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BB872" w14:textId="77777777" w:rsidR="00775B29" w:rsidRPr="00701149" w:rsidRDefault="00775B29">
      <w:pPr>
        <w:jc w:val="center"/>
        <w:rPr>
          <w:rFonts w:hAnsiTheme="minorHAnsi" w:cstheme="minorHAnsi"/>
          <w:b/>
          <w:lang w:eastAsia="zh-CN"/>
        </w:rPr>
      </w:pPr>
    </w:p>
    <w:p w14:paraId="29EFBCEA" w14:textId="77777777" w:rsidR="00775B29" w:rsidRPr="00701149" w:rsidRDefault="00162DC5">
      <w:pPr>
        <w:jc w:val="center"/>
        <w:rPr>
          <w:rFonts w:hAnsiTheme="minorHAnsi" w:cstheme="minorHAnsi"/>
          <w:b/>
          <w:bCs/>
        </w:rPr>
      </w:pPr>
      <w:r w:rsidRPr="00701149">
        <w:rPr>
          <w:rFonts w:hAnsiTheme="minorHAnsi" w:cstheme="minorHAnsi"/>
          <w:b/>
          <w:bCs/>
        </w:rPr>
        <w:t xml:space="preserve">TENDER NOTICE </w:t>
      </w:r>
    </w:p>
    <w:p w14:paraId="6D2F2C21" w14:textId="77777777" w:rsidR="00775B29" w:rsidRPr="00701149" w:rsidRDefault="00162DC5">
      <w:pPr>
        <w:jc w:val="center"/>
        <w:rPr>
          <w:rFonts w:hAnsiTheme="minorHAnsi" w:cstheme="minorHAnsi"/>
          <w:b/>
        </w:rPr>
      </w:pPr>
      <w:r w:rsidRPr="00701149">
        <w:rPr>
          <w:rFonts w:hAnsiTheme="minorHAnsi" w:cstheme="minorHAnsi"/>
          <w:b/>
        </w:rPr>
        <w:t>FOR THE PROVISION OF</w:t>
      </w:r>
    </w:p>
    <w:p w14:paraId="455E19AF" w14:textId="77777777" w:rsidR="00925391" w:rsidRPr="00701149" w:rsidRDefault="00925391" w:rsidP="00925391">
      <w:pPr>
        <w:ind w:leftChars="300" w:left="660" w:rightChars="300" w:right="660"/>
        <w:jc w:val="center"/>
        <w:rPr>
          <w:b/>
          <w:bCs/>
          <w:lang w:eastAsia="en-US"/>
        </w:rPr>
      </w:pPr>
      <w:r w:rsidRPr="00701149">
        <w:rPr>
          <w:b/>
          <w:bCs/>
          <w:lang w:eastAsia="en-US"/>
        </w:rPr>
        <w:t xml:space="preserve">DESIGN A CREATIVE MESSAGE FOR AN </w:t>
      </w:r>
      <w:r w:rsidRPr="00701149">
        <w:rPr>
          <w:rFonts w:hint="eastAsia"/>
          <w:b/>
          <w:bCs/>
        </w:rPr>
        <w:t>PROTECTED SONGBIRD AND PARRORT</w:t>
      </w:r>
      <w:r w:rsidRPr="00701149">
        <w:rPr>
          <w:b/>
          <w:bCs/>
          <w:lang w:eastAsia="en-US"/>
        </w:rPr>
        <w:t xml:space="preserve"> CONSUMER BEHAVIOUR CHANGE CAMPAIGN</w:t>
      </w:r>
    </w:p>
    <w:p w14:paraId="7AF6ABF6" w14:textId="77777777" w:rsidR="00775B29" w:rsidRPr="00701149" w:rsidRDefault="00162DC5">
      <w:pPr>
        <w:tabs>
          <w:tab w:val="center" w:pos="4680"/>
        </w:tabs>
        <w:suppressAutoHyphens/>
        <w:jc w:val="center"/>
        <w:rPr>
          <w:rFonts w:hAnsiTheme="minorHAnsi" w:cstheme="minorHAnsi"/>
          <w:b/>
          <w:bCs/>
        </w:rPr>
      </w:pPr>
      <w:r w:rsidRPr="00701149">
        <w:rPr>
          <w:rFonts w:hAnsiTheme="minorHAnsi" w:cstheme="minorHAnsi"/>
          <w:b/>
          <w:bCs/>
        </w:rPr>
        <w:t>FOR THE</w:t>
      </w:r>
    </w:p>
    <w:p w14:paraId="642FE8B6" w14:textId="3DF7AB16" w:rsidR="00775B29" w:rsidRPr="00701149" w:rsidRDefault="00162DC5">
      <w:pPr>
        <w:tabs>
          <w:tab w:val="center" w:pos="4680"/>
        </w:tabs>
        <w:suppressAutoHyphens/>
        <w:jc w:val="center"/>
        <w:rPr>
          <w:rFonts w:hAnsiTheme="minorHAnsi" w:cstheme="minorHAnsi"/>
          <w:b/>
        </w:rPr>
      </w:pPr>
      <w:r w:rsidRPr="00701149">
        <w:rPr>
          <w:rFonts w:hAnsiTheme="minorHAnsi" w:cstheme="minorHAnsi"/>
          <w:b/>
        </w:rPr>
        <w:t>TRAFFIC PROJECT “</w:t>
      </w:r>
      <w:r w:rsidR="00925391" w:rsidRPr="00701149">
        <w:rPr>
          <w:rFonts w:hAnsiTheme="minorHAnsi" w:cstheme="minorHAnsi" w:hint="eastAsia"/>
          <w:b/>
          <w:lang w:eastAsia="zh-CN"/>
        </w:rPr>
        <w:t xml:space="preserve">GUARD Wildlife </w:t>
      </w:r>
      <w:r w:rsidR="00925391" w:rsidRPr="00701149">
        <w:rPr>
          <w:rFonts w:hAnsiTheme="minorHAnsi" w:cstheme="minorHAnsi"/>
          <w:b/>
          <w:lang w:eastAsia="zh-CN"/>
        </w:rPr>
        <w:t>–</w:t>
      </w:r>
      <w:r w:rsidR="00925391" w:rsidRPr="00701149">
        <w:rPr>
          <w:rFonts w:hAnsiTheme="minorHAnsi" w:cstheme="minorHAnsi" w:hint="eastAsia"/>
          <w:b/>
          <w:lang w:eastAsia="zh-CN"/>
        </w:rPr>
        <w:t xml:space="preserve"> Demand Reduction Alliance</w:t>
      </w:r>
      <w:r w:rsidRPr="00701149">
        <w:rPr>
          <w:rFonts w:hAnsiTheme="minorHAnsi" w:cstheme="minorHAnsi"/>
          <w:b/>
        </w:rPr>
        <w:t>”</w:t>
      </w:r>
    </w:p>
    <w:p w14:paraId="1CFF8122" w14:textId="77777777" w:rsidR="00775B29" w:rsidRPr="00701149" w:rsidRDefault="00162DC5">
      <w:pPr>
        <w:tabs>
          <w:tab w:val="center" w:pos="4680"/>
        </w:tabs>
        <w:suppressAutoHyphens/>
        <w:jc w:val="center"/>
        <w:rPr>
          <w:rFonts w:hAnsiTheme="minorHAnsi" w:cstheme="minorHAnsi"/>
          <w:b/>
        </w:rPr>
      </w:pPr>
      <w:r w:rsidRPr="00701149">
        <w:rPr>
          <w:rFonts w:hAnsiTheme="minorHAnsi" w:cstheme="minorHAnsi"/>
          <w:b/>
        </w:rPr>
        <w:t xml:space="preserve"> </w:t>
      </w:r>
    </w:p>
    <w:p w14:paraId="1109C83A" w14:textId="77777777" w:rsidR="00775B29" w:rsidRPr="00701149" w:rsidRDefault="00775B29">
      <w:pPr>
        <w:spacing w:after="120" w:line="240" w:lineRule="auto"/>
        <w:rPr>
          <w:rFonts w:hAnsiTheme="minorHAnsi" w:cstheme="minorHAnsi"/>
        </w:rPr>
      </w:pPr>
    </w:p>
    <w:p w14:paraId="3F530880" w14:textId="00D97B3D" w:rsidR="00775B29" w:rsidRPr="00701149" w:rsidRDefault="00162DC5" w:rsidP="32623E73">
      <w:pPr>
        <w:spacing w:after="120" w:line="240" w:lineRule="auto"/>
        <w:jc w:val="center"/>
        <w:rPr>
          <w:rFonts w:hAnsiTheme="minorHAnsi" w:cstheme="minorBidi"/>
          <w:b/>
          <w:bCs/>
        </w:rPr>
      </w:pPr>
      <w:r w:rsidRPr="00701149">
        <w:rPr>
          <w:rFonts w:eastAsia="PMingLiU" w:hAnsiTheme="minorHAnsi" w:cstheme="minorBidi"/>
          <w:b/>
          <w:bCs/>
          <w:lang w:eastAsia="zh-TW"/>
        </w:rPr>
        <w:t>D</w:t>
      </w:r>
      <w:r w:rsidR="00C058AD" w:rsidRPr="00701149">
        <w:rPr>
          <w:rFonts w:eastAsia="PMingLiU" w:hAnsiTheme="minorHAnsi" w:cstheme="minorBidi"/>
          <w:b/>
          <w:bCs/>
          <w:lang w:eastAsia="zh-TW"/>
        </w:rPr>
        <w:t xml:space="preserve">eadline </w:t>
      </w:r>
      <w:r w:rsidRPr="00701149">
        <w:rPr>
          <w:rFonts w:hAnsiTheme="minorHAnsi" w:cstheme="minorBidi"/>
          <w:b/>
          <w:bCs/>
        </w:rPr>
        <w:t xml:space="preserve">for submission: </w:t>
      </w:r>
      <w:r w:rsidR="00925391" w:rsidRPr="00701149">
        <w:rPr>
          <w:rFonts w:hAnsiTheme="minorHAnsi" w:cstheme="minorBidi" w:hint="eastAsia"/>
          <w:b/>
          <w:bCs/>
          <w:lang w:eastAsia="zh-CN"/>
        </w:rPr>
        <w:t>6</w:t>
      </w:r>
      <w:r w:rsidR="005545FC" w:rsidRPr="00701149">
        <w:rPr>
          <w:rFonts w:hAnsiTheme="minorHAnsi" w:cstheme="minorBidi"/>
          <w:b/>
          <w:bCs/>
          <w:vertAlign w:val="superscript"/>
          <w:lang w:eastAsia="zh-CN"/>
        </w:rPr>
        <w:t>th</w:t>
      </w:r>
      <w:r w:rsidRPr="00701149">
        <w:rPr>
          <w:rFonts w:hAnsiTheme="minorHAnsi" w:cstheme="minorBidi"/>
          <w:b/>
          <w:bCs/>
        </w:rPr>
        <w:t xml:space="preserve"> </w:t>
      </w:r>
      <w:r w:rsidR="00925391" w:rsidRPr="00701149">
        <w:rPr>
          <w:rFonts w:hAnsiTheme="minorHAnsi" w:cstheme="minorBidi" w:hint="eastAsia"/>
          <w:b/>
          <w:bCs/>
          <w:lang w:eastAsia="zh-CN"/>
        </w:rPr>
        <w:t>December</w:t>
      </w:r>
      <w:r w:rsidR="00C058AD" w:rsidRPr="00701149">
        <w:rPr>
          <w:rFonts w:hAnsiTheme="minorHAnsi" w:cstheme="minorBidi"/>
          <w:b/>
          <w:bCs/>
          <w:lang w:eastAsia="zh-CN"/>
        </w:rPr>
        <w:t xml:space="preserve"> </w:t>
      </w:r>
      <w:r w:rsidR="00B136D2" w:rsidRPr="00701149">
        <w:rPr>
          <w:rFonts w:hAnsiTheme="minorHAnsi" w:cstheme="minorBidi"/>
          <w:b/>
          <w:bCs/>
          <w:lang w:eastAsia="zh-CN"/>
        </w:rPr>
        <w:t>20</w:t>
      </w:r>
      <w:r w:rsidR="00C058AD" w:rsidRPr="00701149">
        <w:rPr>
          <w:rFonts w:hAnsiTheme="minorHAnsi" w:cstheme="minorBidi"/>
          <w:b/>
          <w:bCs/>
          <w:lang w:eastAsia="zh-CN"/>
        </w:rPr>
        <w:t>25</w:t>
      </w:r>
    </w:p>
    <w:p w14:paraId="6F79EF83" w14:textId="77777777" w:rsidR="00775B29" w:rsidRPr="00701149" w:rsidRDefault="00775B29">
      <w:pPr>
        <w:spacing w:after="120" w:line="240" w:lineRule="auto"/>
        <w:rPr>
          <w:rFonts w:hAnsiTheme="minorHAnsi" w:cstheme="minorHAnsi"/>
          <w:b/>
          <w:color w:val="FF0000"/>
        </w:rPr>
      </w:pPr>
    </w:p>
    <w:p w14:paraId="33E66CB3" w14:textId="77777777" w:rsidR="00775B29" w:rsidRPr="00701149" w:rsidRDefault="00775B29">
      <w:pPr>
        <w:spacing w:after="120" w:line="240" w:lineRule="auto"/>
        <w:rPr>
          <w:rFonts w:hAnsiTheme="minorHAnsi" w:cstheme="minorHAnsi"/>
          <w:bCs/>
          <w:color w:val="FF0000"/>
        </w:rPr>
      </w:pPr>
    </w:p>
    <w:p w14:paraId="29E4EF76" w14:textId="77777777" w:rsidR="00775B29" w:rsidRPr="00701149" w:rsidRDefault="00775B29">
      <w:pPr>
        <w:spacing w:after="120" w:line="240" w:lineRule="auto"/>
        <w:rPr>
          <w:rFonts w:hAnsiTheme="minorHAnsi" w:cstheme="minorHAnsi"/>
          <w:color w:val="FF0000"/>
        </w:rPr>
      </w:pPr>
    </w:p>
    <w:p w14:paraId="2E31F6B0" w14:textId="77777777" w:rsidR="00775B29" w:rsidRPr="00701149" w:rsidRDefault="00775B29">
      <w:pPr>
        <w:rPr>
          <w:rFonts w:hAnsiTheme="minorHAnsi" w:cstheme="minorHAnsi"/>
        </w:rPr>
        <w:sectPr w:rsidR="00775B29" w:rsidRPr="00701149">
          <w:headerReference w:type="default" r:id="rId12"/>
          <w:footerReference w:type="default" r:id="rId13"/>
          <w:headerReference w:type="first" r:id="rId14"/>
          <w:footerReference w:type="first" r:id="rId15"/>
          <w:pgSz w:w="12240" w:h="15840"/>
          <w:pgMar w:top="1440" w:right="1440" w:bottom="1440" w:left="1440" w:header="708" w:footer="708" w:gutter="0"/>
          <w:pgNumType w:start="0"/>
          <w:cols w:space="708"/>
          <w:titlePg/>
          <w:docGrid w:linePitch="360"/>
        </w:sectPr>
      </w:pPr>
    </w:p>
    <w:p w14:paraId="3254BEA6" w14:textId="77777777" w:rsidR="00775B29" w:rsidRPr="00701149" w:rsidRDefault="00775B29">
      <w:pPr>
        <w:rPr>
          <w:rFonts w:hAnsiTheme="minorHAnsi" w:cstheme="minorHAnsi"/>
        </w:rPr>
      </w:pPr>
    </w:p>
    <w:sdt>
      <w:sdtPr>
        <w:rPr>
          <w:rFonts w:asciiTheme="minorHAnsi" w:eastAsia="Times New Roman" w:hAnsiTheme="minorHAnsi" w:cstheme="minorBidi"/>
          <w:color w:val="auto"/>
          <w:sz w:val="22"/>
          <w:szCs w:val="22"/>
          <w:lang w:val="en-GB" w:eastAsia="en-GB"/>
        </w:rPr>
        <w:id w:val="-1683194573"/>
        <w:docPartObj>
          <w:docPartGallery w:val="Table of Contents"/>
          <w:docPartUnique/>
        </w:docPartObj>
      </w:sdtPr>
      <w:sdtEndPr>
        <w:rPr>
          <w:rFonts w:eastAsia="宋体"/>
          <w:b/>
          <w:bCs/>
        </w:rPr>
      </w:sdtEndPr>
      <w:sdtContent>
        <w:p w14:paraId="3651AF8F" w14:textId="77777777" w:rsidR="00775B29" w:rsidRPr="00701149" w:rsidRDefault="00162DC5">
          <w:pPr>
            <w:pStyle w:val="TOCHeading1"/>
            <w:jc w:val="center"/>
            <w:rPr>
              <w:rFonts w:asciiTheme="minorHAnsi" w:hAnsiTheme="minorHAnsi" w:cstheme="minorHAnsi"/>
              <w:sz w:val="22"/>
              <w:szCs w:val="22"/>
              <w:lang w:val="en-GB"/>
            </w:rPr>
          </w:pPr>
          <w:r w:rsidRPr="00701149">
            <w:rPr>
              <w:rFonts w:asciiTheme="minorHAnsi" w:hAnsiTheme="minorHAnsi" w:cstheme="minorHAnsi"/>
              <w:sz w:val="22"/>
              <w:szCs w:val="22"/>
              <w:lang w:val="en-GB"/>
            </w:rPr>
            <w:t>Contents</w:t>
          </w:r>
        </w:p>
        <w:p w14:paraId="51A2FE84" w14:textId="72F039F5" w:rsidR="009B0BCB" w:rsidRPr="00701149" w:rsidRDefault="00162DC5">
          <w:pPr>
            <w:pStyle w:val="TOC1"/>
            <w:tabs>
              <w:tab w:val="left" w:pos="440"/>
              <w:tab w:val="right" w:leader="dot" w:pos="10070"/>
            </w:tabs>
            <w:rPr>
              <w:rFonts w:eastAsiaTheme="minorEastAsia" w:hAnsiTheme="minorHAnsi" w:cstheme="minorBidi"/>
              <w:kern w:val="2"/>
              <w:szCs w:val="24"/>
              <w:lang w:eastAsia="zh-CN"/>
              <w14:ligatures w14:val="standardContextual"/>
            </w:rPr>
          </w:pPr>
          <w:r w:rsidRPr="00701149">
            <w:rPr>
              <w:rFonts w:hAnsiTheme="minorHAnsi" w:cstheme="minorHAnsi"/>
            </w:rPr>
            <w:fldChar w:fldCharType="begin"/>
          </w:r>
          <w:r w:rsidRPr="00701149">
            <w:rPr>
              <w:rFonts w:hAnsiTheme="minorHAnsi" w:cstheme="minorHAnsi"/>
            </w:rPr>
            <w:instrText xml:space="preserve"> TOC \o "1-3" \h \z \u </w:instrText>
          </w:r>
          <w:r w:rsidRPr="00701149">
            <w:rPr>
              <w:rFonts w:hAnsiTheme="minorHAnsi" w:cstheme="minorHAnsi"/>
            </w:rPr>
            <w:fldChar w:fldCharType="separate"/>
          </w:r>
          <w:hyperlink w:anchor="_Toc208244130" w:history="1">
            <w:r w:rsidR="009B0BCB" w:rsidRPr="00701149">
              <w:rPr>
                <w:rStyle w:val="afa"/>
                <w:rFonts w:cstheme="minorHAnsi" w:hint="eastAsia"/>
                <w:b/>
              </w:rPr>
              <w:t>1.</w:t>
            </w:r>
            <w:r w:rsidR="009B0BCB" w:rsidRPr="00701149">
              <w:rPr>
                <w:rFonts w:eastAsiaTheme="minorEastAsia" w:hAnsiTheme="minorHAnsi" w:cstheme="minorBidi" w:hint="eastAsia"/>
                <w:kern w:val="2"/>
                <w:szCs w:val="24"/>
                <w:lang w:eastAsia="zh-CN"/>
                <w14:ligatures w14:val="standardContextual"/>
              </w:rPr>
              <w:tab/>
            </w:r>
            <w:r w:rsidR="009B0BCB" w:rsidRPr="00701149">
              <w:rPr>
                <w:rStyle w:val="afa"/>
                <w:rFonts w:cstheme="minorHAnsi" w:hint="eastAsia"/>
                <w:b/>
              </w:rPr>
              <w:t>Background</w:t>
            </w:r>
            <w:r w:rsidR="009B0BCB" w:rsidRPr="00701149">
              <w:rPr>
                <w:rFonts w:hint="eastAsia"/>
                <w:webHidden/>
              </w:rPr>
              <w:tab/>
            </w:r>
            <w:r w:rsidR="009B0BCB" w:rsidRPr="00701149">
              <w:rPr>
                <w:rFonts w:hint="eastAsia"/>
                <w:webHidden/>
              </w:rPr>
              <w:fldChar w:fldCharType="begin"/>
            </w:r>
            <w:r w:rsidR="009B0BCB" w:rsidRPr="00701149">
              <w:rPr>
                <w:rFonts w:hint="eastAsia"/>
                <w:webHidden/>
              </w:rPr>
              <w:instrText xml:space="preserve"> </w:instrText>
            </w:r>
            <w:r w:rsidR="009B0BCB" w:rsidRPr="00701149">
              <w:rPr>
                <w:webHidden/>
              </w:rPr>
              <w:instrText>PAGEREF _Toc208244130 \h</w:instrText>
            </w:r>
            <w:r w:rsidR="009B0BCB" w:rsidRPr="00701149">
              <w:rPr>
                <w:rFonts w:hint="eastAsia"/>
                <w:webHidden/>
              </w:rPr>
              <w:instrText xml:space="preserve"> </w:instrText>
            </w:r>
            <w:r w:rsidR="009B0BCB" w:rsidRPr="00701149">
              <w:rPr>
                <w:rFonts w:hint="eastAsia"/>
                <w:webHidden/>
              </w:rPr>
            </w:r>
            <w:r w:rsidR="009B0BCB" w:rsidRPr="00701149">
              <w:rPr>
                <w:rFonts w:hint="eastAsia"/>
                <w:webHidden/>
              </w:rPr>
              <w:fldChar w:fldCharType="separate"/>
            </w:r>
            <w:r w:rsidR="009B0BCB" w:rsidRPr="00701149">
              <w:rPr>
                <w:webHidden/>
              </w:rPr>
              <w:t>2</w:t>
            </w:r>
            <w:r w:rsidR="009B0BCB" w:rsidRPr="00701149">
              <w:rPr>
                <w:rFonts w:hint="eastAsia"/>
                <w:webHidden/>
              </w:rPr>
              <w:fldChar w:fldCharType="end"/>
            </w:r>
          </w:hyperlink>
        </w:p>
        <w:p w14:paraId="750AE6BE" w14:textId="795CA8E6"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1" w:history="1">
            <w:r w:rsidRPr="00701149">
              <w:rPr>
                <w:rStyle w:val="afa"/>
                <w:rFonts w:cstheme="minorHAnsi" w:hint="eastAsia"/>
                <w:bCs/>
              </w:rPr>
              <w:t>1.1.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Cs/>
              </w:rPr>
              <w:t>Background on TRAFFIC</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_Toc208244131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2</w:t>
            </w:r>
            <w:r w:rsidRPr="00701149">
              <w:rPr>
                <w:rFonts w:hint="eastAsia"/>
                <w:webHidden/>
              </w:rPr>
              <w:fldChar w:fldCharType="end"/>
            </w:r>
          </w:hyperlink>
        </w:p>
        <w:p w14:paraId="3E42EA3B" w14:textId="10B4A8FC"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2" w:history="1">
            <w:r w:rsidRPr="00701149">
              <w:rPr>
                <w:rStyle w:val="afa"/>
                <w:rFonts w:cstheme="minorHAnsi" w:hint="eastAsia"/>
                <w:bCs/>
              </w:rPr>
              <w:t>1.2.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Cs/>
              </w:rPr>
              <w:t>Background of the project</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_Toc208244132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2</w:t>
            </w:r>
            <w:r w:rsidRPr="00701149">
              <w:rPr>
                <w:rFonts w:hint="eastAsia"/>
                <w:webHidden/>
              </w:rPr>
              <w:fldChar w:fldCharType="end"/>
            </w:r>
          </w:hyperlink>
        </w:p>
        <w:p w14:paraId="28209FCB" w14:textId="4E7CEB68" w:rsidR="009B0BCB" w:rsidRPr="00701149" w:rsidRDefault="009B0BCB">
          <w:pPr>
            <w:pStyle w:val="TOC1"/>
            <w:tabs>
              <w:tab w:val="left" w:pos="440"/>
              <w:tab w:val="right" w:leader="dot" w:pos="10070"/>
            </w:tabs>
            <w:rPr>
              <w:rFonts w:eastAsiaTheme="minorEastAsia" w:hAnsiTheme="minorHAnsi" w:cstheme="minorBidi"/>
              <w:kern w:val="2"/>
              <w:szCs w:val="24"/>
              <w:lang w:eastAsia="zh-CN"/>
              <w14:ligatures w14:val="standardContextual"/>
            </w:rPr>
          </w:pPr>
          <w:hyperlink w:anchor="_Toc208244133" w:history="1">
            <w:r w:rsidRPr="00701149">
              <w:rPr>
                <w:rStyle w:val="afa"/>
                <w:rFonts w:cstheme="minorHAnsi" w:hint="eastAsia"/>
                <w:b/>
              </w:rPr>
              <w:t>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Information on the Tender</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_Toc208244133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069EF7BB" w14:textId="5A0B0C81"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4" w:history="1">
            <w:r w:rsidRPr="00701149">
              <w:rPr>
                <w:rStyle w:val="afa"/>
                <w:rFonts w:cstheme="minorHAnsi" w:hint="eastAsia"/>
              </w:rPr>
              <w:t>2.1.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Contractual conditions</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_Toc208244134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1B927144" w14:textId="0C2C21F2"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5" w:history="1">
            <w:r w:rsidRPr="00701149">
              <w:rPr>
                <w:rStyle w:val="afa"/>
                <w:rFonts w:cstheme="minorHAnsi" w:hint="eastAsia"/>
              </w:rPr>
              <w:t>2.2.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Taxes</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_Toc208244135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5C0FF73F" w14:textId="0122828F"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6" w:history="1">
            <w:r w:rsidRPr="00701149">
              <w:rPr>
                <w:rStyle w:val="afa"/>
                <w:rFonts w:cstheme="minorHAnsi" w:hint="eastAsia"/>
              </w:rPr>
              <w:t>2.3.</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Incidental expenditure</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_Toc208244136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6B8D18E8" w14:textId="61FA0799"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7" w:history="1">
            <w:r w:rsidRPr="00701149">
              <w:rPr>
                <w:rStyle w:val="afa"/>
                <w:rFonts w:cstheme="minorHAnsi" w:hint="eastAsia"/>
              </w:rPr>
              <w:t>2.4.</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Structure and content of the tender</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_Toc208244137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1F016123" w14:textId="080D6DBF"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8" w:history="1">
            <w:r w:rsidRPr="00701149">
              <w:rPr>
                <w:rStyle w:val="afa"/>
                <w:rFonts w:cstheme="minorHAnsi" w:hint="eastAsia"/>
              </w:rPr>
              <w:t>2.5.</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Duration of the tender</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_Toc208244138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12F84213" w14:textId="2D73EB86"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39" w:history="1">
            <w:r w:rsidRPr="00701149">
              <w:rPr>
                <w:rStyle w:val="afa"/>
                <w:rFonts w:cstheme="minorHAnsi" w:hint="eastAsia"/>
              </w:rPr>
              <w:t>2.6.</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Place of work</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_Toc208244139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w:t>
            </w:r>
            <w:r w:rsidRPr="00701149">
              <w:rPr>
                <w:rFonts w:hint="eastAsia"/>
                <w:webHidden/>
              </w:rPr>
              <w:fldChar w:fldCharType="end"/>
            </w:r>
          </w:hyperlink>
        </w:p>
        <w:p w14:paraId="590B9BE2" w14:textId="705E5679"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40" w:history="1">
            <w:r w:rsidRPr="00701149">
              <w:rPr>
                <w:rStyle w:val="afa"/>
                <w:rFonts w:cstheme="minorHAnsi" w:hint="eastAsia"/>
              </w:rPr>
              <w:t>2.7.</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Period during which tenders are binding</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_Toc208244140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4</w:t>
            </w:r>
            <w:r w:rsidRPr="00701149">
              <w:rPr>
                <w:rFonts w:hint="eastAsia"/>
                <w:webHidden/>
              </w:rPr>
              <w:fldChar w:fldCharType="end"/>
            </w:r>
          </w:hyperlink>
        </w:p>
        <w:p w14:paraId="2D6803CC" w14:textId="1B01390B" w:rsidR="009B0BCB" w:rsidRPr="00701149" w:rsidRDefault="009B0BCB">
          <w:pPr>
            <w:pStyle w:val="TOC1"/>
            <w:tabs>
              <w:tab w:val="left" w:pos="440"/>
              <w:tab w:val="right" w:leader="dot" w:pos="10070"/>
            </w:tabs>
            <w:rPr>
              <w:rFonts w:eastAsiaTheme="minorEastAsia" w:hAnsiTheme="minorHAnsi" w:cstheme="minorBidi"/>
              <w:kern w:val="2"/>
              <w:szCs w:val="24"/>
              <w:lang w:eastAsia="zh-CN"/>
              <w14:ligatures w14:val="standardContextual"/>
            </w:rPr>
          </w:pPr>
          <w:hyperlink w:anchor="_Toc208244141" w:history="1">
            <w:r w:rsidRPr="00701149">
              <w:rPr>
                <w:rStyle w:val="afa"/>
                <w:rFonts w:cstheme="minorHAnsi" w:hint="eastAsia"/>
                <w:b/>
              </w:rPr>
              <w:t>3.</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Tender Selection</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_Toc208244141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4</w:t>
            </w:r>
            <w:r w:rsidRPr="00701149">
              <w:rPr>
                <w:rFonts w:hint="eastAsia"/>
                <w:webHidden/>
              </w:rPr>
              <w:fldChar w:fldCharType="end"/>
            </w:r>
          </w:hyperlink>
        </w:p>
        <w:p w14:paraId="0A6662A8" w14:textId="36E0183A"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42" w:history="1">
            <w:r w:rsidRPr="00701149">
              <w:rPr>
                <w:rStyle w:val="afa"/>
                <w:rFonts w:cstheme="minorHAnsi" w:hint="eastAsia"/>
              </w:rPr>
              <w:t>3.1.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Evaluation and Selection</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_Toc208244142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4</w:t>
            </w:r>
            <w:r w:rsidRPr="00701149">
              <w:rPr>
                <w:rFonts w:hint="eastAsia"/>
                <w:webHidden/>
              </w:rPr>
              <w:fldChar w:fldCharType="end"/>
            </w:r>
          </w:hyperlink>
        </w:p>
        <w:p w14:paraId="14E38DB1" w14:textId="13E4B96C"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43" w:history="1">
            <w:r w:rsidRPr="00701149">
              <w:rPr>
                <w:rStyle w:val="afa"/>
                <w:rFonts w:cstheme="minorHAnsi" w:hint="eastAsia"/>
              </w:rPr>
              <w:t>3.2.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Notification of Decision</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_Toc208244143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4</w:t>
            </w:r>
            <w:r w:rsidRPr="00701149">
              <w:rPr>
                <w:rFonts w:hint="eastAsia"/>
                <w:webHidden/>
              </w:rPr>
              <w:fldChar w:fldCharType="end"/>
            </w:r>
          </w:hyperlink>
        </w:p>
        <w:p w14:paraId="78BF7DCA" w14:textId="439E0D49" w:rsidR="009B0BCB" w:rsidRPr="00701149" w:rsidRDefault="009B0BCB">
          <w:pPr>
            <w:pStyle w:val="TOC1"/>
            <w:tabs>
              <w:tab w:val="left" w:pos="440"/>
              <w:tab w:val="right" w:leader="dot" w:pos="10070"/>
            </w:tabs>
            <w:rPr>
              <w:rFonts w:eastAsiaTheme="minorEastAsia" w:hAnsiTheme="minorHAnsi" w:cstheme="minorBidi"/>
              <w:kern w:val="2"/>
              <w:szCs w:val="24"/>
              <w:lang w:eastAsia="zh-CN"/>
              <w14:ligatures w14:val="standardContextual"/>
            </w:rPr>
          </w:pPr>
          <w:hyperlink w:anchor="_Toc208244144" w:history="1">
            <w:r w:rsidRPr="00701149">
              <w:rPr>
                <w:rStyle w:val="afa"/>
                <w:rFonts w:cstheme="minorHAnsi" w:hint="eastAsia"/>
                <w:b/>
              </w:rPr>
              <w:t>4.</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Tender Submission</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_Toc208244144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5</w:t>
            </w:r>
            <w:r w:rsidRPr="00701149">
              <w:rPr>
                <w:rFonts w:hint="eastAsia"/>
                <w:webHidden/>
              </w:rPr>
              <w:fldChar w:fldCharType="end"/>
            </w:r>
          </w:hyperlink>
        </w:p>
        <w:p w14:paraId="65499AF4" w14:textId="737ABCF4"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45" w:history="1">
            <w:r w:rsidRPr="00701149">
              <w:rPr>
                <w:rStyle w:val="afa"/>
                <w:rFonts w:cstheme="minorHAnsi" w:hint="eastAsia"/>
              </w:rPr>
              <w:t>4.1.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Checklist for Submission</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_Toc208244145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5</w:t>
            </w:r>
            <w:r w:rsidRPr="00701149">
              <w:rPr>
                <w:rFonts w:hint="eastAsia"/>
                <w:webHidden/>
              </w:rPr>
              <w:fldChar w:fldCharType="end"/>
            </w:r>
          </w:hyperlink>
        </w:p>
        <w:p w14:paraId="53CA641F" w14:textId="63C95B70" w:rsidR="009B0BCB" w:rsidRPr="00701149" w:rsidRDefault="009B0BCB">
          <w:pPr>
            <w:pStyle w:val="TOC2"/>
            <w:tabs>
              <w:tab w:val="left" w:pos="880"/>
              <w:tab w:val="right" w:leader="dot" w:pos="10070"/>
            </w:tabs>
            <w:rPr>
              <w:rFonts w:eastAsiaTheme="minorEastAsia" w:hAnsiTheme="minorHAnsi" w:cstheme="minorBidi"/>
              <w:kern w:val="2"/>
              <w:szCs w:val="24"/>
              <w:lang w:eastAsia="zh-CN"/>
              <w14:ligatures w14:val="standardContextual"/>
            </w:rPr>
          </w:pPr>
          <w:hyperlink w:anchor="_Toc208244146" w:history="1">
            <w:r w:rsidRPr="00701149">
              <w:rPr>
                <w:rStyle w:val="afa"/>
                <w:rFonts w:cstheme="minorHAnsi" w:hint="eastAsia"/>
              </w:rPr>
              <w:t>4.2.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Submission Process</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_Toc208244146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5</w:t>
            </w:r>
            <w:r w:rsidRPr="00701149">
              <w:rPr>
                <w:rFonts w:hint="eastAsia"/>
                <w:webHidden/>
              </w:rPr>
              <w:fldChar w:fldCharType="end"/>
            </w:r>
          </w:hyperlink>
        </w:p>
        <w:p w14:paraId="166FDF2B" w14:textId="443D96ED" w:rsidR="009B0BCB" w:rsidRPr="00701149" w:rsidRDefault="009B0BCB">
          <w:pPr>
            <w:pStyle w:val="TOC1"/>
            <w:tabs>
              <w:tab w:val="left" w:pos="1100"/>
              <w:tab w:val="right" w:leader="dot" w:pos="10070"/>
            </w:tabs>
            <w:rPr>
              <w:rFonts w:eastAsiaTheme="minorEastAsia" w:hAnsiTheme="minorHAnsi" w:cstheme="minorBidi"/>
              <w:kern w:val="2"/>
              <w:szCs w:val="24"/>
              <w:lang w:eastAsia="zh-CN"/>
              <w14:ligatures w14:val="standardContextual"/>
            </w:rPr>
          </w:pPr>
          <w:hyperlink w:anchor="_Toc208244147" w:history="1">
            <w:r w:rsidRPr="00701149">
              <w:rPr>
                <w:rStyle w:val="afa"/>
                <w:rFonts w:cstheme="minorHAnsi" w:hint="eastAsia"/>
                <w:b/>
                <w:bCs/>
              </w:rPr>
              <w:t>Annex 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bCs/>
              </w:rPr>
              <w:t>Scope of Work</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_Toc208244147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6</w:t>
            </w:r>
            <w:r w:rsidRPr="00701149">
              <w:rPr>
                <w:rFonts w:hint="eastAsia"/>
                <w:webHidden/>
              </w:rPr>
              <w:fldChar w:fldCharType="end"/>
            </w:r>
          </w:hyperlink>
        </w:p>
        <w:p w14:paraId="5CD1294B" w14:textId="203071C9" w:rsidR="009B0BCB" w:rsidRPr="00701149" w:rsidRDefault="009B0BCB">
          <w:pPr>
            <w:pStyle w:val="TOC2"/>
            <w:tabs>
              <w:tab w:val="left" w:pos="660"/>
              <w:tab w:val="right" w:leader="dot" w:pos="10070"/>
            </w:tabs>
            <w:rPr>
              <w:rFonts w:eastAsiaTheme="minorEastAsia" w:hAnsiTheme="minorHAnsi" w:cstheme="minorBidi"/>
              <w:kern w:val="2"/>
              <w:szCs w:val="24"/>
              <w:lang w:eastAsia="zh-CN"/>
              <w14:ligatures w14:val="standardContextual"/>
            </w:rPr>
          </w:pPr>
          <w:hyperlink w:anchor="_Toc208244148" w:history="1">
            <w:r w:rsidRPr="00701149">
              <w:rPr>
                <w:rStyle w:val="afa"/>
                <w:rFonts w:cstheme="minorHAnsi" w:hint="eastAsia"/>
              </w:rPr>
              <w:t>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Resourcing and responsibility</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_Toc208244148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11</w:t>
            </w:r>
            <w:r w:rsidRPr="00701149">
              <w:rPr>
                <w:rFonts w:hint="eastAsia"/>
                <w:webHidden/>
              </w:rPr>
              <w:fldChar w:fldCharType="end"/>
            </w:r>
          </w:hyperlink>
        </w:p>
        <w:p w14:paraId="5F2A16AF" w14:textId="2CF6C0D2" w:rsidR="009B0BCB" w:rsidRPr="00701149" w:rsidRDefault="009B0BCB">
          <w:pPr>
            <w:pStyle w:val="TOC2"/>
            <w:tabs>
              <w:tab w:val="left" w:pos="660"/>
              <w:tab w:val="right" w:leader="dot" w:pos="10070"/>
            </w:tabs>
            <w:rPr>
              <w:rFonts w:eastAsiaTheme="minorEastAsia" w:hAnsiTheme="minorHAnsi" w:cstheme="minorBidi"/>
              <w:kern w:val="2"/>
              <w:szCs w:val="24"/>
              <w:lang w:eastAsia="zh-CN"/>
              <w14:ligatures w14:val="standardContextual"/>
            </w:rPr>
          </w:pPr>
          <w:hyperlink w:anchor="_Toc208244149" w:history="1">
            <w:r w:rsidRPr="00701149">
              <w:rPr>
                <w:rStyle w:val="afa"/>
                <w:rFonts w:cstheme="minorHAnsi" w:hint="eastAsia"/>
              </w:rPr>
              <w:t>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rPr>
              <w:t>Deliverables and Timeframe</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_Toc208244149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12</w:t>
            </w:r>
            <w:r w:rsidRPr="00701149">
              <w:rPr>
                <w:rFonts w:hint="eastAsia"/>
                <w:webHidden/>
              </w:rPr>
              <w:fldChar w:fldCharType="end"/>
            </w:r>
          </w:hyperlink>
        </w:p>
        <w:p w14:paraId="6CB51BC0" w14:textId="43EBFAAA" w:rsidR="009B0BCB" w:rsidRPr="00701149" w:rsidRDefault="009B0BCB">
          <w:pPr>
            <w:pStyle w:val="TOC1"/>
            <w:tabs>
              <w:tab w:val="left" w:pos="1100"/>
              <w:tab w:val="right" w:leader="dot" w:pos="10070"/>
            </w:tabs>
            <w:rPr>
              <w:rFonts w:eastAsiaTheme="minorEastAsia" w:hAnsiTheme="minorHAnsi" w:cstheme="minorBidi"/>
              <w:kern w:val="2"/>
              <w:szCs w:val="24"/>
              <w:lang w:eastAsia="zh-CN"/>
              <w14:ligatures w14:val="standardContextual"/>
            </w:rPr>
          </w:pPr>
          <w:hyperlink w:anchor="_Toc208244150" w:history="1">
            <w:r w:rsidRPr="00701149">
              <w:rPr>
                <w:rStyle w:val="afa"/>
                <w:rFonts w:cstheme="minorHAnsi" w:hint="eastAsia"/>
                <w:b/>
              </w:rPr>
              <w:t>Annex 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Draft Contract Template</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_Toc208244150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14</w:t>
            </w:r>
            <w:r w:rsidRPr="00701149">
              <w:rPr>
                <w:rFonts w:hint="eastAsia"/>
                <w:webHidden/>
              </w:rPr>
              <w:fldChar w:fldCharType="end"/>
            </w:r>
          </w:hyperlink>
        </w:p>
        <w:p w14:paraId="7AF68F54" w14:textId="3C5D57AF" w:rsidR="009B0BCB" w:rsidRPr="00701149" w:rsidRDefault="009B0BCB">
          <w:pPr>
            <w:pStyle w:val="TOC1"/>
            <w:tabs>
              <w:tab w:val="left" w:pos="1100"/>
              <w:tab w:val="right" w:leader="dot" w:pos="10070"/>
            </w:tabs>
            <w:rPr>
              <w:rFonts w:eastAsiaTheme="minorEastAsia" w:hAnsiTheme="minorHAnsi" w:cstheme="minorBidi"/>
              <w:kern w:val="2"/>
              <w:szCs w:val="24"/>
              <w:lang w:eastAsia="zh-CN"/>
              <w14:ligatures w14:val="standardContextual"/>
            </w:rPr>
          </w:pPr>
          <w:hyperlink w:anchor="_Toc208244151" w:history="1">
            <w:r w:rsidRPr="00701149">
              <w:rPr>
                <w:rStyle w:val="afa"/>
                <w:rFonts w:cstheme="minorHAnsi" w:hint="eastAsia"/>
                <w:b/>
              </w:rPr>
              <w:t>Annex 3:</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Standard Terms</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_Toc208244151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21</w:t>
            </w:r>
            <w:r w:rsidRPr="00701149">
              <w:rPr>
                <w:rFonts w:hint="eastAsia"/>
                <w:webHidden/>
              </w:rPr>
              <w:fldChar w:fldCharType="end"/>
            </w:r>
          </w:hyperlink>
        </w:p>
        <w:p w14:paraId="5FE59003" w14:textId="7A38061C" w:rsidR="009B0BCB" w:rsidRPr="00701149" w:rsidRDefault="009B0BCB">
          <w:pPr>
            <w:pStyle w:val="TOC1"/>
            <w:tabs>
              <w:tab w:val="left" w:pos="1100"/>
              <w:tab w:val="right" w:leader="dot" w:pos="10070"/>
            </w:tabs>
            <w:rPr>
              <w:rFonts w:eastAsiaTheme="minorEastAsia" w:hAnsiTheme="minorHAnsi" w:cstheme="minorBidi"/>
              <w:kern w:val="2"/>
              <w:szCs w:val="24"/>
              <w:lang w:eastAsia="zh-CN"/>
              <w14:ligatures w14:val="standardContextual"/>
            </w:rPr>
          </w:pPr>
          <w:hyperlink w:anchor="_Toc208244152" w:history="1">
            <w:r w:rsidRPr="00701149">
              <w:rPr>
                <w:rStyle w:val="afa"/>
                <w:rFonts w:cstheme="minorHAnsi" w:hint="eastAsia"/>
                <w:b/>
              </w:rPr>
              <w:t>Annex 4:</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Anti-Bribery Policy</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_Toc208244152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26</w:t>
            </w:r>
            <w:r w:rsidRPr="00701149">
              <w:rPr>
                <w:rFonts w:hint="eastAsia"/>
                <w:webHidden/>
              </w:rPr>
              <w:fldChar w:fldCharType="end"/>
            </w:r>
          </w:hyperlink>
        </w:p>
        <w:p w14:paraId="04D29EBB" w14:textId="4B4AC7F3" w:rsidR="009B0BCB" w:rsidRPr="00701149" w:rsidRDefault="009B0BCB">
          <w:pPr>
            <w:pStyle w:val="TOC1"/>
            <w:tabs>
              <w:tab w:val="right" w:leader="dot" w:pos="10070"/>
            </w:tabs>
            <w:rPr>
              <w:rFonts w:eastAsiaTheme="minorEastAsia" w:hAnsiTheme="minorHAnsi" w:cstheme="minorBidi"/>
              <w:kern w:val="2"/>
              <w:szCs w:val="24"/>
              <w:lang w:eastAsia="zh-CN"/>
              <w14:ligatures w14:val="standardContextual"/>
            </w:rPr>
          </w:pPr>
          <w:hyperlink w:anchor="_Toc208244153" w:history="1">
            <w:r w:rsidRPr="00701149">
              <w:rPr>
                <w:rStyle w:val="afa"/>
                <w:rFonts w:cstheme="minorHAnsi" w:hint="eastAsia"/>
                <w:b/>
              </w:rPr>
              <w:t>Tender Application Templates</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_Toc208244153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36</w:t>
            </w:r>
            <w:r w:rsidRPr="00701149">
              <w:rPr>
                <w:rFonts w:hint="eastAsia"/>
                <w:webHidden/>
              </w:rPr>
              <w:fldChar w:fldCharType="end"/>
            </w:r>
          </w:hyperlink>
        </w:p>
        <w:p w14:paraId="1F202508" w14:textId="15A23B3D" w:rsidR="009B0BCB" w:rsidRPr="00701149" w:rsidRDefault="009B0BCB">
          <w:pPr>
            <w:pStyle w:val="TOC1"/>
            <w:tabs>
              <w:tab w:val="left" w:pos="1540"/>
              <w:tab w:val="right" w:leader="dot" w:pos="10070"/>
            </w:tabs>
            <w:rPr>
              <w:rFonts w:eastAsiaTheme="minorEastAsia" w:hAnsiTheme="minorHAnsi" w:cstheme="minorBidi"/>
              <w:kern w:val="2"/>
              <w:szCs w:val="24"/>
              <w:lang w:eastAsia="zh-CN"/>
              <w14:ligatures w14:val="standardContextual"/>
            </w:rPr>
          </w:pPr>
          <w:hyperlink w:anchor="_Toc208244154" w:history="1">
            <w:r w:rsidRPr="00701149">
              <w:rPr>
                <w:rStyle w:val="afa"/>
                <w:rFonts w:cstheme="minorHAnsi" w:hint="eastAsia"/>
                <w:b/>
              </w:rPr>
              <w:t>Template 1:</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Identification of the Contractor</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_Toc208244154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36</w:t>
            </w:r>
            <w:r w:rsidRPr="00701149">
              <w:rPr>
                <w:rFonts w:hint="eastAsia"/>
                <w:webHidden/>
              </w:rPr>
              <w:fldChar w:fldCharType="end"/>
            </w:r>
          </w:hyperlink>
        </w:p>
        <w:p w14:paraId="2F39671E" w14:textId="7AA52214" w:rsidR="009B0BCB" w:rsidRPr="00701149" w:rsidRDefault="009B0BCB">
          <w:pPr>
            <w:pStyle w:val="TOC1"/>
            <w:tabs>
              <w:tab w:val="left" w:pos="1540"/>
              <w:tab w:val="right" w:leader="dot" w:pos="10070"/>
            </w:tabs>
            <w:rPr>
              <w:rFonts w:eastAsiaTheme="minorEastAsia" w:hAnsiTheme="minorHAnsi" w:cstheme="minorBidi"/>
              <w:kern w:val="2"/>
              <w:szCs w:val="24"/>
              <w:lang w:eastAsia="zh-CN"/>
              <w14:ligatures w14:val="standardContextual"/>
            </w:rPr>
          </w:pPr>
          <w:hyperlink w:anchor="_Toc208244155" w:history="1">
            <w:r w:rsidRPr="00701149">
              <w:rPr>
                <w:rStyle w:val="afa"/>
                <w:rFonts w:cstheme="minorHAnsi" w:hint="eastAsia"/>
                <w:b/>
              </w:rPr>
              <w:t>Template 2:</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Contractor Background</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_Toc208244155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38</w:t>
            </w:r>
            <w:r w:rsidRPr="00701149">
              <w:rPr>
                <w:rFonts w:hint="eastAsia"/>
                <w:webHidden/>
              </w:rPr>
              <w:fldChar w:fldCharType="end"/>
            </w:r>
          </w:hyperlink>
        </w:p>
        <w:p w14:paraId="4835C11D" w14:textId="6045A7E6" w:rsidR="009B0BCB" w:rsidRPr="00701149" w:rsidRDefault="009B0BCB">
          <w:pPr>
            <w:pStyle w:val="TOC1"/>
            <w:tabs>
              <w:tab w:val="left" w:pos="1540"/>
              <w:tab w:val="right" w:leader="dot" w:pos="10070"/>
            </w:tabs>
            <w:rPr>
              <w:rFonts w:eastAsiaTheme="minorEastAsia" w:hAnsiTheme="minorHAnsi" w:cstheme="minorBidi"/>
              <w:kern w:val="2"/>
              <w:szCs w:val="24"/>
              <w:lang w:eastAsia="zh-CN"/>
              <w14:ligatures w14:val="standardContextual"/>
            </w:rPr>
          </w:pPr>
          <w:hyperlink w:anchor="_Toc208244156" w:history="1">
            <w:r w:rsidRPr="00701149">
              <w:rPr>
                <w:rStyle w:val="afa"/>
                <w:rFonts w:cstheme="minorHAnsi" w:hint="eastAsia"/>
                <w:b/>
              </w:rPr>
              <w:t>Template 3:</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Contractor Statement of Delivery</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_Toc208244156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40</w:t>
            </w:r>
            <w:r w:rsidRPr="00701149">
              <w:rPr>
                <w:rFonts w:hint="eastAsia"/>
                <w:webHidden/>
              </w:rPr>
              <w:fldChar w:fldCharType="end"/>
            </w:r>
          </w:hyperlink>
        </w:p>
        <w:p w14:paraId="513E5FDC" w14:textId="1EBA8FF1" w:rsidR="009B0BCB" w:rsidRPr="00701149" w:rsidRDefault="009B0BCB">
          <w:pPr>
            <w:pStyle w:val="TOC1"/>
            <w:tabs>
              <w:tab w:val="left" w:pos="1540"/>
              <w:tab w:val="right" w:leader="dot" w:pos="10070"/>
            </w:tabs>
            <w:rPr>
              <w:rFonts w:eastAsiaTheme="minorEastAsia" w:hAnsiTheme="minorHAnsi" w:cstheme="minorBidi"/>
              <w:kern w:val="2"/>
              <w:szCs w:val="24"/>
              <w:lang w:eastAsia="zh-CN"/>
              <w14:ligatures w14:val="standardContextual"/>
            </w:rPr>
          </w:pPr>
          <w:hyperlink w:anchor="_Toc208244157" w:history="1">
            <w:r w:rsidRPr="00701149">
              <w:rPr>
                <w:rStyle w:val="afa"/>
                <w:rFonts w:cstheme="minorHAnsi" w:hint="eastAsia"/>
                <w:b/>
              </w:rPr>
              <w:t>Template 4:</w:t>
            </w:r>
            <w:r w:rsidRPr="00701149">
              <w:rPr>
                <w:rFonts w:eastAsiaTheme="minorEastAsia" w:hAnsiTheme="minorHAnsi" w:cstheme="minorBidi" w:hint="eastAsia"/>
                <w:kern w:val="2"/>
                <w:szCs w:val="24"/>
                <w:lang w:eastAsia="zh-CN"/>
                <w14:ligatures w14:val="standardContextual"/>
              </w:rPr>
              <w:tab/>
            </w:r>
            <w:r w:rsidRPr="00701149">
              <w:rPr>
                <w:rStyle w:val="afa"/>
                <w:rFonts w:cstheme="minorHAnsi" w:hint="eastAsia"/>
                <w:b/>
              </w:rPr>
              <w:t>Financial Offer and Budget</w:t>
            </w:r>
            <w:r w:rsidRPr="00701149">
              <w:rPr>
                <w:rFonts w:hint="eastAsia"/>
                <w:webHidden/>
              </w:rPr>
              <w:tab/>
            </w:r>
            <w:r w:rsidRPr="00701149">
              <w:rPr>
                <w:rFonts w:hint="eastAsia"/>
                <w:webHidden/>
              </w:rPr>
              <w:fldChar w:fldCharType="begin"/>
            </w:r>
            <w:r w:rsidRPr="00701149">
              <w:rPr>
                <w:rFonts w:hint="eastAsia"/>
                <w:webHidden/>
              </w:rPr>
              <w:instrText xml:space="preserve"> </w:instrText>
            </w:r>
            <w:r w:rsidRPr="00701149">
              <w:rPr>
                <w:webHidden/>
              </w:rPr>
              <w:instrText>PAGEREF _Toc208244157 \h</w:instrText>
            </w:r>
            <w:r w:rsidRPr="00701149">
              <w:rPr>
                <w:rFonts w:hint="eastAsia"/>
                <w:webHidden/>
              </w:rPr>
              <w:instrText xml:space="preserve"> </w:instrText>
            </w:r>
            <w:r w:rsidRPr="00701149">
              <w:rPr>
                <w:rFonts w:hint="eastAsia"/>
                <w:webHidden/>
              </w:rPr>
            </w:r>
            <w:r w:rsidRPr="00701149">
              <w:rPr>
                <w:rFonts w:hint="eastAsia"/>
                <w:webHidden/>
              </w:rPr>
              <w:fldChar w:fldCharType="separate"/>
            </w:r>
            <w:r w:rsidRPr="00701149">
              <w:rPr>
                <w:webHidden/>
              </w:rPr>
              <w:t>42</w:t>
            </w:r>
            <w:r w:rsidRPr="00701149">
              <w:rPr>
                <w:rFonts w:hint="eastAsia"/>
                <w:webHidden/>
              </w:rPr>
              <w:fldChar w:fldCharType="end"/>
            </w:r>
          </w:hyperlink>
        </w:p>
        <w:p w14:paraId="39E0F8FD" w14:textId="60F04B18" w:rsidR="00775B29" w:rsidRPr="00701149" w:rsidRDefault="00162DC5">
          <w:pPr>
            <w:rPr>
              <w:rFonts w:hAnsiTheme="minorHAnsi" w:cstheme="minorHAnsi"/>
            </w:rPr>
          </w:pPr>
          <w:r w:rsidRPr="00701149">
            <w:rPr>
              <w:rFonts w:hAnsiTheme="minorHAnsi" w:cstheme="minorHAnsi"/>
              <w:bCs/>
            </w:rPr>
            <w:fldChar w:fldCharType="end"/>
          </w:r>
        </w:p>
      </w:sdtContent>
    </w:sdt>
    <w:p w14:paraId="06BCE472" w14:textId="77777777" w:rsidR="00775B29" w:rsidRPr="00701149" w:rsidRDefault="00775B29">
      <w:pPr>
        <w:spacing w:after="120" w:line="240" w:lineRule="auto"/>
        <w:rPr>
          <w:rFonts w:hAnsiTheme="minorHAnsi" w:cstheme="minorHAnsi"/>
          <w:color w:val="FF0000"/>
        </w:rPr>
      </w:pPr>
    </w:p>
    <w:p w14:paraId="1794976C" w14:textId="77777777" w:rsidR="00775B29" w:rsidRPr="00701149" w:rsidRDefault="00162DC5">
      <w:pPr>
        <w:rPr>
          <w:rFonts w:hAnsiTheme="minorHAnsi" w:cstheme="minorHAnsi"/>
          <w:color w:val="FF0000"/>
        </w:rPr>
      </w:pPr>
      <w:r w:rsidRPr="00701149">
        <w:rPr>
          <w:rFonts w:hAnsiTheme="minorHAnsi" w:cstheme="minorHAnsi"/>
          <w:color w:val="FF0000"/>
        </w:rPr>
        <w:br w:type="page"/>
      </w:r>
    </w:p>
    <w:p w14:paraId="3A81D1F1" w14:textId="77777777" w:rsidR="00775B29" w:rsidRPr="00701149" w:rsidRDefault="00162DC5">
      <w:pPr>
        <w:pStyle w:val="1"/>
        <w:numPr>
          <w:ilvl w:val="0"/>
          <w:numId w:val="6"/>
        </w:numPr>
        <w:spacing w:after="240"/>
        <w:ind w:left="357" w:hanging="357"/>
        <w:rPr>
          <w:rFonts w:asciiTheme="minorHAnsi" w:hAnsiTheme="minorHAnsi" w:cstheme="minorHAnsi"/>
          <w:b/>
          <w:color w:val="auto"/>
          <w:sz w:val="22"/>
          <w:szCs w:val="22"/>
        </w:rPr>
      </w:pPr>
      <w:bookmarkStart w:id="0" w:name="_Toc208244130"/>
      <w:bookmarkStart w:id="1" w:name="_Toc499654644"/>
      <w:r w:rsidRPr="00701149">
        <w:rPr>
          <w:rFonts w:asciiTheme="minorHAnsi" w:hAnsiTheme="minorHAnsi" w:cstheme="minorHAnsi"/>
          <w:b/>
          <w:color w:val="auto"/>
          <w:sz w:val="22"/>
          <w:szCs w:val="22"/>
        </w:rPr>
        <w:lastRenderedPageBreak/>
        <w:t>Background</w:t>
      </w:r>
      <w:bookmarkEnd w:id="0"/>
      <w:r w:rsidRPr="00701149">
        <w:rPr>
          <w:rFonts w:asciiTheme="minorHAnsi" w:hAnsiTheme="minorHAnsi" w:cstheme="minorHAnsi"/>
          <w:b/>
          <w:color w:val="auto"/>
          <w:sz w:val="22"/>
          <w:szCs w:val="22"/>
        </w:rPr>
        <w:t xml:space="preserve"> </w:t>
      </w:r>
    </w:p>
    <w:p w14:paraId="215FDDE0" w14:textId="77777777" w:rsidR="00775B29" w:rsidRPr="00701149" w:rsidRDefault="00162DC5" w:rsidP="00701149">
      <w:pPr>
        <w:pStyle w:val="2"/>
        <w:numPr>
          <w:ilvl w:val="1"/>
          <w:numId w:val="6"/>
        </w:numPr>
        <w:spacing w:afterLines="50" w:after="120"/>
        <w:ind w:left="715" w:hanging="431"/>
        <w:rPr>
          <w:rFonts w:asciiTheme="minorHAnsi" w:hAnsiTheme="minorHAnsi" w:cstheme="minorHAnsi"/>
          <w:bCs/>
          <w:color w:val="auto"/>
          <w:sz w:val="22"/>
          <w:szCs w:val="22"/>
        </w:rPr>
      </w:pPr>
      <w:bookmarkStart w:id="2" w:name="_Toc208244131"/>
      <w:bookmarkStart w:id="3" w:name="_Hlk96074165"/>
      <w:r w:rsidRPr="00701149">
        <w:rPr>
          <w:rFonts w:asciiTheme="minorHAnsi" w:hAnsiTheme="minorHAnsi" w:cstheme="minorHAnsi"/>
          <w:bCs/>
          <w:color w:val="auto"/>
          <w:sz w:val="22"/>
          <w:szCs w:val="22"/>
        </w:rPr>
        <w:t xml:space="preserve">Background on </w:t>
      </w:r>
      <w:bookmarkEnd w:id="1"/>
      <w:r w:rsidRPr="00701149">
        <w:rPr>
          <w:rFonts w:asciiTheme="minorHAnsi" w:hAnsiTheme="minorHAnsi" w:cstheme="minorHAnsi"/>
          <w:bCs/>
          <w:color w:val="auto"/>
          <w:sz w:val="22"/>
          <w:szCs w:val="22"/>
        </w:rPr>
        <w:t>TRAFFIC</w:t>
      </w:r>
      <w:bookmarkEnd w:id="2"/>
    </w:p>
    <w:p w14:paraId="75CF8D40" w14:textId="0F1EAEED" w:rsidR="00775B29" w:rsidRPr="00701149" w:rsidRDefault="00162DC5" w:rsidP="49C8AA46">
      <w:pPr>
        <w:rPr>
          <w:rFonts w:hAnsiTheme="minorHAnsi" w:cstheme="minorBidi"/>
        </w:rPr>
      </w:pPr>
      <w:r w:rsidRPr="00701149">
        <w:rPr>
          <w:rFonts w:hAnsiTheme="minorHAnsi" w:cstheme="minorBidi"/>
        </w:rPr>
        <w:t xml:space="preserve">TRAFFIC </w:t>
      </w:r>
      <w:r w:rsidR="0A038D61" w:rsidRPr="00701149">
        <w:rPr>
          <w:rFonts w:hAnsiTheme="minorHAnsi" w:cstheme="minorBidi"/>
        </w:rPr>
        <w:t>(</w:t>
      </w:r>
      <w:hyperlink r:id="rId16">
        <w:r w:rsidR="0A038D61" w:rsidRPr="00701149">
          <w:rPr>
            <w:rStyle w:val="afa"/>
            <w:rFonts w:hAnsiTheme="minorHAnsi" w:cstheme="minorBidi"/>
          </w:rPr>
          <w:t>www.traffic.org)</w:t>
        </w:r>
      </w:hyperlink>
      <w:r w:rsidR="0A038D61" w:rsidRPr="00701149">
        <w:rPr>
          <w:rFonts w:hAnsiTheme="minorHAnsi" w:cstheme="minorBidi"/>
        </w:rPr>
        <w:t xml:space="preserve"> </w:t>
      </w:r>
      <w:r w:rsidRPr="00701149">
        <w:rPr>
          <w:rFonts w:hAnsiTheme="minorHAnsi" w:cstheme="minorBidi"/>
        </w:rPr>
        <w:t>is a leading non-governmental organisation working globally on trade in wild animals and plants in the context of both biodiversity conservation and sustainable development. Our team of staff around the world carry out research, investigations, and analysis to compile the evidence we use to catalyse action by governments, businesses, and individuals. We work in collaboration with a wide range of partners, to help ensure that wildlife trade is not a threat to the conservation of nature. Unsustainable consumer demand for wildlife products is a leading cause for the threats facing many species across the world. TRAFFIC has been at the forefront of innovation within the field of Social and Behavioural Change (SBC) Initiatives, running various projects with relevant stakeholders targeting specific consumers of a variety of threatened wildlife. TRAFFIC uses the SBC approach that includes market and consumer research to guide campaign design.</w:t>
      </w:r>
    </w:p>
    <w:p w14:paraId="366AB6E7" w14:textId="77777777" w:rsidR="00775B29" w:rsidRPr="00701149" w:rsidRDefault="00162DC5">
      <w:pPr>
        <w:rPr>
          <w:rFonts w:hAnsiTheme="minorHAnsi" w:cstheme="minorHAnsi"/>
        </w:rPr>
      </w:pPr>
      <w:r w:rsidRPr="00701149">
        <w:rPr>
          <w:rFonts w:hAnsiTheme="minorHAnsi" w:cstheme="minorHAnsi"/>
        </w:rPr>
        <w:t xml:space="preserve">TRAFFIC has been working in China since 1996, with the China Programme Office was established in 2001. </w:t>
      </w:r>
      <w:r w:rsidRPr="00701149">
        <w:rPr>
          <w:rFonts w:eastAsia="Segoe UI" w:hAnsiTheme="minorHAnsi" w:cstheme="minorHAnsi"/>
          <w:color w:val="404040"/>
        </w:rPr>
        <w:t>In December 2019, it was officially </w:t>
      </w:r>
      <w:r w:rsidRPr="00701149">
        <w:rPr>
          <w:rFonts w:hAnsiTheme="minorHAnsi" w:cstheme="minorHAnsi"/>
        </w:rPr>
        <w:t xml:space="preserve">registered as the Representative Office of TRAFFIC International in China, with the scope of work including conducting research related to wildlife trade, </w:t>
      </w:r>
      <w:r w:rsidRPr="00701149">
        <w:rPr>
          <w:rFonts w:eastAsia="Segoe UI" w:hAnsiTheme="minorHAnsi" w:cstheme="minorHAnsi"/>
          <w:color w:val="404040"/>
        </w:rPr>
        <w:t>providing technical support, delivering capacity-building training, and facilitating multi-stakeholder exchanges, as well as organizing awareness-raising and educational activities</w:t>
      </w:r>
      <w:r w:rsidRPr="00701149">
        <w:rPr>
          <w:rFonts w:hAnsiTheme="minorHAnsi" w:cstheme="minorHAnsi"/>
        </w:rPr>
        <w:t>.</w:t>
      </w:r>
    </w:p>
    <w:p w14:paraId="36F79010" w14:textId="77777777" w:rsidR="00775B29" w:rsidRPr="00701149" w:rsidRDefault="00162DC5">
      <w:pPr>
        <w:rPr>
          <w:rFonts w:hAnsiTheme="minorHAnsi" w:cstheme="minorHAnsi"/>
        </w:rPr>
      </w:pPr>
      <w:r w:rsidRPr="00701149">
        <w:rPr>
          <w:rFonts w:hAnsiTheme="minorHAnsi" w:cstheme="minorHAnsi"/>
        </w:rPr>
        <w:t xml:space="preserve">TRAFFIC China focuses on two primary areas: </w:t>
      </w:r>
    </w:p>
    <w:p w14:paraId="525E8EFA" w14:textId="77777777" w:rsidR="00775B29" w:rsidRPr="00701149" w:rsidRDefault="00162DC5">
      <w:pPr>
        <w:rPr>
          <w:rFonts w:hAnsiTheme="minorHAnsi" w:cstheme="minorHAnsi"/>
        </w:rPr>
      </w:pPr>
      <w:r w:rsidRPr="00701149">
        <w:rPr>
          <w:rFonts w:hAnsiTheme="minorHAnsi" w:cstheme="minorHAnsi"/>
        </w:rPr>
        <w:t xml:space="preserve">1. </w:t>
      </w:r>
      <w:r w:rsidRPr="00701149">
        <w:rPr>
          <w:rFonts w:hAnsiTheme="minorHAnsi" w:cstheme="minorHAnsi"/>
          <w:b/>
          <w:bCs/>
        </w:rPr>
        <w:t>Combating Wildlife Crime and Illegal Wildlife Trade</w:t>
      </w:r>
      <w:r w:rsidRPr="00701149">
        <w:rPr>
          <w:rFonts w:hAnsiTheme="minorHAnsi" w:cstheme="minorHAnsi"/>
        </w:rPr>
        <w:t>: This involves supporting the Chinese government in its efforts to tackle illegal wildlife trade by sharing critical information and enhancing the capacity of law enforcement agencies through targeted training and collaboration.</w:t>
      </w:r>
    </w:p>
    <w:p w14:paraId="109FEC82" w14:textId="77777777" w:rsidR="00775B29" w:rsidRPr="00701149" w:rsidRDefault="00162DC5">
      <w:pPr>
        <w:rPr>
          <w:rFonts w:hAnsiTheme="minorHAnsi" w:cstheme="minorHAnsi"/>
        </w:rPr>
      </w:pPr>
      <w:r w:rsidRPr="00701149">
        <w:rPr>
          <w:rFonts w:hAnsiTheme="minorHAnsi" w:cstheme="minorHAnsi"/>
        </w:rPr>
        <w:t xml:space="preserve">2. </w:t>
      </w:r>
      <w:r w:rsidRPr="00701149">
        <w:rPr>
          <w:rFonts w:hAnsiTheme="minorHAnsi" w:cstheme="minorHAnsi"/>
          <w:b/>
          <w:bCs/>
        </w:rPr>
        <w:t>Promoting Sustainable and Legal Wildlife Trade</w:t>
      </w:r>
      <w:r w:rsidRPr="00701149">
        <w:rPr>
          <w:rFonts w:hAnsiTheme="minorHAnsi" w:cstheme="minorHAnsi"/>
        </w:rPr>
        <w:t>: For species that are legally traded, particularly timber and medicinal plants, TRAFFIC actively advocates for sustainable harvesting and utilization practices. This includes supporting the development of sustainable trade systems to ensure the long-term conservation of species and the ecosystems they inhabit.</w:t>
      </w:r>
    </w:p>
    <w:p w14:paraId="6F36B009" w14:textId="083702C5" w:rsidR="00775B29" w:rsidRPr="00701149" w:rsidRDefault="00162DC5" w:rsidP="041E1341">
      <w:pPr>
        <w:rPr>
          <w:rFonts w:hAnsiTheme="minorHAnsi" w:cstheme="minorBidi"/>
        </w:rPr>
      </w:pPr>
      <w:r w:rsidRPr="00701149">
        <w:rPr>
          <w:rFonts w:hAnsiTheme="minorHAnsi" w:cstheme="minorBidi"/>
        </w:rPr>
        <w:t xml:space="preserve">In addition, TRAFFIC works with </w:t>
      </w:r>
      <w:r w:rsidRPr="00701149">
        <w:rPr>
          <w:rFonts w:hAnsiTheme="minorHAnsi" w:cstheme="minorBidi"/>
          <w:lang w:eastAsia="zh-CN"/>
        </w:rPr>
        <w:t>the private sectors</w:t>
      </w:r>
      <w:r w:rsidRPr="00701149">
        <w:rPr>
          <w:rFonts w:hAnsiTheme="minorHAnsi" w:cstheme="minorBidi"/>
        </w:rPr>
        <w:t xml:space="preserve"> to reduce the risk of their involvement in the illegal wildlife trade and to raise public awareness of wildlife conservation in hope</w:t>
      </w:r>
      <w:r w:rsidR="6F520629" w:rsidRPr="00701149">
        <w:rPr>
          <w:rFonts w:hAnsiTheme="minorHAnsi" w:cstheme="minorBidi"/>
        </w:rPr>
        <w:t>s</w:t>
      </w:r>
      <w:r w:rsidRPr="00701149">
        <w:rPr>
          <w:rFonts w:hAnsiTheme="minorHAnsi" w:cstheme="minorBidi"/>
        </w:rPr>
        <w:t xml:space="preserve"> </w:t>
      </w:r>
      <w:r w:rsidR="6EFFBFE4" w:rsidRPr="00701149">
        <w:rPr>
          <w:rFonts w:hAnsiTheme="minorHAnsi" w:cstheme="minorBidi"/>
        </w:rPr>
        <w:t>of</w:t>
      </w:r>
      <w:r w:rsidRPr="00701149">
        <w:rPr>
          <w:rFonts w:hAnsiTheme="minorHAnsi" w:cstheme="minorBidi"/>
        </w:rPr>
        <w:t xml:space="preserve"> reduc</w:t>
      </w:r>
      <w:r w:rsidR="01D01964" w:rsidRPr="00701149">
        <w:rPr>
          <w:rFonts w:hAnsiTheme="minorHAnsi" w:cstheme="minorBidi"/>
        </w:rPr>
        <w:t>ing</w:t>
      </w:r>
      <w:r w:rsidRPr="00701149">
        <w:rPr>
          <w:rFonts w:hAnsiTheme="minorHAnsi" w:cstheme="minorBidi"/>
        </w:rPr>
        <w:t xml:space="preserve"> the demand for illegal wildlife products among target groups.</w:t>
      </w:r>
    </w:p>
    <w:p w14:paraId="2D02937F" w14:textId="2363DD49" w:rsidR="00701149" w:rsidRPr="00701149" w:rsidRDefault="00162DC5" w:rsidP="00701149">
      <w:pPr>
        <w:pStyle w:val="2"/>
        <w:numPr>
          <w:ilvl w:val="1"/>
          <w:numId w:val="6"/>
        </w:numPr>
        <w:spacing w:after="120"/>
        <w:ind w:left="715" w:hanging="431"/>
        <w:rPr>
          <w:rFonts w:asciiTheme="minorHAnsi" w:hAnsiTheme="minorHAnsi" w:cstheme="minorHAnsi"/>
          <w:bCs/>
          <w:color w:val="auto"/>
          <w:sz w:val="22"/>
          <w:szCs w:val="22"/>
        </w:rPr>
      </w:pPr>
      <w:bookmarkStart w:id="4" w:name="_Toc208244132"/>
      <w:bookmarkEnd w:id="3"/>
      <w:r w:rsidRPr="00701149">
        <w:rPr>
          <w:rFonts w:asciiTheme="minorHAnsi" w:hAnsiTheme="minorHAnsi" w:cstheme="minorHAnsi"/>
          <w:bCs/>
          <w:color w:val="auto"/>
          <w:sz w:val="22"/>
          <w:szCs w:val="22"/>
        </w:rPr>
        <w:t>Background of the project</w:t>
      </w:r>
      <w:bookmarkStart w:id="5" w:name="OLE_LINK3"/>
      <w:bookmarkEnd w:id="4"/>
    </w:p>
    <w:p w14:paraId="75F0CA5C" w14:textId="77777777" w:rsidR="00701149" w:rsidRPr="00701149" w:rsidRDefault="00701149" w:rsidP="00701149">
      <w:pPr>
        <w:pStyle w:val="a5"/>
        <w:spacing w:after="120"/>
        <w:rPr>
          <w:rFonts w:hAnsiTheme="minorHAnsi" w:cstheme="minorHAnsi"/>
          <w:lang w:val="en-GB"/>
        </w:rPr>
      </w:pPr>
      <w:r w:rsidRPr="00701149">
        <w:rPr>
          <w:rFonts w:hAnsiTheme="minorHAnsi" w:cstheme="minorHAnsi"/>
          <w:lang w:val="en-GB"/>
        </w:rPr>
        <w:t>As one of the world’s largest and fastest-growing markets for pet birds, China holds a critical role in addressing the sustainability challenges and illegal trade associated with the bird trade. Birds are the most heavily traded group among terrestrial vertebrates, with 23% of all avian species affected by global wildlife trade. In China, the popularity of bird keeping—particularly parrots and passerines for companionship—has increased significantly in recent years.</w:t>
      </w:r>
    </w:p>
    <w:p w14:paraId="31902EC6" w14:textId="42885AB8" w:rsidR="00701149" w:rsidRPr="00701149" w:rsidRDefault="00701149" w:rsidP="00701149">
      <w:pPr>
        <w:pStyle w:val="a5"/>
        <w:spacing w:after="120"/>
        <w:rPr>
          <w:rFonts w:hAnsiTheme="minorHAnsi" w:cstheme="minorHAnsi"/>
          <w:lang w:val="en-GB"/>
        </w:rPr>
      </w:pPr>
      <w:r w:rsidRPr="00701149">
        <w:rPr>
          <w:rFonts w:hAnsiTheme="minorHAnsi" w:cstheme="minorHAnsi"/>
          <w:lang w:val="en-GB"/>
        </w:rPr>
        <w:t>Despite existing regulations, illegal trade of species such as the African Grey Parrot, Salmon-crested Cockatoo, Hwamei, and Common Hill Myna persists across the country. Without targeted demand reduction efforts, the continued popularity of pet birds</w:t>
      </w:r>
      <w:r w:rsidRPr="00701149">
        <w:rPr>
          <w:rFonts w:hAnsiTheme="minorHAnsi" w:cstheme="minorHAnsi" w:hint="eastAsia"/>
          <w:lang w:val="en-GB" w:eastAsia="zh-CN"/>
        </w:rPr>
        <w:t xml:space="preserve"> </w:t>
      </w:r>
      <w:r w:rsidRPr="00701149">
        <w:rPr>
          <w:rFonts w:hAnsiTheme="minorHAnsi" w:cstheme="minorHAnsi"/>
          <w:lang w:val="en-GB"/>
        </w:rPr>
        <w:t>will further threaten vulnerable wild populations.</w:t>
      </w:r>
    </w:p>
    <w:p w14:paraId="07BE1408" w14:textId="121D548A" w:rsidR="00775B29" w:rsidRPr="00701149" w:rsidRDefault="00701149" w:rsidP="0B7B2A59">
      <w:pPr>
        <w:pStyle w:val="a5"/>
        <w:spacing w:after="120"/>
        <w:rPr>
          <w:rFonts w:hAnsiTheme="minorHAnsi" w:cstheme="minorHAnsi"/>
          <w:lang w:val="en-GB" w:eastAsia="zh-CN"/>
        </w:rPr>
      </w:pPr>
      <w:r w:rsidRPr="00701149">
        <w:rPr>
          <w:rFonts w:hAnsiTheme="minorHAnsi" w:cstheme="minorHAnsi"/>
          <w:lang w:val="en-GB"/>
        </w:rPr>
        <w:t xml:space="preserve">This project aims to reduce demand for CITES-listed and nationally protected avian species by 25% through a culturally informed, evidence-based Social and Behaviour Change (SBC) approach. By applying social science insights into consumer motivations and cultural drivers, and engaging influential opinion leaders, the project will </w:t>
      </w:r>
      <w:r w:rsidRPr="00701149">
        <w:rPr>
          <w:rFonts w:hAnsiTheme="minorHAnsi" w:cstheme="minorHAnsi"/>
          <w:lang w:val="en-GB"/>
        </w:rPr>
        <w:lastRenderedPageBreak/>
        <w:t>promote behaviour change and foster preference for legal and sustainable practices within China’s exotic bird trade.</w:t>
      </w:r>
    </w:p>
    <w:p w14:paraId="5A1B90C0" w14:textId="1D604964" w:rsidR="00775B29" w:rsidRPr="00701149" w:rsidRDefault="00162DC5">
      <w:pPr>
        <w:pStyle w:val="1"/>
        <w:numPr>
          <w:ilvl w:val="0"/>
          <w:numId w:val="6"/>
        </w:numPr>
        <w:spacing w:after="240"/>
        <w:rPr>
          <w:rFonts w:asciiTheme="minorHAnsi" w:hAnsiTheme="minorHAnsi" w:cstheme="minorHAnsi"/>
          <w:b/>
          <w:color w:val="auto"/>
          <w:sz w:val="22"/>
          <w:szCs w:val="22"/>
        </w:rPr>
      </w:pPr>
      <w:bookmarkStart w:id="6" w:name="_Toc499654645"/>
      <w:bookmarkStart w:id="7" w:name="_Toc208244133"/>
      <w:bookmarkEnd w:id="5"/>
      <w:r w:rsidRPr="00701149">
        <w:rPr>
          <w:rFonts w:asciiTheme="minorHAnsi" w:hAnsiTheme="minorHAnsi" w:cstheme="minorHAnsi"/>
          <w:b/>
          <w:color w:val="auto"/>
          <w:sz w:val="22"/>
          <w:szCs w:val="22"/>
        </w:rPr>
        <w:t>Information on the Tender</w:t>
      </w:r>
      <w:bookmarkEnd w:id="6"/>
      <w:bookmarkEnd w:id="7"/>
    </w:p>
    <w:p w14:paraId="6E8CFF8C" w14:textId="77777777" w:rsidR="00775B29" w:rsidRPr="00701149" w:rsidRDefault="00162DC5">
      <w:pPr>
        <w:pStyle w:val="2"/>
        <w:numPr>
          <w:ilvl w:val="1"/>
          <w:numId w:val="6"/>
        </w:numPr>
        <w:spacing w:before="0" w:after="120" w:line="240" w:lineRule="auto"/>
        <w:ind w:left="788" w:hanging="431"/>
        <w:rPr>
          <w:rFonts w:asciiTheme="minorHAnsi" w:hAnsiTheme="minorHAnsi" w:cstheme="minorHAnsi"/>
          <w:color w:val="auto"/>
          <w:sz w:val="22"/>
          <w:szCs w:val="22"/>
        </w:rPr>
      </w:pPr>
      <w:bookmarkStart w:id="8" w:name="_Toc499654646"/>
      <w:bookmarkStart w:id="9" w:name="_Toc208244134"/>
      <w:r w:rsidRPr="00701149">
        <w:rPr>
          <w:rFonts w:asciiTheme="minorHAnsi" w:hAnsiTheme="minorHAnsi" w:cstheme="minorHAnsi"/>
          <w:color w:val="auto"/>
          <w:sz w:val="22"/>
          <w:szCs w:val="22"/>
        </w:rPr>
        <w:t>Contractual conditions</w:t>
      </w:r>
      <w:bookmarkEnd w:id="8"/>
      <w:bookmarkEnd w:id="9"/>
      <w:r w:rsidRPr="00701149">
        <w:rPr>
          <w:rFonts w:asciiTheme="minorHAnsi" w:hAnsiTheme="minorHAnsi" w:cstheme="minorHAnsi"/>
          <w:color w:val="auto"/>
          <w:sz w:val="22"/>
          <w:szCs w:val="22"/>
        </w:rPr>
        <w:t xml:space="preserve"> </w:t>
      </w:r>
    </w:p>
    <w:p w14:paraId="323489FB" w14:textId="77777777" w:rsidR="00775B29" w:rsidRPr="00701149" w:rsidRDefault="00162DC5">
      <w:pPr>
        <w:suppressAutoHyphens/>
        <w:spacing w:after="120"/>
        <w:jc w:val="both"/>
        <w:rPr>
          <w:rFonts w:hAnsiTheme="minorHAnsi" w:cstheme="minorHAnsi"/>
        </w:rPr>
      </w:pPr>
      <w:r w:rsidRPr="00701149">
        <w:rPr>
          <w:rFonts w:hAnsiTheme="minorHAnsi" w:cstheme="minorHAnsi"/>
        </w:rPr>
        <w:t xml:space="preserve">This tender invites the provision of services for </w:t>
      </w:r>
      <w:r w:rsidRPr="00701149">
        <w:rPr>
          <w:rFonts w:hAnsiTheme="minorHAnsi" w:cstheme="minorHAnsi"/>
          <w:b/>
          <w:bCs/>
        </w:rPr>
        <w:t>TRAFFIC China</w:t>
      </w:r>
      <w:r w:rsidRPr="00701149">
        <w:rPr>
          <w:rFonts w:hAnsiTheme="minorHAnsi" w:cstheme="minorHAnsi"/>
        </w:rPr>
        <w:t xml:space="preserve"> (Company Phone No.: +86 10 85321353) (hereinafter referred to as “TRAFFIC”) </w:t>
      </w:r>
    </w:p>
    <w:p w14:paraId="249E4038" w14:textId="1130725D" w:rsidR="00775B29" w:rsidRPr="00701149" w:rsidRDefault="00162DC5" w:rsidP="49C8AA46">
      <w:pPr>
        <w:suppressAutoHyphens/>
        <w:spacing w:after="120"/>
        <w:jc w:val="both"/>
        <w:rPr>
          <w:rFonts w:hAnsiTheme="minorHAnsi" w:cstheme="minorBidi"/>
        </w:rPr>
      </w:pPr>
      <w:r w:rsidRPr="00701149">
        <w:rPr>
          <w:rFonts w:hAnsiTheme="minorHAnsi" w:cstheme="minorBidi"/>
        </w:rPr>
        <w:t>Contractual agreement with the contractor, including the rights and obligations of the contractor, payment provision, acceptance of deliverables, performance of the contract, confidentiality, and checks and audits will be made with TRAFFIC</w:t>
      </w:r>
      <w:r w:rsidR="33FBD392" w:rsidRPr="00701149">
        <w:rPr>
          <w:rFonts w:hAnsiTheme="minorHAnsi" w:cstheme="minorBidi"/>
        </w:rPr>
        <w:t xml:space="preserve"> China</w:t>
      </w:r>
      <w:r w:rsidRPr="00701149">
        <w:rPr>
          <w:rFonts w:hAnsiTheme="minorHAnsi" w:cstheme="minorBidi"/>
        </w:rPr>
        <w:t xml:space="preserve">. </w:t>
      </w:r>
    </w:p>
    <w:p w14:paraId="66127C9B" w14:textId="77777777" w:rsidR="00775B29" w:rsidRPr="00701149" w:rsidRDefault="00162DC5">
      <w:pPr>
        <w:pStyle w:val="2"/>
        <w:numPr>
          <w:ilvl w:val="1"/>
          <w:numId w:val="6"/>
        </w:numPr>
        <w:spacing w:before="0" w:after="120" w:line="240" w:lineRule="auto"/>
        <w:ind w:left="788" w:hanging="431"/>
        <w:rPr>
          <w:rFonts w:asciiTheme="minorHAnsi" w:hAnsiTheme="minorHAnsi" w:cstheme="minorHAnsi"/>
          <w:color w:val="auto"/>
          <w:sz w:val="22"/>
          <w:szCs w:val="22"/>
        </w:rPr>
      </w:pPr>
      <w:bookmarkStart w:id="10" w:name="_Toc503368351"/>
      <w:bookmarkStart w:id="11" w:name="_Toc503368355"/>
      <w:bookmarkStart w:id="12" w:name="_Toc503368352"/>
      <w:bookmarkStart w:id="13" w:name="_Toc503368358"/>
      <w:bookmarkStart w:id="14" w:name="_Toc503368353"/>
      <w:bookmarkStart w:id="15" w:name="_Toc499654649"/>
      <w:bookmarkStart w:id="16" w:name="_Toc208244135"/>
      <w:bookmarkEnd w:id="10"/>
      <w:bookmarkEnd w:id="11"/>
      <w:bookmarkEnd w:id="12"/>
      <w:bookmarkEnd w:id="13"/>
      <w:bookmarkEnd w:id="14"/>
      <w:r w:rsidRPr="00701149">
        <w:rPr>
          <w:rFonts w:asciiTheme="minorHAnsi" w:hAnsiTheme="minorHAnsi" w:cstheme="minorHAnsi"/>
          <w:color w:val="auto"/>
          <w:sz w:val="22"/>
          <w:szCs w:val="22"/>
        </w:rPr>
        <w:t>Taxes</w:t>
      </w:r>
      <w:bookmarkEnd w:id="15"/>
      <w:bookmarkEnd w:id="16"/>
    </w:p>
    <w:p w14:paraId="6E434576" w14:textId="77777777" w:rsidR="00775B29" w:rsidRPr="00701149" w:rsidRDefault="00162DC5">
      <w:pPr>
        <w:shd w:val="clear" w:color="auto" w:fill="FFFFFF"/>
        <w:spacing w:before="120" w:after="120"/>
        <w:jc w:val="both"/>
        <w:rPr>
          <w:rFonts w:hAnsiTheme="minorHAnsi" w:cstheme="minorHAnsi"/>
        </w:rPr>
      </w:pPr>
      <w:r w:rsidRPr="00701149">
        <w:rPr>
          <w:rFonts w:hAnsiTheme="minorHAnsi" w:cstheme="minorHAnsi"/>
        </w:rPr>
        <w:t>The costs in the financial offer should be inclusive of all taxes that the consultant is liable for in their country of registration. All rates indicated in the financial offer should be fully loaded, including taxes.</w:t>
      </w:r>
    </w:p>
    <w:p w14:paraId="25CCA313" w14:textId="77777777" w:rsidR="00775B29" w:rsidRPr="00701149" w:rsidRDefault="00162DC5">
      <w:pPr>
        <w:pStyle w:val="2"/>
        <w:numPr>
          <w:ilvl w:val="1"/>
          <w:numId w:val="6"/>
        </w:numPr>
        <w:spacing w:before="0" w:after="120" w:line="240" w:lineRule="auto"/>
        <w:ind w:left="788" w:hanging="431"/>
        <w:rPr>
          <w:rFonts w:asciiTheme="minorHAnsi" w:hAnsiTheme="minorHAnsi" w:cstheme="minorHAnsi"/>
          <w:color w:val="auto"/>
          <w:sz w:val="22"/>
          <w:szCs w:val="22"/>
        </w:rPr>
      </w:pPr>
      <w:bookmarkStart w:id="17" w:name="_Toc499654650"/>
      <w:bookmarkStart w:id="18" w:name="_Toc208244136"/>
      <w:r w:rsidRPr="00701149">
        <w:rPr>
          <w:rFonts w:asciiTheme="minorHAnsi" w:hAnsiTheme="minorHAnsi" w:cstheme="minorHAnsi"/>
          <w:color w:val="auto"/>
          <w:sz w:val="22"/>
          <w:szCs w:val="22"/>
        </w:rPr>
        <w:t>Incidental expenditure</w:t>
      </w:r>
      <w:bookmarkEnd w:id="17"/>
      <w:bookmarkEnd w:id="18"/>
    </w:p>
    <w:p w14:paraId="3698D643" w14:textId="7ABDF953" w:rsidR="00775B29" w:rsidRPr="00701149" w:rsidRDefault="00162DC5" w:rsidP="49C8AA46">
      <w:pPr>
        <w:shd w:val="clear" w:color="auto" w:fill="FFFFFF" w:themeFill="background1"/>
        <w:spacing w:before="120" w:after="120"/>
        <w:jc w:val="both"/>
        <w:rPr>
          <w:rFonts w:hAnsiTheme="minorHAnsi" w:cstheme="minorBidi"/>
          <w:color w:val="000000"/>
        </w:rPr>
      </w:pPr>
      <w:r w:rsidRPr="00701149">
        <w:rPr>
          <w:rFonts w:hAnsiTheme="minorHAnsi" w:cstheme="minorBidi"/>
          <w:color w:val="000000" w:themeColor="text1"/>
        </w:rPr>
        <w:t>Incidental expenditure incurred by the Contractor and, if applicable, approved by TRAFFIC in advance</w:t>
      </w:r>
      <w:r w:rsidR="2160E8D8" w:rsidRPr="00701149">
        <w:rPr>
          <w:rFonts w:hAnsiTheme="minorHAnsi" w:cstheme="minorBidi"/>
          <w:color w:val="000000" w:themeColor="text1"/>
        </w:rPr>
        <w:t>,</w:t>
      </w:r>
      <w:r w:rsidRPr="00701149">
        <w:rPr>
          <w:rFonts w:hAnsiTheme="minorHAnsi" w:cstheme="minorBidi"/>
          <w:color w:val="000000" w:themeColor="text1"/>
        </w:rPr>
        <w:t xml:space="preserve"> shall be reimbursed in full. </w:t>
      </w:r>
    </w:p>
    <w:p w14:paraId="20609152" w14:textId="77777777" w:rsidR="00775B29" w:rsidRPr="00701149" w:rsidRDefault="00162DC5">
      <w:pPr>
        <w:pStyle w:val="2"/>
        <w:numPr>
          <w:ilvl w:val="1"/>
          <w:numId w:val="6"/>
        </w:numPr>
        <w:spacing w:before="0" w:after="120" w:line="240" w:lineRule="auto"/>
        <w:rPr>
          <w:rFonts w:asciiTheme="minorHAnsi" w:hAnsiTheme="minorHAnsi" w:cstheme="minorHAnsi"/>
          <w:color w:val="auto"/>
          <w:sz w:val="22"/>
          <w:szCs w:val="22"/>
        </w:rPr>
      </w:pPr>
      <w:bookmarkStart w:id="19" w:name="_Toc499654651"/>
      <w:bookmarkStart w:id="20" w:name="_Toc208244137"/>
      <w:r w:rsidRPr="00701149">
        <w:rPr>
          <w:rFonts w:asciiTheme="minorHAnsi" w:hAnsiTheme="minorHAnsi" w:cstheme="minorHAnsi"/>
          <w:color w:val="auto"/>
          <w:sz w:val="22"/>
          <w:szCs w:val="22"/>
        </w:rPr>
        <w:t>Structure and content of the tender</w:t>
      </w:r>
      <w:bookmarkEnd w:id="19"/>
      <w:bookmarkEnd w:id="20"/>
      <w:r w:rsidRPr="00701149">
        <w:rPr>
          <w:rFonts w:asciiTheme="minorHAnsi" w:hAnsiTheme="minorHAnsi" w:cstheme="minorHAnsi"/>
          <w:color w:val="auto"/>
          <w:sz w:val="22"/>
          <w:szCs w:val="22"/>
        </w:rPr>
        <w:t xml:space="preserve"> </w:t>
      </w:r>
    </w:p>
    <w:p w14:paraId="33B3CD7B" w14:textId="77777777" w:rsidR="00775B29" w:rsidRPr="00701149" w:rsidRDefault="00162DC5">
      <w:pPr>
        <w:pStyle w:val="Default"/>
        <w:spacing w:after="120"/>
        <w:rPr>
          <w:rFonts w:asciiTheme="minorHAnsi" w:hAnsiTheme="minorHAnsi" w:cstheme="minorHAnsi"/>
          <w:color w:val="auto"/>
          <w:sz w:val="22"/>
          <w:szCs w:val="22"/>
        </w:rPr>
      </w:pPr>
      <w:r w:rsidRPr="00701149">
        <w:rPr>
          <w:rFonts w:asciiTheme="minorHAnsi" w:hAnsiTheme="minorHAnsi" w:cstheme="minorHAnsi"/>
          <w:color w:val="auto"/>
          <w:sz w:val="22"/>
          <w:szCs w:val="22"/>
        </w:rPr>
        <w:t xml:space="preserve">Tenders must be presented as follows: </w:t>
      </w:r>
    </w:p>
    <w:p w14:paraId="13DEC798" w14:textId="77777777" w:rsidR="00775B29" w:rsidRPr="00701149" w:rsidRDefault="0FEA2EE6" w:rsidP="0200109D">
      <w:pPr>
        <w:numPr>
          <w:ilvl w:val="0"/>
          <w:numId w:val="2"/>
        </w:numPr>
        <w:tabs>
          <w:tab w:val="left" w:pos="426"/>
          <w:tab w:val="left" w:pos="567"/>
          <w:tab w:val="left" w:pos="72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1134" w:hanging="425"/>
        <w:jc w:val="both"/>
        <w:rPr>
          <w:rFonts w:hAnsiTheme="minorHAnsi" w:cstheme="minorBidi"/>
        </w:rPr>
      </w:pPr>
      <w:r w:rsidRPr="00701149">
        <w:rPr>
          <w:rFonts w:hAnsiTheme="minorHAnsi" w:cstheme="minorBidi"/>
        </w:rPr>
        <w:t xml:space="preserve">Identification of the contractor (to be submitted by the contractor using the form provided in Template 1, submitted as a PDF). </w:t>
      </w:r>
    </w:p>
    <w:p w14:paraId="649BD8E0" w14:textId="77777777" w:rsidR="00775B29" w:rsidRPr="00701149" w:rsidRDefault="00162DC5">
      <w:pPr>
        <w:tabs>
          <w:tab w:val="left" w:pos="-1440"/>
          <w:tab w:val="left" w:pos="-720"/>
          <w:tab w:val="left" w:pos="426"/>
          <w:tab w:val="left" w:pos="567"/>
          <w:tab w:val="left" w:pos="72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1134"/>
        <w:jc w:val="both"/>
        <w:rPr>
          <w:rFonts w:hAnsiTheme="minorHAnsi" w:cstheme="minorHAnsi"/>
        </w:rPr>
      </w:pPr>
      <w:r w:rsidRPr="00701149">
        <w:rPr>
          <w:rFonts w:hAnsiTheme="minorHAnsi" w:cstheme="minorHAnsi"/>
        </w:rPr>
        <w:t xml:space="preserve">The tender must include a cover letter signed by an authorised representative presenting the name of the contractor and the name of the single contact point (leader) in relation to this tender if different. </w:t>
      </w:r>
    </w:p>
    <w:p w14:paraId="49DBEE3A" w14:textId="77777777" w:rsidR="00775B29" w:rsidRPr="00701149" w:rsidRDefault="0FEA2EE6" w:rsidP="0200109D">
      <w:pPr>
        <w:numPr>
          <w:ilvl w:val="0"/>
          <w:numId w:val="2"/>
        </w:numPr>
        <w:tabs>
          <w:tab w:val="left" w:pos="426"/>
          <w:tab w:val="left" w:pos="567"/>
          <w:tab w:val="left" w:pos="72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1134" w:hanging="425"/>
        <w:jc w:val="both"/>
        <w:rPr>
          <w:rFonts w:hAnsiTheme="minorHAnsi" w:cstheme="minorBidi"/>
        </w:rPr>
      </w:pPr>
      <w:r w:rsidRPr="00701149">
        <w:rPr>
          <w:rFonts w:hAnsiTheme="minorHAnsi" w:cstheme="minorBidi"/>
        </w:rPr>
        <w:t>Contractor Background: organisation capacity and experience</w:t>
      </w:r>
      <w:r w:rsidRPr="00701149">
        <w:rPr>
          <w:rFonts w:hAnsiTheme="minorHAnsi" w:cstheme="minorBidi"/>
          <w:color w:val="FF0000"/>
        </w:rPr>
        <w:t xml:space="preserve"> </w:t>
      </w:r>
      <w:r w:rsidRPr="00701149">
        <w:rPr>
          <w:rFonts w:hAnsiTheme="minorHAnsi" w:cstheme="minorBidi"/>
        </w:rPr>
        <w:t>(to be submitted by the tenderer using Template 2, submitted as a PDF).</w:t>
      </w:r>
    </w:p>
    <w:p w14:paraId="154F13A5" w14:textId="77777777" w:rsidR="00775B29" w:rsidRPr="00701149" w:rsidRDefault="0FEA2EE6" w:rsidP="0200109D">
      <w:pPr>
        <w:numPr>
          <w:ilvl w:val="0"/>
          <w:numId w:val="2"/>
        </w:numPr>
        <w:tabs>
          <w:tab w:val="left" w:pos="426"/>
          <w:tab w:val="left" w:pos="567"/>
          <w:tab w:val="left" w:pos="72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1134" w:hanging="425"/>
        <w:jc w:val="both"/>
        <w:rPr>
          <w:rFonts w:hAnsiTheme="minorHAnsi" w:cstheme="minorBidi"/>
        </w:rPr>
      </w:pPr>
      <w:r w:rsidRPr="00701149">
        <w:rPr>
          <w:rFonts w:hAnsiTheme="minorHAnsi" w:cstheme="minorBidi"/>
        </w:rPr>
        <w:t>CVs for the key personnel identified to deliver the Scope of Work (to be annexed with Template 2, submitted as a PDF)</w:t>
      </w:r>
    </w:p>
    <w:p w14:paraId="15B15BFD" w14:textId="3C047B5F" w:rsidR="00775B29" w:rsidRPr="00701149" w:rsidRDefault="0FEA2EE6" w:rsidP="0200109D">
      <w:pPr>
        <w:numPr>
          <w:ilvl w:val="0"/>
          <w:numId w:val="2"/>
        </w:numPr>
        <w:tabs>
          <w:tab w:val="left" w:pos="426"/>
          <w:tab w:val="left" w:pos="567"/>
          <w:tab w:val="left" w:pos="72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1134" w:hanging="425"/>
        <w:jc w:val="both"/>
        <w:rPr>
          <w:rFonts w:hAnsiTheme="minorHAnsi" w:cstheme="minorBidi"/>
        </w:rPr>
      </w:pPr>
      <w:r w:rsidRPr="00701149">
        <w:rPr>
          <w:rFonts w:hAnsiTheme="minorHAnsi" w:cstheme="minorBidi"/>
        </w:rPr>
        <w:t>Contractor Statement of Delivery (</w:t>
      </w:r>
      <w:r w:rsidR="59CD63AB" w:rsidRPr="00701149">
        <w:rPr>
          <w:rFonts w:hAnsiTheme="minorHAnsi" w:cstheme="minorBidi"/>
        </w:rPr>
        <w:t>See</w:t>
      </w:r>
      <w:r w:rsidR="00B83274" w:rsidRPr="00701149">
        <w:rPr>
          <w:rFonts w:hAnsiTheme="minorHAnsi" w:cstheme="minorBidi"/>
        </w:rPr>
        <w:t xml:space="preserve"> </w:t>
      </w:r>
      <w:r w:rsidRPr="00701149">
        <w:rPr>
          <w:rFonts w:hAnsiTheme="minorHAnsi" w:cstheme="minorBidi"/>
        </w:rPr>
        <w:t>Template 3</w:t>
      </w:r>
      <w:r w:rsidR="6C043100" w:rsidRPr="00701149">
        <w:rPr>
          <w:rFonts w:hAnsiTheme="minorHAnsi" w:cstheme="minorBidi"/>
        </w:rPr>
        <w:t xml:space="preserve"> as a reference</w:t>
      </w:r>
      <w:r w:rsidRPr="00701149">
        <w:rPr>
          <w:rFonts w:hAnsiTheme="minorHAnsi" w:cstheme="minorBidi"/>
        </w:rPr>
        <w:t xml:space="preserve">, </w:t>
      </w:r>
      <w:r w:rsidR="4D447693" w:rsidRPr="00701149">
        <w:rPr>
          <w:rFonts w:hAnsiTheme="minorHAnsi" w:cstheme="minorBidi"/>
        </w:rPr>
        <w:t>applicants could submit proposals in their preferred formats</w:t>
      </w:r>
      <w:r w:rsidR="00B83274" w:rsidRPr="00701149">
        <w:rPr>
          <w:rFonts w:hAnsiTheme="minorHAnsi" w:cstheme="minorBidi"/>
        </w:rPr>
        <w:t>,</w:t>
      </w:r>
      <w:r w:rsidR="1EFCC370" w:rsidRPr="00701149">
        <w:rPr>
          <w:rFonts w:hAnsiTheme="minorHAnsi" w:cstheme="minorBidi"/>
        </w:rPr>
        <w:t xml:space="preserve"> such as PDF or PPT</w:t>
      </w:r>
      <w:r w:rsidR="00B83274" w:rsidRPr="00701149">
        <w:rPr>
          <w:rFonts w:hAnsiTheme="minorHAnsi" w:cstheme="minorBidi"/>
        </w:rPr>
        <w:t>, but not in a Word doc format</w:t>
      </w:r>
      <w:r w:rsidRPr="00701149">
        <w:rPr>
          <w:rFonts w:hAnsiTheme="minorHAnsi" w:cstheme="minorBidi"/>
        </w:rPr>
        <w:t>).</w:t>
      </w:r>
    </w:p>
    <w:p w14:paraId="5022B17B" w14:textId="77777777" w:rsidR="00775B29" w:rsidRPr="00701149" w:rsidRDefault="0FEA2EE6" w:rsidP="0200109D">
      <w:pPr>
        <w:numPr>
          <w:ilvl w:val="0"/>
          <w:numId w:val="2"/>
        </w:numPr>
        <w:tabs>
          <w:tab w:val="left" w:pos="426"/>
          <w:tab w:val="left" w:pos="567"/>
          <w:tab w:val="left" w:pos="72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1134" w:hanging="425"/>
        <w:jc w:val="both"/>
        <w:rPr>
          <w:rFonts w:hAnsiTheme="minorHAnsi" w:cstheme="minorBidi"/>
        </w:rPr>
      </w:pPr>
      <w:r w:rsidRPr="00701149">
        <w:rPr>
          <w:rFonts w:hAnsiTheme="minorHAnsi" w:cstheme="minorBidi"/>
        </w:rPr>
        <w:t>Financial Offer and Budget (to be submitted by the contractor using Template 4, in two copies: one in PDF and one in its original MS Excel format).</w:t>
      </w:r>
    </w:p>
    <w:p w14:paraId="5DFF9AD7" w14:textId="77777777" w:rsidR="00775B29" w:rsidRPr="00701149" w:rsidRDefault="00162DC5">
      <w:pPr>
        <w:pStyle w:val="2"/>
        <w:numPr>
          <w:ilvl w:val="1"/>
          <w:numId w:val="6"/>
        </w:numPr>
        <w:spacing w:before="0" w:after="120" w:line="240" w:lineRule="auto"/>
        <w:rPr>
          <w:rFonts w:asciiTheme="minorHAnsi" w:hAnsiTheme="minorHAnsi" w:cstheme="minorHAnsi"/>
          <w:color w:val="auto"/>
          <w:sz w:val="22"/>
          <w:szCs w:val="22"/>
        </w:rPr>
      </w:pPr>
      <w:bookmarkStart w:id="21" w:name="_Toc499654652"/>
      <w:bookmarkStart w:id="22" w:name="_Toc208244138"/>
      <w:r w:rsidRPr="00701149">
        <w:rPr>
          <w:rFonts w:asciiTheme="minorHAnsi" w:hAnsiTheme="minorHAnsi" w:cstheme="minorHAnsi"/>
          <w:color w:val="auto"/>
          <w:sz w:val="22"/>
          <w:szCs w:val="22"/>
        </w:rPr>
        <w:t>Duration of the tender</w:t>
      </w:r>
      <w:bookmarkEnd w:id="21"/>
      <w:bookmarkEnd w:id="22"/>
      <w:r w:rsidRPr="00701149">
        <w:rPr>
          <w:rFonts w:asciiTheme="minorHAnsi" w:hAnsiTheme="minorHAnsi" w:cstheme="minorHAnsi"/>
          <w:color w:val="auto"/>
          <w:sz w:val="22"/>
          <w:szCs w:val="22"/>
        </w:rPr>
        <w:t xml:space="preserve"> </w:t>
      </w:r>
    </w:p>
    <w:p w14:paraId="31E41E2C" w14:textId="1D9398C4" w:rsidR="00775B29" w:rsidRPr="00701149" w:rsidRDefault="08465FC7" w:rsidP="49C8AA46">
      <w:pPr>
        <w:pStyle w:val="Default"/>
        <w:spacing w:after="120"/>
        <w:jc w:val="both"/>
        <w:rPr>
          <w:rFonts w:asciiTheme="minorHAnsi" w:hAnsiTheme="minorHAnsi" w:cstheme="minorBidi"/>
          <w:color w:val="auto"/>
          <w:sz w:val="22"/>
          <w:szCs w:val="22"/>
        </w:rPr>
      </w:pPr>
      <w:r w:rsidRPr="00701149">
        <w:rPr>
          <w:rFonts w:asciiTheme="minorHAnsi" w:hAnsiTheme="minorHAnsi" w:cstheme="minorBidi"/>
          <w:color w:val="auto"/>
          <w:sz w:val="22"/>
          <w:szCs w:val="22"/>
        </w:rPr>
        <w:t xml:space="preserve">The Scope of Work </w:t>
      </w:r>
      <w:r w:rsidR="09DF3413" w:rsidRPr="00701149">
        <w:rPr>
          <w:rFonts w:asciiTheme="minorHAnsi" w:hAnsiTheme="minorHAnsi" w:cstheme="minorBidi"/>
          <w:color w:val="auto"/>
          <w:sz w:val="22"/>
          <w:szCs w:val="22"/>
        </w:rPr>
        <w:t>is expected to</w:t>
      </w:r>
      <w:r w:rsidRPr="00701149">
        <w:rPr>
          <w:rFonts w:asciiTheme="minorHAnsi" w:hAnsiTheme="minorHAnsi" w:cstheme="minorBidi"/>
          <w:color w:val="auto"/>
          <w:sz w:val="22"/>
          <w:szCs w:val="22"/>
        </w:rPr>
        <w:t xml:space="preserve"> be completed with</w:t>
      </w:r>
      <w:r w:rsidRPr="004B45F7">
        <w:rPr>
          <w:rFonts w:asciiTheme="minorHAnsi" w:hAnsiTheme="minorHAnsi" w:cstheme="minorBidi"/>
          <w:color w:val="auto"/>
          <w:sz w:val="22"/>
          <w:szCs w:val="22"/>
        </w:rPr>
        <w:t xml:space="preserve">in </w:t>
      </w:r>
      <w:r w:rsidR="004B45F7" w:rsidRPr="004B45F7">
        <w:rPr>
          <w:rFonts w:asciiTheme="minorHAnsi" w:hAnsiTheme="minorHAnsi" w:cstheme="minorBidi" w:hint="eastAsia"/>
          <w:color w:val="auto"/>
          <w:sz w:val="22"/>
          <w:szCs w:val="22"/>
          <w:lang w:eastAsia="zh-CN"/>
        </w:rPr>
        <w:t xml:space="preserve">six </w:t>
      </w:r>
      <w:r w:rsidRPr="004B45F7">
        <w:rPr>
          <w:rFonts w:asciiTheme="minorHAnsi" w:hAnsiTheme="minorHAnsi" w:cstheme="minorBidi"/>
          <w:color w:val="auto"/>
          <w:sz w:val="22"/>
          <w:szCs w:val="22"/>
        </w:rPr>
        <w:t>months of the</w:t>
      </w:r>
      <w:r w:rsidRPr="00701149">
        <w:rPr>
          <w:rFonts w:asciiTheme="minorHAnsi" w:hAnsiTheme="minorHAnsi" w:cstheme="minorBidi"/>
          <w:color w:val="auto"/>
          <w:sz w:val="22"/>
          <w:szCs w:val="22"/>
        </w:rPr>
        <w:t xml:space="preserve"> signature of the contract. The execution of the tasks may not start before the contract has been signed by both parties. </w:t>
      </w:r>
    </w:p>
    <w:p w14:paraId="17663F53" w14:textId="77777777" w:rsidR="00775B29" w:rsidRPr="00701149" w:rsidRDefault="00162DC5">
      <w:pPr>
        <w:pStyle w:val="2"/>
        <w:numPr>
          <w:ilvl w:val="1"/>
          <w:numId w:val="6"/>
        </w:numPr>
        <w:spacing w:before="0" w:after="120" w:line="240" w:lineRule="auto"/>
        <w:rPr>
          <w:rFonts w:asciiTheme="minorHAnsi" w:hAnsiTheme="minorHAnsi" w:cstheme="minorHAnsi"/>
          <w:color w:val="auto"/>
          <w:sz w:val="22"/>
          <w:szCs w:val="22"/>
        </w:rPr>
      </w:pPr>
      <w:bookmarkStart w:id="23" w:name="_Toc499654653"/>
      <w:bookmarkStart w:id="24" w:name="_Toc208244139"/>
      <w:r w:rsidRPr="00701149">
        <w:rPr>
          <w:rFonts w:asciiTheme="minorHAnsi" w:hAnsiTheme="minorHAnsi" w:cstheme="minorHAnsi"/>
          <w:color w:val="auto"/>
          <w:sz w:val="22"/>
          <w:szCs w:val="22"/>
        </w:rPr>
        <w:t>Place of work</w:t>
      </w:r>
      <w:bookmarkEnd w:id="23"/>
      <w:bookmarkEnd w:id="24"/>
    </w:p>
    <w:p w14:paraId="4898159D" w14:textId="77777777" w:rsidR="00775B29" w:rsidRPr="00701149" w:rsidRDefault="00162DC5">
      <w:pPr>
        <w:spacing w:after="120" w:line="240" w:lineRule="auto"/>
        <w:jc w:val="both"/>
        <w:rPr>
          <w:rFonts w:hAnsiTheme="minorHAnsi" w:cstheme="minorHAnsi"/>
        </w:rPr>
      </w:pPr>
      <w:r w:rsidRPr="00701149">
        <w:rPr>
          <w:rFonts w:hAnsiTheme="minorHAnsi" w:cstheme="minorHAnsi"/>
        </w:rPr>
        <w:t>The place of performance of the tasks shall be the contractor’s premises or any other place indicated in the tender.</w:t>
      </w:r>
    </w:p>
    <w:p w14:paraId="0D82064C" w14:textId="77777777" w:rsidR="00775B29" w:rsidRPr="00701149" w:rsidRDefault="00162DC5">
      <w:pPr>
        <w:pStyle w:val="2"/>
        <w:numPr>
          <w:ilvl w:val="1"/>
          <w:numId w:val="6"/>
        </w:numPr>
        <w:spacing w:before="0" w:after="120" w:line="240" w:lineRule="auto"/>
        <w:rPr>
          <w:rFonts w:asciiTheme="minorHAnsi" w:hAnsiTheme="minorHAnsi" w:cstheme="minorHAnsi"/>
          <w:color w:val="auto"/>
          <w:sz w:val="22"/>
          <w:szCs w:val="22"/>
        </w:rPr>
      </w:pPr>
      <w:bookmarkStart w:id="25" w:name="_Toc499654654"/>
      <w:bookmarkStart w:id="26" w:name="_Toc208244140"/>
      <w:r w:rsidRPr="00701149">
        <w:rPr>
          <w:rFonts w:asciiTheme="minorHAnsi" w:hAnsiTheme="minorHAnsi" w:cstheme="minorHAnsi"/>
          <w:color w:val="auto"/>
          <w:sz w:val="22"/>
          <w:szCs w:val="22"/>
        </w:rPr>
        <w:lastRenderedPageBreak/>
        <w:t>Period during which tenders are binding</w:t>
      </w:r>
      <w:bookmarkEnd w:id="25"/>
      <w:bookmarkEnd w:id="26"/>
    </w:p>
    <w:p w14:paraId="5038586A" w14:textId="77777777" w:rsidR="00775B29" w:rsidRPr="00701149" w:rsidRDefault="00162DC5">
      <w:pPr>
        <w:keepNext/>
        <w:keepLines/>
        <w:spacing w:before="120" w:after="120"/>
        <w:jc w:val="both"/>
        <w:rPr>
          <w:rFonts w:hAnsiTheme="minorHAnsi" w:cstheme="minorHAnsi"/>
        </w:rPr>
      </w:pPr>
      <w:r w:rsidRPr="00701149">
        <w:rPr>
          <w:rFonts w:hAnsiTheme="minorHAnsi" w:cstheme="minorHAnsi"/>
        </w:rPr>
        <w:t xml:space="preserve">Tenderers are bound by their tenders for sixty (60) days after the deadline for submitting tenders or until they have been notified of non-award. </w:t>
      </w:r>
    </w:p>
    <w:p w14:paraId="1CA4CD4D" w14:textId="77777777" w:rsidR="00775B29" w:rsidRPr="00701149" w:rsidRDefault="00162DC5">
      <w:pPr>
        <w:pStyle w:val="1"/>
        <w:numPr>
          <w:ilvl w:val="0"/>
          <w:numId w:val="6"/>
        </w:numPr>
        <w:spacing w:after="240"/>
        <w:ind w:left="357" w:hanging="357"/>
        <w:rPr>
          <w:rFonts w:asciiTheme="minorHAnsi" w:hAnsiTheme="minorHAnsi" w:cstheme="minorHAnsi"/>
          <w:b/>
          <w:color w:val="auto"/>
          <w:sz w:val="22"/>
          <w:szCs w:val="22"/>
        </w:rPr>
      </w:pPr>
      <w:bookmarkStart w:id="27" w:name="_Toc499654655"/>
      <w:bookmarkStart w:id="28" w:name="_Toc208244141"/>
      <w:r w:rsidRPr="00701149">
        <w:rPr>
          <w:rFonts w:asciiTheme="minorHAnsi" w:hAnsiTheme="minorHAnsi" w:cstheme="minorHAnsi"/>
          <w:b/>
          <w:color w:val="auto"/>
          <w:sz w:val="22"/>
          <w:szCs w:val="22"/>
        </w:rPr>
        <w:t>Tender Selection</w:t>
      </w:r>
      <w:bookmarkEnd w:id="27"/>
      <w:bookmarkEnd w:id="28"/>
    </w:p>
    <w:p w14:paraId="7964C0EF" w14:textId="77777777" w:rsidR="00775B29" w:rsidRPr="00701149" w:rsidRDefault="00162DC5">
      <w:pPr>
        <w:pStyle w:val="2"/>
        <w:numPr>
          <w:ilvl w:val="1"/>
          <w:numId w:val="6"/>
        </w:numPr>
        <w:spacing w:before="0" w:after="120" w:line="240" w:lineRule="auto"/>
        <w:rPr>
          <w:rFonts w:asciiTheme="minorHAnsi" w:hAnsiTheme="minorHAnsi" w:cstheme="minorHAnsi"/>
          <w:color w:val="auto"/>
          <w:sz w:val="22"/>
          <w:szCs w:val="22"/>
        </w:rPr>
      </w:pPr>
      <w:bookmarkStart w:id="29" w:name="_Toc499654656"/>
      <w:bookmarkStart w:id="30" w:name="_Toc208244142"/>
      <w:r w:rsidRPr="00701149">
        <w:rPr>
          <w:rFonts w:asciiTheme="minorHAnsi" w:hAnsiTheme="minorHAnsi" w:cstheme="minorHAnsi"/>
          <w:color w:val="auto"/>
          <w:sz w:val="22"/>
          <w:szCs w:val="22"/>
        </w:rPr>
        <w:t>Evaluation and Selection</w:t>
      </w:r>
      <w:bookmarkEnd w:id="29"/>
      <w:bookmarkEnd w:id="30"/>
    </w:p>
    <w:p w14:paraId="294A9958" w14:textId="77777777" w:rsidR="00775B29" w:rsidRPr="00701149" w:rsidRDefault="00162DC5" w:rsidP="0DA87CAA">
      <w:pPr>
        <w:spacing w:after="120" w:line="240" w:lineRule="auto"/>
        <w:jc w:val="both"/>
        <w:rPr>
          <w:rFonts w:hAnsiTheme="minorHAnsi" w:cstheme="minorBidi"/>
        </w:rPr>
      </w:pPr>
      <w:r w:rsidRPr="0DA87CAA">
        <w:rPr>
          <w:rFonts w:hAnsiTheme="minorHAnsi" w:cstheme="minorBidi"/>
        </w:rPr>
        <w:t xml:space="preserve">The quality of the tender will be evaluated based on the following criteria. The maximum total quality score is 100 points. The contract will be awarded based on a 'best price-quality ratio' method, as described below. </w:t>
      </w:r>
    </w:p>
    <w:tbl>
      <w:tblPr>
        <w:tblStyle w:val="af6"/>
        <w:tblW w:w="0" w:type="auto"/>
        <w:tblLook w:val="04A0" w:firstRow="1" w:lastRow="0" w:firstColumn="1" w:lastColumn="0" w:noHBand="0" w:noVBand="1"/>
      </w:tblPr>
      <w:tblGrid>
        <w:gridCol w:w="7460"/>
        <w:gridCol w:w="1890"/>
      </w:tblGrid>
      <w:tr w:rsidR="00775B29" w:rsidRPr="00701149" w14:paraId="0D582307" w14:textId="77777777" w:rsidTr="0DA87CAA">
        <w:tc>
          <w:tcPr>
            <w:tcW w:w="7460" w:type="dxa"/>
            <w:tcBorders>
              <w:top w:val="single" w:sz="4" w:space="0" w:color="auto"/>
              <w:left w:val="single" w:sz="4" w:space="0" w:color="auto"/>
              <w:bottom w:val="single" w:sz="4" w:space="0" w:color="auto"/>
              <w:right w:val="single" w:sz="4" w:space="0" w:color="auto"/>
            </w:tcBorders>
            <w:vAlign w:val="center"/>
          </w:tcPr>
          <w:p w14:paraId="2DE99D03" w14:textId="77777777" w:rsidR="00775B29" w:rsidRPr="00701149" w:rsidRDefault="00162DC5">
            <w:pPr>
              <w:spacing w:after="0" w:line="240" w:lineRule="auto"/>
              <w:rPr>
                <w:rFonts w:hAnsiTheme="minorHAnsi" w:cstheme="minorHAnsi"/>
                <w:b/>
              </w:rPr>
            </w:pPr>
            <w:r w:rsidRPr="00701149">
              <w:rPr>
                <w:rFonts w:hAnsiTheme="minorHAnsi" w:cstheme="minorHAnsi"/>
                <w:b/>
              </w:rPr>
              <w:t>EVALUATION CRITERIA</w:t>
            </w:r>
          </w:p>
        </w:tc>
        <w:tc>
          <w:tcPr>
            <w:tcW w:w="1890" w:type="dxa"/>
            <w:tcBorders>
              <w:top w:val="single" w:sz="4" w:space="0" w:color="auto"/>
              <w:left w:val="single" w:sz="4" w:space="0" w:color="auto"/>
              <w:bottom w:val="single" w:sz="4" w:space="0" w:color="auto"/>
              <w:right w:val="single" w:sz="4" w:space="0" w:color="auto"/>
            </w:tcBorders>
            <w:vAlign w:val="center"/>
          </w:tcPr>
          <w:p w14:paraId="76393FF9" w14:textId="77777777" w:rsidR="00775B29" w:rsidRPr="00701149" w:rsidRDefault="00162DC5">
            <w:pPr>
              <w:spacing w:after="0" w:line="240" w:lineRule="auto"/>
              <w:jc w:val="center"/>
              <w:rPr>
                <w:rFonts w:hAnsiTheme="minorHAnsi" w:cstheme="minorHAnsi"/>
                <w:b/>
              </w:rPr>
            </w:pPr>
            <w:r w:rsidRPr="00701149">
              <w:rPr>
                <w:rFonts w:hAnsiTheme="minorHAnsi" w:cstheme="minorHAnsi"/>
                <w:b/>
              </w:rPr>
              <w:t>SCORE</w:t>
            </w:r>
          </w:p>
        </w:tc>
      </w:tr>
      <w:tr w:rsidR="00775B29" w:rsidRPr="00701149" w14:paraId="13A622C8" w14:textId="77777777" w:rsidTr="0DA87CAA">
        <w:tc>
          <w:tcPr>
            <w:tcW w:w="7460" w:type="dxa"/>
            <w:tcBorders>
              <w:top w:val="single" w:sz="4" w:space="0" w:color="auto"/>
              <w:left w:val="single" w:sz="4" w:space="0" w:color="auto"/>
              <w:bottom w:val="single" w:sz="4" w:space="0" w:color="auto"/>
              <w:right w:val="single" w:sz="4" w:space="0" w:color="auto"/>
            </w:tcBorders>
          </w:tcPr>
          <w:p w14:paraId="094488DB" w14:textId="77777777" w:rsidR="00775B29" w:rsidRPr="00701149" w:rsidRDefault="00162DC5">
            <w:pPr>
              <w:spacing w:after="0" w:line="240" w:lineRule="auto"/>
              <w:rPr>
                <w:rFonts w:hAnsiTheme="minorHAnsi" w:cstheme="minorHAnsi"/>
              </w:rPr>
            </w:pPr>
            <w:r w:rsidRPr="00701149">
              <w:rPr>
                <w:rFonts w:hAnsiTheme="minorHAnsi" w:cstheme="minorHAnsi"/>
              </w:rPr>
              <w:t>Capacity &amp; Experience (</w:t>
            </w:r>
            <w:r w:rsidRPr="00701149">
              <w:rPr>
                <w:rFonts w:hAnsiTheme="minorHAnsi" w:cstheme="minorHAnsi"/>
                <w:b/>
              </w:rPr>
              <w:t>Template 2</w:t>
            </w:r>
            <w:r w:rsidRPr="00701149">
              <w:rPr>
                <w:rFonts w:hAnsiTheme="minorHAnsi" w:cstheme="minorHAnsi"/>
              </w:rPr>
              <w:t>):</w:t>
            </w:r>
          </w:p>
        </w:tc>
        <w:tc>
          <w:tcPr>
            <w:tcW w:w="1890" w:type="dxa"/>
            <w:tcBorders>
              <w:top w:val="single" w:sz="4" w:space="0" w:color="auto"/>
              <w:left w:val="single" w:sz="4" w:space="0" w:color="auto"/>
              <w:bottom w:val="single" w:sz="4" w:space="0" w:color="auto"/>
              <w:right w:val="single" w:sz="4" w:space="0" w:color="auto"/>
            </w:tcBorders>
          </w:tcPr>
          <w:p w14:paraId="2542EDB6" w14:textId="7574BB32" w:rsidR="00775B29" w:rsidRPr="00701149" w:rsidRDefault="24E86DDB" w:rsidP="6294F711">
            <w:pPr>
              <w:spacing w:after="0" w:line="240" w:lineRule="auto"/>
              <w:jc w:val="center"/>
              <w:rPr>
                <w:rFonts w:hAnsiTheme="minorHAnsi" w:cstheme="minorBidi"/>
              </w:rPr>
            </w:pPr>
            <w:r w:rsidRPr="0DA87CAA">
              <w:rPr>
                <w:rFonts w:hAnsiTheme="minorHAnsi" w:cstheme="minorBidi"/>
              </w:rPr>
              <w:t>(M</w:t>
            </w:r>
            <w:r w:rsidR="4F5CD4FF" w:rsidRPr="0DA87CAA">
              <w:rPr>
                <w:rFonts w:hAnsiTheme="minorHAnsi" w:cstheme="minorBidi"/>
              </w:rPr>
              <w:t>ax</w:t>
            </w:r>
            <w:r w:rsidRPr="0DA87CAA">
              <w:rPr>
                <w:rFonts w:hAnsiTheme="minorHAnsi" w:cstheme="minorBidi"/>
              </w:rPr>
              <w:t xml:space="preserve"> </w:t>
            </w:r>
            <w:r w:rsidR="00162DC5" w:rsidRPr="0DA87CAA">
              <w:rPr>
                <w:rFonts w:hAnsiTheme="minorHAnsi" w:cstheme="minorBidi"/>
              </w:rPr>
              <w:t>40)</w:t>
            </w:r>
          </w:p>
        </w:tc>
      </w:tr>
      <w:tr w:rsidR="00775B29" w:rsidRPr="00701149" w14:paraId="329E045E" w14:textId="77777777" w:rsidTr="0DA87CAA">
        <w:tc>
          <w:tcPr>
            <w:tcW w:w="7460" w:type="dxa"/>
            <w:tcBorders>
              <w:top w:val="single" w:sz="4" w:space="0" w:color="auto"/>
              <w:left w:val="single" w:sz="4" w:space="0" w:color="auto"/>
              <w:bottom w:val="single" w:sz="4" w:space="0" w:color="auto"/>
              <w:right w:val="single" w:sz="4" w:space="0" w:color="auto"/>
            </w:tcBorders>
          </w:tcPr>
          <w:p w14:paraId="679106F4" w14:textId="77777777" w:rsidR="00775B29" w:rsidRPr="00701149" w:rsidRDefault="00162DC5">
            <w:pPr>
              <w:spacing w:after="0" w:line="240" w:lineRule="auto"/>
              <w:ind w:left="720"/>
              <w:rPr>
                <w:rFonts w:hAnsiTheme="minorHAnsi" w:cstheme="minorHAnsi"/>
              </w:rPr>
            </w:pPr>
            <w:r w:rsidRPr="00701149">
              <w:rPr>
                <w:rFonts w:hAnsiTheme="minorHAnsi" w:cstheme="minorHAnsi"/>
              </w:rPr>
              <w:t>Relevant capacity and experience</w:t>
            </w:r>
          </w:p>
        </w:tc>
        <w:tc>
          <w:tcPr>
            <w:tcW w:w="1890" w:type="dxa"/>
            <w:tcBorders>
              <w:top w:val="single" w:sz="4" w:space="0" w:color="auto"/>
              <w:left w:val="single" w:sz="4" w:space="0" w:color="auto"/>
              <w:bottom w:val="single" w:sz="4" w:space="0" w:color="auto"/>
              <w:right w:val="single" w:sz="4" w:space="0" w:color="auto"/>
            </w:tcBorders>
          </w:tcPr>
          <w:p w14:paraId="41C4B69A" w14:textId="2E69BACD" w:rsidR="00775B29" w:rsidRPr="00701149" w:rsidRDefault="3074DB79" w:rsidP="6294F711">
            <w:pPr>
              <w:spacing w:after="0" w:line="240" w:lineRule="auto"/>
              <w:jc w:val="center"/>
              <w:rPr>
                <w:rFonts w:hAnsiTheme="minorHAnsi" w:cstheme="minorBidi"/>
              </w:rPr>
            </w:pPr>
            <w:r w:rsidRPr="7A3C3D5A">
              <w:rPr>
                <w:rFonts w:hAnsiTheme="minorHAnsi" w:cstheme="minorBidi"/>
              </w:rPr>
              <w:t>0</w:t>
            </w:r>
            <w:r w:rsidR="00162DC5" w:rsidRPr="7A3C3D5A">
              <w:rPr>
                <w:rFonts w:hAnsiTheme="minorHAnsi" w:cstheme="minorBidi"/>
              </w:rPr>
              <w:t>-15</w:t>
            </w:r>
          </w:p>
        </w:tc>
      </w:tr>
      <w:tr w:rsidR="00775B29" w:rsidRPr="00701149" w14:paraId="28A07A9B" w14:textId="77777777" w:rsidTr="0DA87CAA">
        <w:tc>
          <w:tcPr>
            <w:tcW w:w="7460" w:type="dxa"/>
            <w:tcBorders>
              <w:top w:val="single" w:sz="4" w:space="0" w:color="auto"/>
              <w:left w:val="single" w:sz="4" w:space="0" w:color="auto"/>
              <w:bottom w:val="single" w:sz="4" w:space="0" w:color="auto"/>
              <w:right w:val="single" w:sz="4" w:space="0" w:color="auto"/>
            </w:tcBorders>
          </w:tcPr>
          <w:p w14:paraId="731A5C7E" w14:textId="77777777" w:rsidR="00775B29" w:rsidRPr="00701149" w:rsidRDefault="00162DC5">
            <w:pPr>
              <w:spacing w:after="0" w:line="240" w:lineRule="auto"/>
              <w:ind w:left="720"/>
              <w:rPr>
                <w:rFonts w:hAnsiTheme="minorHAnsi" w:cstheme="minorHAnsi"/>
              </w:rPr>
            </w:pPr>
            <w:r w:rsidRPr="00701149">
              <w:rPr>
                <w:rFonts w:hAnsiTheme="minorHAnsi" w:cstheme="minorHAnsi"/>
              </w:rPr>
              <w:t>Demonstration of effective delivery</w:t>
            </w:r>
          </w:p>
        </w:tc>
        <w:tc>
          <w:tcPr>
            <w:tcW w:w="1890" w:type="dxa"/>
            <w:tcBorders>
              <w:top w:val="single" w:sz="4" w:space="0" w:color="auto"/>
              <w:left w:val="single" w:sz="4" w:space="0" w:color="auto"/>
              <w:bottom w:val="single" w:sz="4" w:space="0" w:color="auto"/>
              <w:right w:val="single" w:sz="4" w:space="0" w:color="auto"/>
            </w:tcBorders>
          </w:tcPr>
          <w:p w14:paraId="555B3F83" w14:textId="6357F23B" w:rsidR="00775B29" w:rsidRPr="00701149" w:rsidRDefault="6F7B26EA" w:rsidP="6294F711">
            <w:pPr>
              <w:spacing w:after="0" w:line="240" w:lineRule="auto"/>
              <w:jc w:val="center"/>
              <w:rPr>
                <w:rFonts w:hAnsiTheme="minorHAnsi" w:cstheme="minorBidi"/>
              </w:rPr>
            </w:pPr>
            <w:r w:rsidRPr="7A3C3D5A">
              <w:rPr>
                <w:rFonts w:hAnsiTheme="minorHAnsi" w:cstheme="minorBidi"/>
              </w:rPr>
              <w:t>0</w:t>
            </w:r>
            <w:r w:rsidR="00162DC5" w:rsidRPr="7A3C3D5A">
              <w:rPr>
                <w:rFonts w:hAnsiTheme="minorHAnsi" w:cstheme="minorBidi"/>
              </w:rPr>
              <w:t>-15</w:t>
            </w:r>
          </w:p>
        </w:tc>
      </w:tr>
      <w:tr w:rsidR="00775B29" w:rsidRPr="00701149" w14:paraId="3FD4CFFD" w14:textId="77777777" w:rsidTr="0DA87CAA">
        <w:tc>
          <w:tcPr>
            <w:tcW w:w="7460" w:type="dxa"/>
            <w:tcBorders>
              <w:top w:val="single" w:sz="4" w:space="0" w:color="auto"/>
              <w:left w:val="single" w:sz="4" w:space="0" w:color="auto"/>
              <w:bottom w:val="single" w:sz="4" w:space="0" w:color="auto"/>
              <w:right w:val="single" w:sz="4" w:space="0" w:color="auto"/>
            </w:tcBorders>
          </w:tcPr>
          <w:p w14:paraId="2F8C4302" w14:textId="77777777" w:rsidR="00775B29" w:rsidRPr="00701149" w:rsidRDefault="00162DC5">
            <w:pPr>
              <w:spacing w:after="0" w:line="240" w:lineRule="auto"/>
              <w:ind w:left="720"/>
              <w:rPr>
                <w:rFonts w:hAnsiTheme="minorHAnsi" w:cstheme="minorHAnsi"/>
                <w:color w:val="FF0000"/>
              </w:rPr>
            </w:pPr>
            <w:r w:rsidRPr="00701149">
              <w:rPr>
                <w:rFonts w:hAnsiTheme="minorHAnsi" w:cstheme="minorHAnsi"/>
              </w:rPr>
              <w:t>Ability to understand and work with the two languages listed in the Scope of Work</w:t>
            </w:r>
          </w:p>
        </w:tc>
        <w:tc>
          <w:tcPr>
            <w:tcW w:w="1890" w:type="dxa"/>
            <w:tcBorders>
              <w:top w:val="single" w:sz="4" w:space="0" w:color="auto"/>
              <w:left w:val="single" w:sz="4" w:space="0" w:color="auto"/>
              <w:bottom w:val="single" w:sz="4" w:space="0" w:color="auto"/>
              <w:right w:val="single" w:sz="4" w:space="0" w:color="auto"/>
            </w:tcBorders>
          </w:tcPr>
          <w:p w14:paraId="32F36E22" w14:textId="2816BC97" w:rsidR="00775B29" w:rsidRPr="00701149" w:rsidRDefault="0E8D90DC" w:rsidP="6294F711">
            <w:pPr>
              <w:spacing w:after="0" w:line="240" w:lineRule="auto"/>
              <w:jc w:val="center"/>
              <w:rPr>
                <w:rFonts w:hAnsiTheme="minorHAnsi" w:cstheme="minorBidi"/>
              </w:rPr>
            </w:pPr>
            <w:r w:rsidRPr="7A3C3D5A">
              <w:rPr>
                <w:rFonts w:hAnsiTheme="minorHAnsi" w:cstheme="minorBidi"/>
              </w:rPr>
              <w:t>0</w:t>
            </w:r>
            <w:r w:rsidR="00162DC5" w:rsidRPr="7A3C3D5A">
              <w:rPr>
                <w:rFonts w:hAnsiTheme="minorHAnsi" w:cstheme="minorBidi"/>
              </w:rPr>
              <w:t>-10</w:t>
            </w:r>
          </w:p>
        </w:tc>
      </w:tr>
      <w:tr w:rsidR="00775B29" w:rsidRPr="00701149" w14:paraId="6DD5DB10" w14:textId="77777777" w:rsidTr="0DA87CAA">
        <w:trPr>
          <w:trHeight w:val="282"/>
        </w:trPr>
        <w:tc>
          <w:tcPr>
            <w:tcW w:w="7460" w:type="dxa"/>
            <w:tcBorders>
              <w:top w:val="single" w:sz="4" w:space="0" w:color="auto"/>
              <w:left w:val="single" w:sz="4" w:space="0" w:color="auto"/>
              <w:bottom w:val="single" w:sz="4" w:space="0" w:color="auto"/>
              <w:right w:val="single" w:sz="4" w:space="0" w:color="auto"/>
            </w:tcBorders>
          </w:tcPr>
          <w:p w14:paraId="623BFB3E" w14:textId="77777777" w:rsidR="00775B29" w:rsidRPr="00701149" w:rsidRDefault="00162DC5">
            <w:pPr>
              <w:spacing w:after="0" w:line="240" w:lineRule="auto"/>
              <w:rPr>
                <w:rFonts w:hAnsiTheme="minorHAnsi" w:cstheme="minorHAnsi"/>
              </w:rPr>
            </w:pPr>
            <w:r w:rsidRPr="00701149">
              <w:rPr>
                <w:rFonts w:hAnsiTheme="minorHAnsi" w:cstheme="minorHAnsi"/>
              </w:rPr>
              <w:t>Contractor Statement of Delivery (</w:t>
            </w:r>
            <w:r w:rsidRPr="00701149">
              <w:rPr>
                <w:rFonts w:hAnsiTheme="minorHAnsi" w:cstheme="minorHAnsi"/>
                <w:b/>
                <w:bCs/>
              </w:rPr>
              <w:t>Template 3</w:t>
            </w:r>
            <w:r w:rsidRPr="00701149">
              <w:rPr>
                <w:rFonts w:hAnsiTheme="minorHAnsi" w:cstheme="minorHAnsi"/>
              </w:rPr>
              <w:t xml:space="preserve">): </w:t>
            </w:r>
          </w:p>
        </w:tc>
        <w:tc>
          <w:tcPr>
            <w:tcW w:w="1890" w:type="dxa"/>
            <w:tcBorders>
              <w:top w:val="single" w:sz="4" w:space="0" w:color="auto"/>
              <w:left w:val="single" w:sz="4" w:space="0" w:color="auto"/>
              <w:bottom w:val="single" w:sz="4" w:space="0" w:color="auto"/>
              <w:right w:val="single" w:sz="4" w:space="0" w:color="auto"/>
            </w:tcBorders>
          </w:tcPr>
          <w:p w14:paraId="32226DAA" w14:textId="4C682288" w:rsidR="00775B29" w:rsidRPr="00701149" w:rsidRDefault="00162DC5" w:rsidP="6294F711">
            <w:pPr>
              <w:spacing w:after="0" w:line="240" w:lineRule="auto"/>
              <w:jc w:val="center"/>
              <w:rPr>
                <w:rFonts w:hAnsiTheme="minorHAnsi" w:cstheme="minorBidi"/>
              </w:rPr>
            </w:pPr>
            <w:r w:rsidRPr="0DA87CAA">
              <w:rPr>
                <w:rFonts w:hAnsiTheme="minorHAnsi" w:cstheme="minorBidi"/>
              </w:rPr>
              <w:t>(</w:t>
            </w:r>
            <w:r w:rsidR="68F1146C" w:rsidRPr="0DA87CAA">
              <w:rPr>
                <w:rFonts w:hAnsiTheme="minorHAnsi" w:cstheme="minorBidi"/>
              </w:rPr>
              <w:t>M</w:t>
            </w:r>
            <w:r w:rsidR="0A8A9166" w:rsidRPr="0DA87CAA">
              <w:rPr>
                <w:rFonts w:hAnsiTheme="minorHAnsi" w:cstheme="minorBidi"/>
              </w:rPr>
              <w:t>ax</w:t>
            </w:r>
            <w:r w:rsidR="1A5AFBDD" w:rsidRPr="0DA87CAA">
              <w:rPr>
                <w:rFonts w:hAnsiTheme="minorHAnsi" w:cstheme="minorBidi"/>
              </w:rPr>
              <w:t xml:space="preserve"> </w:t>
            </w:r>
            <w:r w:rsidRPr="0DA87CAA">
              <w:rPr>
                <w:rFonts w:hAnsiTheme="minorHAnsi" w:cstheme="minorBidi"/>
              </w:rPr>
              <w:t>60)</w:t>
            </w:r>
          </w:p>
        </w:tc>
      </w:tr>
      <w:tr w:rsidR="00775B29" w:rsidRPr="00701149" w14:paraId="468C1324" w14:textId="77777777" w:rsidTr="0DA87CAA">
        <w:tc>
          <w:tcPr>
            <w:tcW w:w="7460" w:type="dxa"/>
            <w:tcBorders>
              <w:top w:val="single" w:sz="4" w:space="0" w:color="auto"/>
              <w:left w:val="single" w:sz="4" w:space="0" w:color="auto"/>
              <w:bottom w:val="single" w:sz="4" w:space="0" w:color="auto"/>
              <w:right w:val="single" w:sz="4" w:space="0" w:color="auto"/>
            </w:tcBorders>
          </w:tcPr>
          <w:p w14:paraId="4041D984" w14:textId="77777777" w:rsidR="00775B29" w:rsidRPr="00701149" w:rsidRDefault="00162DC5">
            <w:pPr>
              <w:spacing w:after="0" w:line="240" w:lineRule="auto"/>
              <w:ind w:left="720"/>
              <w:rPr>
                <w:rFonts w:hAnsiTheme="minorHAnsi" w:cstheme="minorHAnsi"/>
                <w:color w:val="000000"/>
              </w:rPr>
            </w:pPr>
            <w:r w:rsidRPr="00701149">
              <w:rPr>
                <w:rFonts w:hAnsiTheme="minorHAnsi" w:cstheme="minorHAnsi"/>
              </w:rPr>
              <w:t xml:space="preserve">Demonstrate understanding of the Scope of Work </w:t>
            </w:r>
          </w:p>
        </w:tc>
        <w:tc>
          <w:tcPr>
            <w:tcW w:w="1890" w:type="dxa"/>
            <w:tcBorders>
              <w:top w:val="single" w:sz="4" w:space="0" w:color="auto"/>
              <w:left w:val="single" w:sz="4" w:space="0" w:color="auto"/>
              <w:bottom w:val="single" w:sz="4" w:space="0" w:color="auto"/>
              <w:right w:val="single" w:sz="4" w:space="0" w:color="auto"/>
            </w:tcBorders>
          </w:tcPr>
          <w:p w14:paraId="39427B97" w14:textId="58604F05" w:rsidR="00775B29" w:rsidRPr="00701149" w:rsidRDefault="33C77093" w:rsidP="6294F711">
            <w:pPr>
              <w:spacing w:after="0" w:line="240" w:lineRule="auto"/>
              <w:jc w:val="center"/>
              <w:rPr>
                <w:rFonts w:hAnsiTheme="minorHAnsi" w:cstheme="minorBidi"/>
              </w:rPr>
            </w:pPr>
            <w:r w:rsidRPr="0DA87CAA">
              <w:rPr>
                <w:rFonts w:hAnsiTheme="minorHAnsi" w:cstheme="minorBidi"/>
              </w:rPr>
              <w:t>0</w:t>
            </w:r>
            <w:r w:rsidR="00162DC5" w:rsidRPr="0DA87CAA">
              <w:rPr>
                <w:rFonts w:hAnsiTheme="minorHAnsi" w:cstheme="minorBidi"/>
              </w:rPr>
              <w:t>-30</w:t>
            </w:r>
          </w:p>
        </w:tc>
      </w:tr>
      <w:tr w:rsidR="00775B29" w:rsidRPr="00701149" w14:paraId="0C78CF0C" w14:textId="77777777" w:rsidTr="0DA87CAA">
        <w:tc>
          <w:tcPr>
            <w:tcW w:w="7460" w:type="dxa"/>
            <w:tcBorders>
              <w:top w:val="single" w:sz="4" w:space="0" w:color="auto"/>
              <w:left w:val="single" w:sz="4" w:space="0" w:color="auto"/>
              <w:bottom w:val="single" w:sz="4" w:space="0" w:color="auto"/>
              <w:right w:val="single" w:sz="4" w:space="0" w:color="auto"/>
            </w:tcBorders>
          </w:tcPr>
          <w:p w14:paraId="06C72A44" w14:textId="77777777" w:rsidR="00775B29" w:rsidRPr="00701149" w:rsidRDefault="00162DC5">
            <w:pPr>
              <w:spacing w:after="0" w:line="240" w:lineRule="auto"/>
              <w:ind w:left="720"/>
              <w:rPr>
                <w:rFonts w:hAnsiTheme="minorHAnsi" w:cstheme="minorHAnsi"/>
                <w:color w:val="000000"/>
              </w:rPr>
            </w:pPr>
            <w:r w:rsidRPr="00701149">
              <w:rPr>
                <w:rFonts w:hAnsiTheme="minorHAnsi" w:cstheme="minorHAnsi"/>
                <w:color w:val="000000"/>
              </w:rPr>
              <w:t>Process description for delivery of the Scope of Work as detailed in Annex 1</w:t>
            </w:r>
          </w:p>
        </w:tc>
        <w:tc>
          <w:tcPr>
            <w:tcW w:w="1890" w:type="dxa"/>
            <w:tcBorders>
              <w:top w:val="single" w:sz="4" w:space="0" w:color="auto"/>
              <w:left w:val="single" w:sz="4" w:space="0" w:color="auto"/>
              <w:bottom w:val="single" w:sz="4" w:space="0" w:color="auto"/>
              <w:right w:val="single" w:sz="4" w:space="0" w:color="auto"/>
            </w:tcBorders>
          </w:tcPr>
          <w:p w14:paraId="21AD328B" w14:textId="05071371" w:rsidR="00775B29" w:rsidRPr="00701149" w:rsidRDefault="77AEC6C5" w:rsidP="6294F711">
            <w:pPr>
              <w:spacing w:after="0" w:line="240" w:lineRule="auto"/>
              <w:jc w:val="center"/>
              <w:rPr>
                <w:rFonts w:hAnsiTheme="minorHAnsi" w:cstheme="minorBidi"/>
              </w:rPr>
            </w:pPr>
            <w:r w:rsidRPr="0DA87CAA">
              <w:rPr>
                <w:rFonts w:hAnsiTheme="minorHAnsi" w:cstheme="minorBidi"/>
              </w:rPr>
              <w:t>0</w:t>
            </w:r>
            <w:r w:rsidR="00162DC5" w:rsidRPr="0DA87CAA">
              <w:rPr>
                <w:rFonts w:hAnsiTheme="minorHAnsi" w:cstheme="minorBidi"/>
              </w:rPr>
              <w:t>-30</w:t>
            </w:r>
          </w:p>
        </w:tc>
      </w:tr>
      <w:tr w:rsidR="00775B29" w:rsidRPr="00701149" w14:paraId="3B77CC23" w14:textId="77777777" w:rsidTr="0DA87CAA">
        <w:tc>
          <w:tcPr>
            <w:tcW w:w="7460" w:type="dxa"/>
            <w:tcBorders>
              <w:top w:val="single" w:sz="4" w:space="0" w:color="auto"/>
              <w:left w:val="single" w:sz="4" w:space="0" w:color="auto"/>
              <w:bottom w:val="single" w:sz="4" w:space="0" w:color="auto"/>
              <w:right w:val="single" w:sz="4" w:space="0" w:color="auto"/>
            </w:tcBorders>
          </w:tcPr>
          <w:p w14:paraId="11ABBCF4" w14:textId="77777777" w:rsidR="00775B29" w:rsidRPr="00701149" w:rsidRDefault="00162DC5">
            <w:pPr>
              <w:spacing w:after="0" w:line="240" w:lineRule="auto"/>
              <w:rPr>
                <w:rFonts w:hAnsiTheme="minorHAnsi" w:cstheme="minorHAnsi"/>
                <w:color w:val="FF0000"/>
              </w:rPr>
            </w:pPr>
            <w:r w:rsidRPr="00701149">
              <w:rPr>
                <w:rFonts w:hAnsiTheme="minorHAnsi" w:cstheme="minorHAnsi"/>
              </w:rPr>
              <w:t>Eligibility to receive EU funding</w:t>
            </w:r>
          </w:p>
        </w:tc>
        <w:tc>
          <w:tcPr>
            <w:tcW w:w="1890" w:type="dxa"/>
            <w:tcBorders>
              <w:top w:val="single" w:sz="4" w:space="0" w:color="auto"/>
              <w:left w:val="single" w:sz="4" w:space="0" w:color="auto"/>
              <w:bottom w:val="single" w:sz="4" w:space="0" w:color="auto"/>
              <w:right w:val="single" w:sz="4" w:space="0" w:color="auto"/>
            </w:tcBorders>
          </w:tcPr>
          <w:p w14:paraId="047C9BF6" w14:textId="77777777" w:rsidR="00775B29" w:rsidRPr="00701149" w:rsidRDefault="00162DC5">
            <w:pPr>
              <w:spacing w:after="0" w:line="240" w:lineRule="auto"/>
              <w:jc w:val="center"/>
              <w:rPr>
                <w:rFonts w:hAnsiTheme="minorHAnsi" w:cstheme="minorHAnsi"/>
              </w:rPr>
            </w:pPr>
            <w:r w:rsidRPr="00701149">
              <w:rPr>
                <w:rFonts w:hAnsiTheme="minorHAnsi" w:cstheme="minorHAnsi"/>
              </w:rPr>
              <w:t>Yes/No</w:t>
            </w:r>
          </w:p>
        </w:tc>
      </w:tr>
      <w:tr w:rsidR="00775B29" w:rsidRPr="00701149" w14:paraId="6206F5A4" w14:textId="77777777" w:rsidTr="0DA87CAA">
        <w:trPr>
          <w:trHeight w:val="70"/>
        </w:trPr>
        <w:tc>
          <w:tcPr>
            <w:tcW w:w="7460" w:type="dxa"/>
            <w:tcBorders>
              <w:top w:val="single" w:sz="4" w:space="0" w:color="auto"/>
              <w:left w:val="single" w:sz="4" w:space="0" w:color="auto"/>
              <w:bottom w:val="single" w:sz="4" w:space="0" w:color="auto"/>
              <w:right w:val="single" w:sz="4" w:space="0" w:color="auto"/>
            </w:tcBorders>
          </w:tcPr>
          <w:p w14:paraId="7DDF3526" w14:textId="77777777" w:rsidR="00775B29" w:rsidRPr="00701149" w:rsidRDefault="00162DC5">
            <w:pPr>
              <w:spacing w:after="0" w:line="240" w:lineRule="auto"/>
              <w:rPr>
                <w:rFonts w:hAnsiTheme="minorHAnsi" w:cstheme="minorHAnsi"/>
                <w:b/>
              </w:rPr>
            </w:pPr>
            <w:r w:rsidRPr="00701149">
              <w:rPr>
                <w:rFonts w:hAnsiTheme="minorHAnsi" w:cstheme="minorHAnsi"/>
                <w:b/>
              </w:rPr>
              <w:t>Max. TOTAL</w:t>
            </w:r>
          </w:p>
        </w:tc>
        <w:tc>
          <w:tcPr>
            <w:tcW w:w="1890" w:type="dxa"/>
            <w:tcBorders>
              <w:top w:val="single" w:sz="4" w:space="0" w:color="auto"/>
              <w:left w:val="single" w:sz="4" w:space="0" w:color="auto"/>
              <w:bottom w:val="single" w:sz="4" w:space="0" w:color="auto"/>
              <w:right w:val="single" w:sz="4" w:space="0" w:color="auto"/>
            </w:tcBorders>
          </w:tcPr>
          <w:p w14:paraId="7706FC38" w14:textId="77777777" w:rsidR="00775B29" w:rsidRPr="00701149" w:rsidRDefault="00162DC5">
            <w:pPr>
              <w:spacing w:after="0" w:line="240" w:lineRule="auto"/>
              <w:jc w:val="center"/>
              <w:rPr>
                <w:rFonts w:hAnsiTheme="minorHAnsi" w:cstheme="minorHAnsi"/>
                <w:b/>
              </w:rPr>
            </w:pPr>
            <w:r w:rsidRPr="00701149">
              <w:rPr>
                <w:rFonts w:hAnsiTheme="minorHAnsi" w:cstheme="minorHAnsi"/>
                <w:b/>
              </w:rPr>
              <w:t>100</w:t>
            </w:r>
          </w:p>
        </w:tc>
      </w:tr>
    </w:tbl>
    <w:p w14:paraId="400A73D0" w14:textId="73BFE6D7" w:rsidR="00775B29" w:rsidRPr="00701149" w:rsidRDefault="00162DC5" w:rsidP="0DA87CAA">
      <w:pPr>
        <w:pStyle w:val="Default"/>
        <w:spacing w:before="120" w:after="120"/>
        <w:jc w:val="both"/>
        <w:rPr>
          <w:rFonts w:asciiTheme="minorHAnsi" w:hAnsiTheme="minorHAnsi" w:cstheme="minorBidi"/>
          <w:color w:val="auto"/>
          <w:sz w:val="22"/>
          <w:szCs w:val="22"/>
        </w:rPr>
      </w:pPr>
      <w:r w:rsidRPr="41DCDB5E">
        <w:rPr>
          <w:rFonts w:asciiTheme="minorHAnsi" w:hAnsiTheme="minorHAnsi" w:cstheme="minorBidi"/>
          <w:color w:val="auto"/>
          <w:sz w:val="22"/>
          <w:szCs w:val="22"/>
        </w:rPr>
        <w:t xml:space="preserve">All tenders that obtain a score of </w:t>
      </w:r>
      <w:r w:rsidR="7F7FC009" w:rsidRPr="41DCDB5E">
        <w:rPr>
          <w:rFonts w:asciiTheme="minorHAnsi" w:hAnsiTheme="minorHAnsi" w:cstheme="minorBidi"/>
          <w:color w:val="auto"/>
          <w:sz w:val="22"/>
          <w:szCs w:val="22"/>
        </w:rPr>
        <w:t>80</w:t>
      </w:r>
      <w:r w:rsidRPr="41DCDB5E">
        <w:rPr>
          <w:rFonts w:asciiTheme="minorHAnsi" w:hAnsiTheme="minorHAnsi" w:cstheme="minorBidi"/>
          <w:color w:val="auto"/>
          <w:sz w:val="22"/>
          <w:szCs w:val="22"/>
        </w:rPr>
        <w:t xml:space="preserve"> or higher will be deemed to be technically sufficient and considered on an economically advantageous offer.  The price of the tender offer will be divided by the total number of points awarded to obtain the price-quality ratio. The award of the contract will be made in accordance with the </w:t>
      </w:r>
      <w:r w:rsidR="67BF7B4E" w:rsidRPr="41DCDB5E">
        <w:rPr>
          <w:rFonts w:asciiTheme="minorHAnsi" w:hAnsiTheme="minorHAnsi" w:cstheme="minorBidi"/>
          <w:color w:val="auto"/>
          <w:sz w:val="22"/>
          <w:szCs w:val="22"/>
        </w:rPr>
        <w:t>best</w:t>
      </w:r>
      <w:del w:id="31" w:author="Ling Xu" w:date="2025-11-13T06:29:00Z">
        <w:r w:rsidRPr="41DCDB5E" w:rsidDel="47AD8F50">
          <w:rPr>
            <w:rFonts w:asciiTheme="minorHAnsi" w:hAnsiTheme="minorHAnsi" w:cstheme="minorBidi"/>
            <w:color w:val="auto"/>
            <w:sz w:val="22"/>
            <w:szCs w:val="22"/>
          </w:rPr>
          <w:delText xml:space="preserve"> </w:delText>
        </w:r>
      </w:del>
      <w:r w:rsidR="47AD8F50" w:rsidRPr="41DCDB5E">
        <w:rPr>
          <w:rFonts w:asciiTheme="minorHAnsi" w:hAnsiTheme="minorHAnsi" w:cstheme="minorBidi"/>
          <w:color w:val="auto"/>
          <w:sz w:val="22"/>
          <w:szCs w:val="22"/>
        </w:rPr>
        <w:t xml:space="preserve"> price-quality</w:t>
      </w:r>
      <w:r w:rsidRPr="41DCDB5E">
        <w:rPr>
          <w:rFonts w:asciiTheme="minorHAnsi" w:hAnsiTheme="minorHAnsi" w:cstheme="minorBidi"/>
          <w:color w:val="auto"/>
          <w:sz w:val="22"/>
          <w:szCs w:val="22"/>
        </w:rPr>
        <w:t xml:space="preserve"> ratio. </w:t>
      </w:r>
    </w:p>
    <w:p w14:paraId="6C09C73B" w14:textId="77777777" w:rsidR="00775B29" w:rsidRPr="00701149" w:rsidRDefault="00162DC5" w:rsidP="0DA87CAA">
      <w:pPr>
        <w:spacing w:after="120" w:line="240" w:lineRule="auto"/>
        <w:jc w:val="both"/>
        <w:rPr>
          <w:rFonts w:hAnsiTheme="minorHAnsi" w:cstheme="minorBidi"/>
        </w:rPr>
      </w:pPr>
      <w:r w:rsidRPr="0DA87CAA">
        <w:rPr>
          <w:rFonts w:hAnsiTheme="minorHAnsi" w:cstheme="minorBidi"/>
        </w:rPr>
        <w:t>TRAFFIC reserves the right not to select any tender if the amounts tendered exceed the budget envisaged for this contract or if the contractor or key personnel are found not to be eligible to receive EU funding.</w:t>
      </w:r>
    </w:p>
    <w:p w14:paraId="4E2D0603" w14:textId="77777777" w:rsidR="00775B29" w:rsidRPr="00701149" w:rsidRDefault="00775B29">
      <w:pPr>
        <w:spacing w:after="120" w:line="240" w:lineRule="auto"/>
        <w:jc w:val="both"/>
        <w:rPr>
          <w:rFonts w:hAnsiTheme="minorHAnsi" w:cstheme="minorHAnsi"/>
        </w:rPr>
      </w:pPr>
    </w:p>
    <w:p w14:paraId="304C8A5E" w14:textId="77777777" w:rsidR="00775B29" w:rsidRPr="00701149" w:rsidRDefault="00162DC5">
      <w:pPr>
        <w:pStyle w:val="2"/>
        <w:numPr>
          <w:ilvl w:val="1"/>
          <w:numId w:val="6"/>
        </w:numPr>
        <w:spacing w:before="0" w:after="120" w:line="240" w:lineRule="auto"/>
        <w:ind w:left="788" w:hanging="431"/>
        <w:rPr>
          <w:rFonts w:asciiTheme="minorHAnsi" w:hAnsiTheme="minorHAnsi" w:cstheme="minorHAnsi"/>
          <w:color w:val="auto"/>
          <w:sz w:val="22"/>
          <w:szCs w:val="22"/>
        </w:rPr>
      </w:pPr>
      <w:bookmarkStart w:id="32" w:name="_Toc499654657"/>
      <w:bookmarkStart w:id="33" w:name="_Toc208244143"/>
      <w:r w:rsidRPr="00701149">
        <w:rPr>
          <w:rFonts w:asciiTheme="minorHAnsi" w:hAnsiTheme="minorHAnsi" w:cstheme="minorHAnsi"/>
          <w:color w:val="auto"/>
          <w:sz w:val="22"/>
          <w:szCs w:val="22"/>
        </w:rPr>
        <w:t>Notification of Decision</w:t>
      </w:r>
      <w:bookmarkEnd w:id="32"/>
      <w:bookmarkEnd w:id="33"/>
    </w:p>
    <w:tbl>
      <w:tblPr>
        <w:tblStyle w:val="af6"/>
        <w:tblW w:w="9634" w:type="dxa"/>
        <w:tblLook w:val="04A0" w:firstRow="1" w:lastRow="0" w:firstColumn="1" w:lastColumn="0" w:noHBand="0" w:noVBand="1"/>
      </w:tblPr>
      <w:tblGrid>
        <w:gridCol w:w="6799"/>
        <w:gridCol w:w="2835"/>
      </w:tblGrid>
      <w:tr w:rsidR="00775B29" w:rsidRPr="00701149" w14:paraId="29481C05" w14:textId="77777777" w:rsidTr="0DA87CAA">
        <w:tc>
          <w:tcPr>
            <w:tcW w:w="6799" w:type="dxa"/>
            <w:tcBorders>
              <w:top w:val="single" w:sz="4" w:space="0" w:color="auto"/>
              <w:left w:val="single" w:sz="4" w:space="0" w:color="auto"/>
              <w:bottom w:val="single" w:sz="4" w:space="0" w:color="auto"/>
              <w:right w:val="single" w:sz="4" w:space="0" w:color="auto"/>
            </w:tcBorders>
            <w:vAlign w:val="center"/>
          </w:tcPr>
          <w:p w14:paraId="0364F37F" w14:textId="77777777" w:rsidR="00775B29" w:rsidRPr="00701149" w:rsidRDefault="00162DC5">
            <w:pPr>
              <w:spacing w:after="0" w:line="240" w:lineRule="auto"/>
              <w:rPr>
                <w:rFonts w:hAnsiTheme="minorHAnsi" w:cstheme="minorHAnsi"/>
                <w:b/>
              </w:rPr>
            </w:pPr>
            <w:bookmarkStart w:id="34" w:name="_Hlk156851453"/>
            <w:r w:rsidRPr="00701149">
              <w:rPr>
                <w:rFonts w:hAnsiTheme="minorHAnsi" w:cstheme="minorHAnsi"/>
                <w:b/>
              </w:rPr>
              <w:t>PROCESS</w:t>
            </w:r>
          </w:p>
        </w:tc>
        <w:tc>
          <w:tcPr>
            <w:tcW w:w="2835" w:type="dxa"/>
            <w:tcBorders>
              <w:top w:val="single" w:sz="4" w:space="0" w:color="auto"/>
              <w:left w:val="single" w:sz="4" w:space="0" w:color="auto"/>
              <w:bottom w:val="single" w:sz="4" w:space="0" w:color="auto"/>
              <w:right w:val="single" w:sz="4" w:space="0" w:color="auto"/>
            </w:tcBorders>
            <w:vAlign w:val="center"/>
          </w:tcPr>
          <w:p w14:paraId="52DDFD38" w14:textId="77777777" w:rsidR="00775B29" w:rsidRPr="00701149" w:rsidRDefault="00162DC5" w:rsidP="001F1B19">
            <w:pPr>
              <w:spacing w:after="0" w:line="240" w:lineRule="auto"/>
              <w:jc w:val="center"/>
              <w:rPr>
                <w:rFonts w:hAnsiTheme="minorHAnsi" w:cstheme="minorHAnsi"/>
                <w:b/>
              </w:rPr>
            </w:pPr>
            <w:r w:rsidRPr="00701149">
              <w:rPr>
                <w:rFonts w:hAnsiTheme="minorHAnsi" w:cstheme="minorHAnsi"/>
                <w:b/>
              </w:rPr>
              <w:t>TIMEFRAME</w:t>
            </w:r>
          </w:p>
        </w:tc>
      </w:tr>
      <w:tr w:rsidR="00775B29" w:rsidRPr="00701149" w14:paraId="1785094F" w14:textId="77777777" w:rsidTr="0DA87CAA">
        <w:tc>
          <w:tcPr>
            <w:tcW w:w="6799" w:type="dxa"/>
            <w:tcBorders>
              <w:top w:val="single" w:sz="4" w:space="0" w:color="auto"/>
              <w:left w:val="single" w:sz="4" w:space="0" w:color="auto"/>
              <w:bottom w:val="single" w:sz="4" w:space="0" w:color="auto"/>
              <w:right w:val="single" w:sz="4" w:space="0" w:color="auto"/>
            </w:tcBorders>
          </w:tcPr>
          <w:p w14:paraId="4E67BB04" w14:textId="77777777" w:rsidR="00775B29" w:rsidRPr="00701149" w:rsidRDefault="00162DC5">
            <w:pPr>
              <w:spacing w:after="0" w:line="240" w:lineRule="auto"/>
              <w:rPr>
                <w:rFonts w:hAnsiTheme="minorHAnsi" w:cstheme="minorHAnsi"/>
              </w:rPr>
            </w:pPr>
            <w:r w:rsidRPr="00701149">
              <w:rPr>
                <w:rFonts w:hAnsiTheme="minorHAnsi" w:cstheme="minorHAnsi"/>
              </w:rPr>
              <w:t>Deadline for requesting clarification from TRAFFIC</w:t>
            </w:r>
          </w:p>
        </w:tc>
        <w:tc>
          <w:tcPr>
            <w:tcW w:w="2835" w:type="dxa"/>
            <w:tcBorders>
              <w:top w:val="single" w:sz="4" w:space="0" w:color="auto"/>
              <w:left w:val="single" w:sz="4" w:space="0" w:color="auto"/>
              <w:bottom w:val="single" w:sz="4" w:space="0" w:color="auto"/>
              <w:right w:val="single" w:sz="4" w:space="0" w:color="auto"/>
            </w:tcBorders>
          </w:tcPr>
          <w:p w14:paraId="7C7E6210" w14:textId="68FE1878" w:rsidR="00775B29" w:rsidRPr="00701149" w:rsidRDefault="00162DC5" w:rsidP="001F1B19">
            <w:pPr>
              <w:spacing w:after="0" w:line="240" w:lineRule="auto"/>
              <w:jc w:val="center"/>
              <w:rPr>
                <w:rFonts w:hAnsiTheme="minorHAnsi" w:cstheme="minorBidi"/>
                <w:lang w:eastAsia="zh-CN"/>
              </w:rPr>
            </w:pPr>
            <w:r w:rsidRPr="00701149">
              <w:rPr>
                <w:rFonts w:hAnsiTheme="minorHAnsi" w:cstheme="minorBidi"/>
                <w:lang w:eastAsia="zh-CN"/>
              </w:rPr>
              <w:t>2</w:t>
            </w:r>
            <w:r w:rsidR="00A54921" w:rsidRPr="00701149">
              <w:rPr>
                <w:rFonts w:hAnsiTheme="minorHAnsi" w:cstheme="minorBidi" w:hint="eastAsia"/>
                <w:lang w:eastAsia="zh-CN"/>
              </w:rPr>
              <w:t>2</w:t>
            </w:r>
            <w:r w:rsidRPr="00701149">
              <w:rPr>
                <w:rFonts w:hAnsiTheme="minorHAnsi" w:cstheme="minorBidi"/>
                <w:vertAlign w:val="superscript"/>
              </w:rPr>
              <w:t>th</w:t>
            </w:r>
            <w:r w:rsidRPr="00701149">
              <w:rPr>
                <w:rFonts w:hAnsiTheme="minorHAnsi" w:cstheme="minorBidi"/>
              </w:rPr>
              <w:t xml:space="preserve"> </w:t>
            </w:r>
            <w:r w:rsidR="00A54921" w:rsidRPr="00701149">
              <w:rPr>
                <w:rFonts w:hAnsiTheme="minorHAnsi" w:cstheme="minorBidi" w:hint="eastAsia"/>
                <w:lang w:eastAsia="zh-CN"/>
              </w:rPr>
              <w:t>Nov</w:t>
            </w:r>
            <w:r w:rsidRPr="00701149">
              <w:rPr>
                <w:rFonts w:hAnsiTheme="minorHAnsi" w:cstheme="minorBidi"/>
                <w:lang w:eastAsia="zh-CN"/>
              </w:rPr>
              <w:t xml:space="preserve"> </w:t>
            </w:r>
            <w:r w:rsidRPr="00701149">
              <w:rPr>
                <w:rFonts w:hAnsiTheme="minorHAnsi" w:cstheme="minorBidi"/>
              </w:rPr>
              <w:t>202</w:t>
            </w:r>
            <w:r w:rsidRPr="00701149">
              <w:rPr>
                <w:rFonts w:hAnsiTheme="minorHAnsi" w:cstheme="minorBidi"/>
                <w:lang w:eastAsia="zh-CN"/>
              </w:rPr>
              <w:t>5</w:t>
            </w:r>
          </w:p>
        </w:tc>
      </w:tr>
      <w:tr w:rsidR="00775B29" w:rsidRPr="00701149" w14:paraId="6E529EB6" w14:textId="77777777" w:rsidTr="0DA87CAA">
        <w:tc>
          <w:tcPr>
            <w:tcW w:w="6799" w:type="dxa"/>
            <w:tcBorders>
              <w:top w:val="single" w:sz="4" w:space="0" w:color="auto"/>
              <w:left w:val="single" w:sz="4" w:space="0" w:color="auto"/>
              <w:bottom w:val="single" w:sz="4" w:space="0" w:color="auto"/>
              <w:right w:val="single" w:sz="4" w:space="0" w:color="auto"/>
            </w:tcBorders>
          </w:tcPr>
          <w:p w14:paraId="65C2DB29" w14:textId="77777777" w:rsidR="00775B29" w:rsidRPr="00701149" w:rsidRDefault="00162DC5">
            <w:pPr>
              <w:spacing w:after="0" w:line="240" w:lineRule="auto"/>
              <w:rPr>
                <w:rStyle w:val="afa"/>
                <w:rFonts w:hAnsiTheme="minorHAnsi" w:cstheme="minorHAnsi"/>
              </w:rPr>
            </w:pPr>
            <w:r w:rsidRPr="00701149">
              <w:rPr>
                <w:rFonts w:hAnsiTheme="minorHAnsi" w:cstheme="minorHAnsi"/>
              </w:rPr>
              <w:t xml:space="preserve">TRAFFIC to issue Q&amp;A online at </w:t>
            </w:r>
            <w:hyperlink r:id="rId17">
              <w:r w:rsidR="00775B29" w:rsidRPr="00701149">
                <w:rPr>
                  <w:rStyle w:val="afa"/>
                  <w:rFonts w:hAnsiTheme="minorHAnsi" w:cstheme="minorHAnsi"/>
                </w:rPr>
                <w:t>https://www.traffic.org/about-us/careers/</w:t>
              </w:r>
            </w:hyperlink>
          </w:p>
        </w:tc>
        <w:tc>
          <w:tcPr>
            <w:tcW w:w="2835" w:type="dxa"/>
            <w:tcBorders>
              <w:top w:val="single" w:sz="4" w:space="0" w:color="auto"/>
              <w:left w:val="single" w:sz="4" w:space="0" w:color="auto"/>
              <w:bottom w:val="single" w:sz="4" w:space="0" w:color="auto"/>
              <w:right w:val="single" w:sz="4" w:space="0" w:color="auto"/>
            </w:tcBorders>
          </w:tcPr>
          <w:p w14:paraId="7F5EAE53" w14:textId="0B8FC264" w:rsidR="00775B29" w:rsidRPr="00701149" w:rsidRDefault="00162DC5" w:rsidP="001F1B19">
            <w:pPr>
              <w:spacing w:after="0" w:line="240" w:lineRule="auto"/>
              <w:jc w:val="center"/>
              <w:rPr>
                <w:rFonts w:hAnsiTheme="minorHAnsi" w:cstheme="minorBidi"/>
                <w:lang w:eastAsia="zh-CN"/>
              </w:rPr>
            </w:pPr>
            <w:r w:rsidRPr="00701149">
              <w:rPr>
                <w:rFonts w:hAnsiTheme="minorHAnsi" w:cstheme="minorBidi"/>
                <w:lang w:eastAsia="zh-CN"/>
              </w:rPr>
              <w:t>2</w:t>
            </w:r>
            <w:r w:rsidR="00A54921" w:rsidRPr="00701149">
              <w:rPr>
                <w:rFonts w:hAnsiTheme="minorHAnsi" w:cstheme="minorBidi" w:hint="eastAsia"/>
                <w:lang w:eastAsia="zh-CN"/>
              </w:rPr>
              <w:t>6</w:t>
            </w:r>
            <w:r w:rsidR="009F1D6F" w:rsidRPr="00701149">
              <w:rPr>
                <w:rFonts w:hAnsiTheme="minorHAnsi" w:cstheme="minorBidi"/>
                <w:vertAlign w:val="superscript"/>
              </w:rPr>
              <w:t>th</w:t>
            </w:r>
            <w:r w:rsidRPr="00701149">
              <w:rPr>
                <w:rFonts w:hAnsiTheme="minorHAnsi" w:cstheme="minorBidi"/>
              </w:rPr>
              <w:t xml:space="preserve"> </w:t>
            </w:r>
            <w:r w:rsidR="00A54921" w:rsidRPr="00701149">
              <w:rPr>
                <w:rFonts w:hAnsiTheme="minorHAnsi" w:cstheme="minorBidi" w:hint="eastAsia"/>
                <w:lang w:eastAsia="zh-CN"/>
              </w:rPr>
              <w:t>Nov</w:t>
            </w:r>
            <w:r w:rsidRPr="00701149">
              <w:rPr>
                <w:rFonts w:hAnsiTheme="minorHAnsi" w:cstheme="minorBidi"/>
                <w:lang w:eastAsia="zh-CN"/>
              </w:rPr>
              <w:t xml:space="preserve"> </w:t>
            </w:r>
            <w:r w:rsidRPr="00701149">
              <w:rPr>
                <w:rFonts w:hAnsiTheme="minorHAnsi" w:cstheme="minorBidi"/>
              </w:rPr>
              <w:t>202</w:t>
            </w:r>
            <w:r w:rsidRPr="00701149">
              <w:rPr>
                <w:rFonts w:hAnsiTheme="minorHAnsi" w:cstheme="minorBidi"/>
                <w:lang w:eastAsia="zh-CN"/>
              </w:rPr>
              <w:t>5</w:t>
            </w:r>
          </w:p>
        </w:tc>
      </w:tr>
      <w:tr w:rsidR="00775B29" w:rsidRPr="00701149" w14:paraId="0EA3E889" w14:textId="77777777" w:rsidTr="0DA87CAA">
        <w:trPr>
          <w:trHeight w:val="279"/>
        </w:trPr>
        <w:tc>
          <w:tcPr>
            <w:tcW w:w="6799" w:type="dxa"/>
            <w:tcBorders>
              <w:top w:val="single" w:sz="4" w:space="0" w:color="auto"/>
              <w:left w:val="single" w:sz="4" w:space="0" w:color="auto"/>
              <w:bottom w:val="single" w:sz="4" w:space="0" w:color="auto"/>
              <w:right w:val="single" w:sz="4" w:space="0" w:color="auto"/>
            </w:tcBorders>
          </w:tcPr>
          <w:p w14:paraId="729F8FFE" w14:textId="77777777" w:rsidR="00775B29" w:rsidRPr="00701149" w:rsidRDefault="00162DC5">
            <w:pPr>
              <w:spacing w:after="0" w:line="240" w:lineRule="auto"/>
              <w:rPr>
                <w:rFonts w:hAnsiTheme="minorHAnsi" w:cstheme="minorHAnsi"/>
              </w:rPr>
            </w:pPr>
            <w:r w:rsidRPr="00701149">
              <w:rPr>
                <w:rFonts w:hAnsiTheme="minorHAnsi" w:cstheme="minorHAnsi"/>
                <w:b/>
              </w:rPr>
              <w:t xml:space="preserve">Deadline for </w:t>
            </w:r>
            <w:r w:rsidRPr="00701149">
              <w:rPr>
                <w:rFonts w:hAnsiTheme="minorHAnsi" w:cstheme="minorHAnsi"/>
                <w:b/>
                <w:u w:val="single"/>
              </w:rPr>
              <w:t>receipt</w:t>
            </w:r>
            <w:r w:rsidRPr="00701149">
              <w:rPr>
                <w:rFonts w:hAnsiTheme="minorHAnsi" w:cstheme="minorHAnsi"/>
              </w:rPr>
              <w:t xml:space="preserve"> of tender by TRAFFIC</w:t>
            </w:r>
          </w:p>
        </w:tc>
        <w:tc>
          <w:tcPr>
            <w:tcW w:w="2835" w:type="dxa"/>
            <w:tcBorders>
              <w:top w:val="single" w:sz="4" w:space="0" w:color="auto"/>
              <w:left w:val="single" w:sz="4" w:space="0" w:color="auto"/>
              <w:bottom w:val="single" w:sz="4" w:space="0" w:color="auto"/>
              <w:right w:val="single" w:sz="4" w:space="0" w:color="auto"/>
            </w:tcBorders>
          </w:tcPr>
          <w:p w14:paraId="6E64086B" w14:textId="0DA244AA" w:rsidR="00775B29" w:rsidRPr="00701149" w:rsidRDefault="00925391" w:rsidP="001F1B19">
            <w:pPr>
              <w:spacing w:after="0" w:line="240" w:lineRule="auto"/>
              <w:jc w:val="center"/>
              <w:rPr>
                <w:rFonts w:hAnsiTheme="minorHAnsi" w:cstheme="minorBidi"/>
                <w:lang w:eastAsia="zh-CN"/>
              </w:rPr>
            </w:pPr>
            <w:r w:rsidRPr="00701149">
              <w:rPr>
                <w:rFonts w:hAnsiTheme="minorHAnsi" w:cstheme="minorBidi" w:hint="eastAsia"/>
                <w:lang w:eastAsia="zh-CN"/>
              </w:rPr>
              <w:t>6</w:t>
            </w:r>
            <w:r w:rsidR="00162DC5" w:rsidRPr="00701149">
              <w:rPr>
                <w:rFonts w:hAnsiTheme="minorHAnsi" w:cstheme="minorBidi"/>
                <w:vertAlign w:val="superscript"/>
              </w:rPr>
              <w:t>th</w:t>
            </w:r>
            <w:r w:rsidR="00162DC5" w:rsidRPr="00701149">
              <w:rPr>
                <w:rFonts w:hAnsiTheme="minorHAnsi" w:cstheme="minorBidi"/>
              </w:rPr>
              <w:t xml:space="preserve"> </w:t>
            </w:r>
            <w:r w:rsidR="00A54921" w:rsidRPr="00701149">
              <w:rPr>
                <w:rFonts w:hAnsiTheme="minorHAnsi" w:cstheme="minorBidi" w:hint="eastAsia"/>
                <w:lang w:eastAsia="zh-CN"/>
              </w:rPr>
              <w:t>Dec</w:t>
            </w:r>
            <w:r w:rsidR="009F1D6F" w:rsidRPr="00701149">
              <w:rPr>
                <w:rFonts w:hAnsiTheme="minorHAnsi" w:cstheme="minorBidi"/>
              </w:rPr>
              <w:t xml:space="preserve"> </w:t>
            </w:r>
            <w:r w:rsidR="00162DC5" w:rsidRPr="00701149">
              <w:rPr>
                <w:rFonts w:hAnsiTheme="minorHAnsi" w:cstheme="minorBidi"/>
              </w:rPr>
              <w:t>202</w:t>
            </w:r>
            <w:r w:rsidR="00162DC5" w:rsidRPr="00701149">
              <w:rPr>
                <w:rFonts w:hAnsiTheme="minorHAnsi" w:cstheme="minorBidi"/>
                <w:lang w:eastAsia="zh-CN"/>
              </w:rPr>
              <w:t>5</w:t>
            </w:r>
          </w:p>
        </w:tc>
      </w:tr>
      <w:tr w:rsidR="00775B29" w:rsidRPr="00701149" w14:paraId="40AB7BBF" w14:textId="77777777" w:rsidTr="0DA87CAA">
        <w:tc>
          <w:tcPr>
            <w:tcW w:w="6799" w:type="dxa"/>
            <w:tcBorders>
              <w:top w:val="single" w:sz="4" w:space="0" w:color="auto"/>
              <w:left w:val="single" w:sz="4" w:space="0" w:color="auto"/>
              <w:bottom w:val="single" w:sz="4" w:space="0" w:color="auto"/>
              <w:right w:val="single" w:sz="4" w:space="0" w:color="auto"/>
            </w:tcBorders>
          </w:tcPr>
          <w:p w14:paraId="411C8664" w14:textId="77777777" w:rsidR="00775B29" w:rsidRPr="00701149" w:rsidRDefault="00162DC5">
            <w:pPr>
              <w:spacing w:after="0" w:line="240" w:lineRule="auto"/>
              <w:rPr>
                <w:rFonts w:hAnsiTheme="minorHAnsi" w:cstheme="minorHAnsi"/>
              </w:rPr>
            </w:pPr>
            <w:r w:rsidRPr="00701149">
              <w:rPr>
                <w:rFonts w:hAnsiTheme="minorHAnsi" w:cstheme="minorHAnsi"/>
              </w:rPr>
              <w:t>Completion of evaluation of tenders</w:t>
            </w:r>
          </w:p>
        </w:tc>
        <w:tc>
          <w:tcPr>
            <w:tcW w:w="2835" w:type="dxa"/>
            <w:tcBorders>
              <w:top w:val="single" w:sz="4" w:space="0" w:color="auto"/>
              <w:left w:val="single" w:sz="4" w:space="0" w:color="auto"/>
              <w:bottom w:val="single" w:sz="4" w:space="0" w:color="auto"/>
              <w:right w:val="single" w:sz="4" w:space="0" w:color="auto"/>
            </w:tcBorders>
          </w:tcPr>
          <w:p w14:paraId="7E5C9420" w14:textId="479DA712" w:rsidR="00775B29" w:rsidRPr="00701149" w:rsidRDefault="6B18B888" w:rsidP="0DA87CAA">
            <w:pPr>
              <w:spacing w:after="0" w:line="240" w:lineRule="auto"/>
              <w:jc w:val="center"/>
              <w:rPr>
                <w:rFonts w:hAnsiTheme="minorHAnsi" w:cstheme="minorBidi"/>
                <w:lang w:eastAsia="zh-CN"/>
              </w:rPr>
            </w:pPr>
            <w:r w:rsidRPr="0DA87CAA">
              <w:rPr>
                <w:rFonts w:hAnsiTheme="minorHAnsi" w:cstheme="minorBidi"/>
                <w:lang w:eastAsia="zh-CN"/>
              </w:rPr>
              <w:t>12</w:t>
            </w:r>
            <w:r w:rsidR="00162DC5" w:rsidRPr="0DA87CAA">
              <w:rPr>
                <w:rFonts w:hAnsiTheme="minorHAnsi" w:cstheme="minorBidi"/>
                <w:vertAlign w:val="superscript"/>
              </w:rPr>
              <w:t>th</w:t>
            </w:r>
            <w:r w:rsidR="00162DC5" w:rsidRPr="0DA87CAA">
              <w:rPr>
                <w:rFonts w:hAnsiTheme="minorHAnsi" w:cstheme="minorBidi"/>
              </w:rPr>
              <w:t xml:space="preserve"> </w:t>
            </w:r>
            <w:r w:rsidRPr="0DA87CAA">
              <w:rPr>
                <w:rFonts w:hAnsiTheme="minorHAnsi" w:cstheme="minorBidi"/>
                <w:lang w:eastAsia="zh-CN"/>
              </w:rPr>
              <w:t>Dec</w:t>
            </w:r>
            <w:r w:rsidR="00162DC5" w:rsidRPr="0DA87CAA">
              <w:rPr>
                <w:rFonts w:hAnsiTheme="minorHAnsi" w:cstheme="minorBidi"/>
                <w:lang w:eastAsia="zh-CN"/>
              </w:rPr>
              <w:t xml:space="preserve"> </w:t>
            </w:r>
            <w:r w:rsidR="00162DC5" w:rsidRPr="0DA87CAA">
              <w:rPr>
                <w:rFonts w:hAnsiTheme="minorHAnsi" w:cstheme="minorBidi"/>
              </w:rPr>
              <w:t>202</w:t>
            </w:r>
            <w:r w:rsidR="00162DC5" w:rsidRPr="0DA87CAA">
              <w:rPr>
                <w:rFonts w:hAnsiTheme="minorHAnsi" w:cstheme="minorBidi"/>
                <w:lang w:eastAsia="zh-CN"/>
              </w:rPr>
              <w:t>5</w:t>
            </w:r>
          </w:p>
        </w:tc>
      </w:tr>
      <w:tr w:rsidR="00775B29" w:rsidRPr="00701149" w14:paraId="18031E4B" w14:textId="77777777" w:rsidTr="0DA87CAA">
        <w:tc>
          <w:tcPr>
            <w:tcW w:w="6799" w:type="dxa"/>
            <w:tcBorders>
              <w:top w:val="single" w:sz="4" w:space="0" w:color="auto"/>
              <w:left w:val="single" w:sz="4" w:space="0" w:color="auto"/>
              <w:bottom w:val="single" w:sz="4" w:space="0" w:color="auto"/>
              <w:right w:val="single" w:sz="4" w:space="0" w:color="auto"/>
            </w:tcBorders>
          </w:tcPr>
          <w:p w14:paraId="0DB72C6D" w14:textId="77777777" w:rsidR="00775B29" w:rsidRPr="00701149" w:rsidRDefault="00162DC5">
            <w:pPr>
              <w:spacing w:after="0" w:line="240" w:lineRule="auto"/>
              <w:rPr>
                <w:rFonts w:hAnsiTheme="minorHAnsi" w:cstheme="minorHAnsi"/>
              </w:rPr>
            </w:pPr>
            <w:r w:rsidRPr="00701149">
              <w:rPr>
                <w:rFonts w:hAnsiTheme="minorHAnsi" w:cstheme="minorHAnsi"/>
              </w:rPr>
              <w:t xml:space="preserve">Notification of award </w:t>
            </w:r>
            <w:r w:rsidRPr="00701149">
              <w:rPr>
                <w:rFonts w:hAnsiTheme="minorHAnsi" w:cstheme="minorHAnsi"/>
                <w:lang w:eastAsia="zh-CN"/>
              </w:rPr>
              <w:t>w</w:t>
            </w:r>
            <w:r w:rsidRPr="00701149">
              <w:rPr>
                <w:rFonts w:hAnsiTheme="minorHAnsi" w:cstheme="minorHAnsi"/>
              </w:rPr>
              <w:t>ith contract prepared from TRAFFIC</w:t>
            </w:r>
          </w:p>
        </w:tc>
        <w:tc>
          <w:tcPr>
            <w:tcW w:w="2835" w:type="dxa"/>
            <w:tcBorders>
              <w:top w:val="single" w:sz="4" w:space="0" w:color="auto"/>
              <w:left w:val="single" w:sz="4" w:space="0" w:color="auto"/>
              <w:bottom w:val="single" w:sz="4" w:space="0" w:color="auto"/>
              <w:right w:val="single" w:sz="4" w:space="0" w:color="auto"/>
            </w:tcBorders>
          </w:tcPr>
          <w:p w14:paraId="47300380" w14:textId="4BC1CD45" w:rsidR="00775B29" w:rsidRPr="00701149" w:rsidRDefault="00A54921" w:rsidP="001F1B19">
            <w:pPr>
              <w:spacing w:after="0" w:line="240" w:lineRule="auto"/>
              <w:jc w:val="center"/>
              <w:rPr>
                <w:rFonts w:hAnsiTheme="minorHAnsi" w:cstheme="minorBidi"/>
                <w:lang w:eastAsia="zh-CN"/>
              </w:rPr>
            </w:pPr>
            <w:bookmarkStart w:id="35" w:name="OLE_LINK6"/>
            <w:r w:rsidRPr="00701149">
              <w:rPr>
                <w:rFonts w:hAnsiTheme="minorHAnsi" w:cstheme="minorBidi" w:hint="eastAsia"/>
                <w:lang w:eastAsia="zh-CN"/>
              </w:rPr>
              <w:t>13</w:t>
            </w:r>
            <w:r w:rsidR="00162DC5" w:rsidRPr="00701149">
              <w:rPr>
                <w:rFonts w:hAnsiTheme="minorHAnsi" w:cstheme="minorBidi"/>
                <w:vertAlign w:val="superscript"/>
                <w:lang w:eastAsia="zh-CN"/>
              </w:rPr>
              <w:t>th</w:t>
            </w:r>
            <w:bookmarkEnd w:id="35"/>
            <w:r w:rsidR="00162DC5" w:rsidRPr="00701149">
              <w:rPr>
                <w:rFonts w:hAnsiTheme="minorHAnsi" w:cstheme="minorBidi"/>
              </w:rPr>
              <w:t xml:space="preserve"> </w:t>
            </w:r>
            <w:r w:rsidRPr="00701149">
              <w:rPr>
                <w:rFonts w:hAnsiTheme="minorHAnsi" w:cstheme="minorBidi" w:hint="eastAsia"/>
                <w:lang w:eastAsia="zh-CN"/>
              </w:rPr>
              <w:t>Dec</w:t>
            </w:r>
            <w:r w:rsidR="00162DC5" w:rsidRPr="00701149">
              <w:rPr>
                <w:rFonts w:hAnsiTheme="minorHAnsi" w:cstheme="minorBidi"/>
              </w:rPr>
              <w:t xml:space="preserve"> 202</w:t>
            </w:r>
            <w:r w:rsidR="00162DC5" w:rsidRPr="00701149">
              <w:rPr>
                <w:rFonts w:hAnsiTheme="minorHAnsi" w:cstheme="minorBidi"/>
                <w:lang w:eastAsia="zh-CN"/>
              </w:rPr>
              <w:t>5</w:t>
            </w:r>
          </w:p>
        </w:tc>
      </w:tr>
      <w:tr w:rsidR="00775B29" w:rsidRPr="00701149" w14:paraId="79416D75" w14:textId="77777777" w:rsidTr="0DA87CAA">
        <w:tc>
          <w:tcPr>
            <w:tcW w:w="6799" w:type="dxa"/>
            <w:tcBorders>
              <w:top w:val="single" w:sz="4" w:space="0" w:color="auto"/>
              <w:left w:val="single" w:sz="4" w:space="0" w:color="auto"/>
              <w:bottom w:val="single" w:sz="4" w:space="0" w:color="auto"/>
              <w:right w:val="single" w:sz="4" w:space="0" w:color="auto"/>
            </w:tcBorders>
          </w:tcPr>
          <w:p w14:paraId="4AADE016" w14:textId="77777777" w:rsidR="00775B29" w:rsidRPr="00701149" w:rsidRDefault="00162DC5">
            <w:pPr>
              <w:spacing w:after="0" w:line="240" w:lineRule="auto"/>
              <w:rPr>
                <w:rFonts w:hAnsiTheme="minorHAnsi" w:cstheme="minorHAnsi"/>
              </w:rPr>
            </w:pPr>
            <w:r w:rsidRPr="00701149">
              <w:rPr>
                <w:rFonts w:hAnsiTheme="minorHAnsi" w:cstheme="minorHAnsi"/>
              </w:rPr>
              <w:t>Contract signature</w:t>
            </w:r>
          </w:p>
        </w:tc>
        <w:tc>
          <w:tcPr>
            <w:tcW w:w="2835" w:type="dxa"/>
            <w:tcBorders>
              <w:top w:val="single" w:sz="4" w:space="0" w:color="auto"/>
              <w:left w:val="single" w:sz="4" w:space="0" w:color="auto"/>
              <w:bottom w:val="single" w:sz="4" w:space="0" w:color="auto"/>
              <w:right w:val="single" w:sz="4" w:space="0" w:color="auto"/>
            </w:tcBorders>
          </w:tcPr>
          <w:p w14:paraId="0B7A98B7" w14:textId="1FDED211" w:rsidR="00775B29" w:rsidRPr="00701149" w:rsidRDefault="00A54921" w:rsidP="001F1B19">
            <w:pPr>
              <w:spacing w:after="0" w:line="240" w:lineRule="auto"/>
              <w:jc w:val="center"/>
              <w:rPr>
                <w:rFonts w:hAnsiTheme="minorHAnsi" w:cstheme="minorBidi"/>
                <w:lang w:eastAsia="zh-CN"/>
              </w:rPr>
            </w:pPr>
            <w:r w:rsidRPr="00701149">
              <w:rPr>
                <w:rFonts w:hAnsiTheme="minorHAnsi" w:cstheme="minorBidi" w:hint="eastAsia"/>
                <w:lang w:eastAsia="zh-CN"/>
              </w:rPr>
              <w:t>18</w:t>
            </w:r>
            <w:r w:rsidR="003C0525" w:rsidRPr="00701149">
              <w:rPr>
                <w:rFonts w:hAnsiTheme="minorHAnsi" w:cstheme="minorBidi"/>
                <w:vertAlign w:val="superscript"/>
                <w:lang w:eastAsia="zh-CN"/>
              </w:rPr>
              <w:t>th</w:t>
            </w:r>
            <w:r w:rsidR="003C0525" w:rsidRPr="00701149">
              <w:rPr>
                <w:rFonts w:hAnsiTheme="minorHAnsi" w:cstheme="minorBidi"/>
              </w:rPr>
              <w:t xml:space="preserve"> </w:t>
            </w:r>
            <w:r w:rsidRPr="00701149">
              <w:rPr>
                <w:rFonts w:hAnsiTheme="minorHAnsi" w:cstheme="minorBidi" w:hint="eastAsia"/>
                <w:lang w:eastAsia="zh-CN"/>
              </w:rPr>
              <w:t>Dec</w:t>
            </w:r>
            <w:r w:rsidR="003C0525" w:rsidRPr="00701149">
              <w:rPr>
                <w:rFonts w:hAnsiTheme="minorHAnsi" w:cstheme="minorBidi"/>
              </w:rPr>
              <w:t xml:space="preserve"> 202</w:t>
            </w:r>
            <w:r w:rsidR="003C0525" w:rsidRPr="00701149">
              <w:rPr>
                <w:rFonts w:hAnsiTheme="minorHAnsi" w:cstheme="minorBidi"/>
                <w:lang w:eastAsia="zh-CN"/>
              </w:rPr>
              <w:t>5</w:t>
            </w:r>
          </w:p>
        </w:tc>
      </w:tr>
      <w:tr w:rsidR="00775B29" w:rsidRPr="00701149" w14:paraId="6EAB2573" w14:textId="77777777" w:rsidTr="0DA87CAA">
        <w:tc>
          <w:tcPr>
            <w:tcW w:w="6799" w:type="dxa"/>
            <w:tcBorders>
              <w:top w:val="single" w:sz="4" w:space="0" w:color="auto"/>
              <w:left w:val="single" w:sz="4" w:space="0" w:color="auto"/>
              <w:bottom w:val="single" w:sz="4" w:space="0" w:color="auto"/>
              <w:right w:val="single" w:sz="4" w:space="0" w:color="auto"/>
            </w:tcBorders>
          </w:tcPr>
          <w:p w14:paraId="5E111E8F" w14:textId="77777777" w:rsidR="00775B29" w:rsidRPr="00701149" w:rsidRDefault="00162DC5">
            <w:pPr>
              <w:spacing w:after="0" w:line="240" w:lineRule="auto"/>
              <w:rPr>
                <w:rFonts w:eastAsia="PMingLiU" w:hAnsiTheme="minorHAnsi" w:cstheme="minorHAnsi"/>
                <w:lang w:eastAsia="zh-TW"/>
              </w:rPr>
            </w:pPr>
            <w:r w:rsidRPr="00701149">
              <w:rPr>
                <w:rFonts w:hAnsiTheme="minorHAnsi" w:cstheme="minorHAnsi"/>
              </w:rPr>
              <w:t>Expected start date</w:t>
            </w:r>
          </w:p>
        </w:tc>
        <w:tc>
          <w:tcPr>
            <w:tcW w:w="2835" w:type="dxa"/>
            <w:tcBorders>
              <w:top w:val="single" w:sz="4" w:space="0" w:color="auto"/>
              <w:left w:val="single" w:sz="4" w:space="0" w:color="auto"/>
              <w:bottom w:val="single" w:sz="4" w:space="0" w:color="auto"/>
              <w:right w:val="single" w:sz="4" w:space="0" w:color="auto"/>
            </w:tcBorders>
          </w:tcPr>
          <w:p w14:paraId="51CE33EE" w14:textId="6A28C4C4" w:rsidR="00775B29" w:rsidRPr="00701149" w:rsidRDefault="00A54921" w:rsidP="001F1B19">
            <w:pPr>
              <w:spacing w:after="0" w:line="240" w:lineRule="auto"/>
              <w:jc w:val="center"/>
              <w:rPr>
                <w:rFonts w:hAnsiTheme="minorHAnsi" w:cstheme="minorBidi"/>
                <w:lang w:eastAsia="zh-CN"/>
              </w:rPr>
            </w:pPr>
            <w:r w:rsidRPr="00701149">
              <w:rPr>
                <w:rFonts w:hAnsiTheme="minorHAnsi" w:cstheme="minorBidi" w:hint="eastAsia"/>
                <w:lang w:eastAsia="zh-CN"/>
              </w:rPr>
              <w:t>18</w:t>
            </w:r>
            <w:r w:rsidR="00162DC5" w:rsidRPr="00701149">
              <w:rPr>
                <w:rFonts w:hAnsiTheme="minorHAnsi" w:cstheme="minorBidi"/>
                <w:vertAlign w:val="superscript"/>
                <w:lang w:eastAsia="zh-CN"/>
              </w:rPr>
              <w:t>t</w:t>
            </w:r>
            <w:r w:rsidR="003C0525" w:rsidRPr="00701149">
              <w:rPr>
                <w:rFonts w:hAnsiTheme="minorHAnsi" w:cstheme="minorBidi"/>
                <w:vertAlign w:val="superscript"/>
                <w:lang w:eastAsia="zh-CN"/>
              </w:rPr>
              <w:t>h</w:t>
            </w:r>
            <w:r w:rsidR="00162DC5" w:rsidRPr="00701149">
              <w:rPr>
                <w:rFonts w:hAnsiTheme="minorHAnsi" w:cstheme="minorBidi"/>
                <w:lang w:eastAsia="zh-CN"/>
              </w:rPr>
              <w:t xml:space="preserve"> </w:t>
            </w:r>
            <w:r w:rsidRPr="00701149">
              <w:rPr>
                <w:rFonts w:hAnsiTheme="minorHAnsi" w:cstheme="minorBidi" w:hint="eastAsia"/>
                <w:lang w:eastAsia="zh-CN"/>
              </w:rPr>
              <w:t>Dec</w:t>
            </w:r>
            <w:r w:rsidR="00162DC5" w:rsidRPr="00701149">
              <w:rPr>
                <w:rFonts w:hAnsiTheme="minorHAnsi" w:cstheme="minorBidi"/>
                <w:lang w:eastAsia="zh-CN"/>
              </w:rPr>
              <w:t xml:space="preserve"> </w:t>
            </w:r>
            <w:r w:rsidR="00162DC5" w:rsidRPr="00701149">
              <w:rPr>
                <w:rFonts w:hAnsiTheme="minorHAnsi" w:cstheme="minorBidi"/>
              </w:rPr>
              <w:t>202</w:t>
            </w:r>
            <w:r w:rsidR="00162DC5" w:rsidRPr="00701149">
              <w:rPr>
                <w:rFonts w:hAnsiTheme="minorHAnsi" w:cstheme="minorBidi"/>
                <w:lang w:eastAsia="zh-CN"/>
              </w:rPr>
              <w:t>5</w:t>
            </w:r>
          </w:p>
        </w:tc>
      </w:tr>
    </w:tbl>
    <w:p w14:paraId="36C88D83" w14:textId="77777777" w:rsidR="00775B29" w:rsidRPr="00701149" w:rsidRDefault="00162DC5">
      <w:pPr>
        <w:pStyle w:val="1"/>
        <w:numPr>
          <w:ilvl w:val="0"/>
          <w:numId w:val="6"/>
        </w:numPr>
        <w:spacing w:after="240"/>
        <w:ind w:left="357" w:hanging="357"/>
        <w:rPr>
          <w:rFonts w:asciiTheme="minorHAnsi" w:hAnsiTheme="minorHAnsi" w:cstheme="minorHAnsi"/>
          <w:b/>
          <w:color w:val="auto"/>
          <w:sz w:val="22"/>
          <w:szCs w:val="22"/>
        </w:rPr>
      </w:pPr>
      <w:bookmarkStart w:id="36" w:name="_Toc499654658"/>
      <w:bookmarkStart w:id="37" w:name="_Toc208244144"/>
      <w:bookmarkEnd w:id="34"/>
      <w:r w:rsidRPr="00701149">
        <w:rPr>
          <w:rFonts w:asciiTheme="minorHAnsi" w:hAnsiTheme="minorHAnsi" w:cstheme="minorHAnsi"/>
          <w:b/>
          <w:color w:val="auto"/>
          <w:sz w:val="22"/>
          <w:szCs w:val="22"/>
        </w:rPr>
        <w:lastRenderedPageBreak/>
        <w:t>Tender Submission</w:t>
      </w:r>
      <w:bookmarkEnd w:id="36"/>
      <w:bookmarkEnd w:id="37"/>
    </w:p>
    <w:p w14:paraId="46E9A13F" w14:textId="77777777" w:rsidR="00775B29" w:rsidRPr="00701149" w:rsidRDefault="00162DC5">
      <w:pPr>
        <w:pStyle w:val="2"/>
        <w:numPr>
          <w:ilvl w:val="1"/>
          <w:numId w:val="6"/>
        </w:numPr>
        <w:spacing w:before="0" w:after="120" w:line="240" w:lineRule="auto"/>
        <w:rPr>
          <w:rFonts w:asciiTheme="minorHAnsi" w:hAnsiTheme="minorHAnsi" w:cstheme="minorHAnsi"/>
          <w:color w:val="auto"/>
          <w:sz w:val="22"/>
          <w:szCs w:val="22"/>
        </w:rPr>
      </w:pPr>
      <w:bookmarkStart w:id="38" w:name="_Toc499654659"/>
      <w:bookmarkStart w:id="39" w:name="_Toc208244145"/>
      <w:r w:rsidRPr="00701149">
        <w:rPr>
          <w:rFonts w:asciiTheme="minorHAnsi" w:hAnsiTheme="minorHAnsi" w:cstheme="minorHAnsi"/>
          <w:color w:val="auto"/>
          <w:sz w:val="22"/>
          <w:szCs w:val="22"/>
        </w:rPr>
        <w:t>Checklist for Submission</w:t>
      </w:r>
      <w:bookmarkEnd w:id="38"/>
      <w:bookmarkEnd w:id="39"/>
    </w:p>
    <w:p w14:paraId="0BDBD2BE" w14:textId="77777777" w:rsidR="00775B29" w:rsidRPr="00701149" w:rsidRDefault="00162DC5">
      <w:pPr>
        <w:rPr>
          <w:rFonts w:hAnsiTheme="minorHAnsi" w:cstheme="minorHAnsi"/>
        </w:rPr>
      </w:pPr>
      <w:r w:rsidRPr="00701149">
        <w:rPr>
          <w:rFonts w:hAnsiTheme="minorHAnsi" w:cstheme="minorHAnsi"/>
        </w:rPr>
        <w:t>Omission of documents from the submission pack may lead to exclusion of the tender. TRAFFIC reserves the right to request further information from tenderers.</w:t>
      </w:r>
    </w:p>
    <w:tbl>
      <w:tblPr>
        <w:tblStyle w:val="af6"/>
        <w:tblW w:w="9634" w:type="dxa"/>
        <w:tblLook w:val="04A0" w:firstRow="1" w:lastRow="0" w:firstColumn="1" w:lastColumn="0" w:noHBand="0" w:noVBand="1"/>
      </w:tblPr>
      <w:tblGrid>
        <w:gridCol w:w="8075"/>
        <w:gridCol w:w="1559"/>
      </w:tblGrid>
      <w:tr w:rsidR="00775B29" w:rsidRPr="00701149" w14:paraId="00A1800B" w14:textId="77777777">
        <w:tc>
          <w:tcPr>
            <w:tcW w:w="8075" w:type="dxa"/>
          </w:tcPr>
          <w:p w14:paraId="0B30893C" w14:textId="77777777" w:rsidR="00775B29" w:rsidRPr="00701149" w:rsidRDefault="00162DC5">
            <w:pPr>
              <w:spacing w:after="0" w:line="240" w:lineRule="auto"/>
              <w:rPr>
                <w:rFonts w:hAnsiTheme="minorHAnsi" w:cstheme="minorHAnsi"/>
                <w:b/>
              </w:rPr>
            </w:pPr>
            <w:r w:rsidRPr="00701149">
              <w:rPr>
                <w:rFonts w:hAnsiTheme="minorHAnsi" w:cstheme="minorHAnsi"/>
                <w:b/>
              </w:rPr>
              <w:t>DOCUMENT</w:t>
            </w:r>
          </w:p>
        </w:tc>
        <w:tc>
          <w:tcPr>
            <w:tcW w:w="1559" w:type="dxa"/>
          </w:tcPr>
          <w:p w14:paraId="600D7DD7" w14:textId="77777777" w:rsidR="00775B29" w:rsidRPr="00701149" w:rsidRDefault="00162DC5">
            <w:pPr>
              <w:spacing w:after="0" w:line="240" w:lineRule="auto"/>
              <w:rPr>
                <w:rFonts w:hAnsiTheme="minorHAnsi" w:cstheme="minorHAnsi"/>
                <w:b/>
              </w:rPr>
            </w:pPr>
            <w:r w:rsidRPr="00701149">
              <w:rPr>
                <w:rFonts w:hAnsiTheme="minorHAnsi" w:cstheme="minorHAnsi"/>
                <w:b/>
              </w:rPr>
              <w:t>INCLUDED</w:t>
            </w:r>
          </w:p>
        </w:tc>
      </w:tr>
      <w:tr w:rsidR="00775B29" w:rsidRPr="00701149" w14:paraId="0F1D0B95" w14:textId="77777777">
        <w:tc>
          <w:tcPr>
            <w:tcW w:w="8075" w:type="dxa"/>
          </w:tcPr>
          <w:p w14:paraId="4EB9DECB" w14:textId="77777777" w:rsidR="00775B29" w:rsidRPr="00701149" w:rsidRDefault="00162DC5">
            <w:pPr>
              <w:spacing w:after="0" w:line="240" w:lineRule="auto"/>
              <w:rPr>
                <w:rFonts w:hAnsiTheme="minorHAnsi" w:cstheme="minorHAnsi"/>
              </w:rPr>
            </w:pPr>
            <w:r w:rsidRPr="00701149">
              <w:rPr>
                <w:rFonts w:hAnsiTheme="minorHAnsi" w:cstheme="minorHAnsi"/>
              </w:rPr>
              <w:t>Identification of the Contractor (Template 1)</w:t>
            </w:r>
          </w:p>
        </w:tc>
        <w:tc>
          <w:tcPr>
            <w:tcW w:w="1559" w:type="dxa"/>
          </w:tcPr>
          <w:p w14:paraId="4BA4DF73" w14:textId="77777777" w:rsidR="00775B29" w:rsidRPr="00701149" w:rsidRDefault="00775B29">
            <w:pPr>
              <w:spacing w:after="0" w:line="240" w:lineRule="auto"/>
              <w:rPr>
                <w:rFonts w:hAnsiTheme="minorHAnsi" w:cstheme="minorHAnsi"/>
              </w:rPr>
            </w:pPr>
          </w:p>
        </w:tc>
      </w:tr>
      <w:tr w:rsidR="00775B29" w:rsidRPr="00701149" w14:paraId="5155A367" w14:textId="77777777">
        <w:tc>
          <w:tcPr>
            <w:tcW w:w="8075" w:type="dxa"/>
          </w:tcPr>
          <w:p w14:paraId="68520D92" w14:textId="77777777" w:rsidR="00775B29" w:rsidRPr="00701149" w:rsidRDefault="00162DC5">
            <w:pPr>
              <w:spacing w:after="0" w:line="240" w:lineRule="auto"/>
              <w:rPr>
                <w:rFonts w:hAnsiTheme="minorHAnsi" w:cstheme="minorHAnsi"/>
              </w:rPr>
            </w:pPr>
            <w:r w:rsidRPr="00701149">
              <w:rPr>
                <w:rFonts w:hAnsiTheme="minorHAnsi" w:cstheme="minorHAnsi"/>
              </w:rPr>
              <w:t>Contractor Background (Template 2)</w:t>
            </w:r>
          </w:p>
        </w:tc>
        <w:tc>
          <w:tcPr>
            <w:tcW w:w="1559" w:type="dxa"/>
          </w:tcPr>
          <w:p w14:paraId="2EDF8DF4" w14:textId="77777777" w:rsidR="00775B29" w:rsidRPr="00701149" w:rsidRDefault="00775B29">
            <w:pPr>
              <w:spacing w:after="0" w:line="240" w:lineRule="auto"/>
              <w:rPr>
                <w:rFonts w:hAnsiTheme="minorHAnsi" w:cstheme="minorHAnsi"/>
              </w:rPr>
            </w:pPr>
          </w:p>
        </w:tc>
      </w:tr>
      <w:tr w:rsidR="00775B29" w:rsidRPr="00701149" w14:paraId="53A634CD" w14:textId="77777777">
        <w:tc>
          <w:tcPr>
            <w:tcW w:w="8075" w:type="dxa"/>
          </w:tcPr>
          <w:p w14:paraId="5D6A977C" w14:textId="77777777" w:rsidR="00775B29" w:rsidRPr="00701149" w:rsidRDefault="00162DC5">
            <w:pPr>
              <w:spacing w:after="0" w:line="240" w:lineRule="auto"/>
              <w:rPr>
                <w:rFonts w:hAnsiTheme="minorHAnsi" w:cstheme="minorHAnsi"/>
              </w:rPr>
            </w:pPr>
            <w:r w:rsidRPr="00701149">
              <w:rPr>
                <w:rFonts w:hAnsiTheme="minorHAnsi" w:cstheme="minorHAnsi"/>
              </w:rPr>
              <w:t>CVs of key personnel</w:t>
            </w:r>
          </w:p>
        </w:tc>
        <w:tc>
          <w:tcPr>
            <w:tcW w:w="1559" w:type="dxa"/>
          </w:tcPr>
          <w:p w14:paraId="5D424D8E" w14:textId="77777777" w:rsidR="00775B29" w:rsidRPr="00701149" w:rsidRDefault="00775B29">
            <w:pPr>
              <w:spacing w:after="0" w:line="240" w:lineRule="auto"/>
              <w:rPr>
                <w:rFonts w:hAnsiTheme="minorHAnsi" w:cstheme="minorHAnsi"/>
              </w:rPr>
            </w:pPr>
          </w:p>
        </w:tc>
      </w:tr>
      <w:tr w:rsidR="00775B29" w:rsidRPr="00701149" w14:paraId="29D62F1B" w14:textId="77777777">
        <w:tc>
          <w:tcPr>
            <w:tcW w:w="8075" w:type="dxa"/>
          </w:tcPr>
          <w:p w14:paraId="2A446BC0" w14:textId="77777777" w:rsidR="00775B29" w:rsidRPr="00701149" w:rsidRDefault="00162DC5">
            <w:pPr>
              <w:spacing w:after="0" w:line="240" w:lineRule="auto"/>
              <w:rPr>
                <w:rFonts w:hAnsiTheme="minorHAnsi" w:cstheme="minorHAnsi"/>
              </w:rPr>
            </w:pPr>
            <w:r w:rsidRPr="00701149">
              <w:rPr>
                <w:rFonts w:hAnsiTheme="minorHAnsi" w:cstheme="minorHAnsi"/>
              </w:rPr>
              <w:t>Contractor Statement of Delivery (Template 3)</w:t>
            </w:r>
          </w:p>
        </w:tc>
        <w:tc>
          <w:tcPr>
            <w:tcW w:w="1559" w:type="dxa"/>
          </w:tcPr>
          <w:p w14:paraId="1DE65EF9" w14:textId="77777777" w:rsidR="00775B29" w:rsidRPr="00701149" w:rsidRDefault="00775B29">
            <w:pPr>
              <w:spacing w:after="0" w:line="240" w:lineRule="auto"/>
              <w:rPr>
                <w:rFonts w:hAnsiTheme="minorHAnsi" w:cstheme="minorHAnsi"/>
              </w:rPr>
            </w:pPr>
          </w:p>
        </w:tc>
      </w:tr>
      <w:tr w:rsidR="00775B29" w:rsidRPr="00701149" w14:paraId="1FAD6343" w14:textId="77777777">
        <w:tc>
          <w:tcPr>
            <w:tcW w:w="8075" w:type="dxa"/>
          </w:tcPr>
          <w:p w14:paraId="18D9DE93" w14:textId="77777777" w:rsidR="00775B29" w:rsidRPr="00701149" w:rsidRDefault="00162DC5">
            <w:pPr>
              <w:spacing w:after="0" w:line="240" w:lineRule="auto"/>
              <w:rPr>
                <w:rFonts w:hAnsiTheme="minorHAnsi" w:cstheme="minorHAnsi"/>
              </w:rPr>
            </w:pPr>
            <w:r w:rsidRPr="00701149">
              <w:rPr>
                <w:rFonts w:hAnsiTheme="minorHAnsi" w:cstheme="minorHAnsi"/>
              </w:rPr>
              <w:t>Financial Offer and Budget (Template 4)</w:t>
            </w:r>
          </w:p>
        </w:tc>
        <w:tc>
          <w:tcPr>
            <w:tcW w:w="1559" w:type="dxa"/>
          </w:tcPr>
          <w:p w14:paraId="793C76FB" w14:textId="77777777" w:rsidR="00775B29" w:rsidRPr="00701149" w:rsidRDefault="00775B29">
            <w:pPr>
              <w:spacing w:after="0" w:line="240" w:lineRule="auto"/>
              <w:rPr>
                <w:rFonts w:hAnsiTheme="minorHAnsi" w:cstheme="minorHAnsi"/>
              </w:rPr>
            </w:pPr>
          </w:p>
        </w:tc>
      </w:tr>
    </w:tbl>
    <w:p w14:paraId="59C5C05A" w14:textId="77777777" w:rsidR="00775B29" w:rsidRPr="00701149" w:rsidRDefault="00162DC5">
      <w:pPr>
        <w:pStyle w:val="2"/>
        <w:numPr>
          <w:ilvl w:val="1"/>
          <w:numId w:val="6"/>
        </w:numPr>
        <w:spacing w:before="120" w:after="120" w:line="240" w:lineRule="auto"/>
        <w:rPr>
          <w:rFonts w:asciiTheme="minorHAnsi" w:hAnsiTheme="minorHAnsi" w:cstheme="minorHAnsi"/>
          <w:color w:val="auto"/>
          <w:sz w:val="22"/>
          <w:szCs w:val="22"/>
        </w:rPr>
      </w:pPr>
      <w:bookmarkStart w:id="40" w:name="_Toc499654660"/>
      <w:bookmarkStart w:id="41" w:name="_Toc208244146"/>
      <w:r w:rsidRPr="00701149">
        <w:rPr>
          <w:rFonts w:asciiTheme="minorHAnsi" w:hAnsiTheme="minorHAnsi" w:cstheme="minorHAnsi"/>
          <w:color w:val="auto"/>
          <w:sz w:val="22"/>
          <w:szCs w:val="22"/>
        </w:rPr>
        <w:t>Submission Process</w:t>
      </w:r>
      <w:bookmarkEnd w:id="40"/>
      <w:bookmarkEnd w:id="41"/>
    </w:p>
    <w:p w14:paraId="127133AF" w14:textId="5028D611" w:rsidR="00775B29" w:rsidRPr="00701149" w:rsidRDefault="464CBA6A" w:rsidP="464CBA6A">
      <w:pPr>
        <w:spacing w:after="120" w:line="240" w:lineRule="auto"/>
        <w:rPr>
          <w:rFonts w:hAnsiTheme="minorHAnsi" w:cstheme="minorHAnsi"/>
          <w:b/>
          <w:bCs/>
          <w:u w:val="single"/>
        </w:rPr>
      </w:pPr>
      <w:r w:rsidRPr="00701149">
        <w:rPr>
          <w:rFonts w:hAnsiTheme="minorHAnsi" w:cstheme="minorHAnsi"/>
        </w:rPr>
        <w:t xml:space="preserve">Tenders should be marked </w:t>
      </w:r>
      <w:r w:rsidRPr="00701149">
        <w:rPr>
          <w:rFonts w:hAnsiTheme="minorHAnsi" w:cstheme="minorHAnsi"/>
          <w:b/>
          <w:bCs/>
        </w:rPr>
        <w:t>“</w:t>
      </w:r>
      <w:r w:rsidR="00925391" w:rsidRPr="00701149">
        <w:rPr>
          <w:rFonts w:hAnsiTheme="minorHAnsi" w:cstheme="minorHAnsi" w:hint="eastAsia"/>
          <w:b/>
          <w:bCs/>
          <w:u w:val="single"/>
          <w:lang w:eastAsia="zh-CN"/>
        </w:rPr>
        <w:t>Protected Birds</w:t>
      </w:r>
      <w:r w:rsidRPr="00701149">
        <w:rPr>
          <w:rFonts w:hAnsiTheme="minorHAnsi" w:cstheme="minorHAnsi"/>
          <w:b/>
          <w:bCs/>
          <w:u w:val="single"/>
        </w:rPr>
        <w:t xml:space="preserve"> Project Tender – </w:t>
      </w:r>
      <w:r w:rsidR="00925391" w:rsidRPr="00701149">
        <w:rPr>
          <w:rFonts w:hAnsiTheme="minorHAnsi" w:cstheme="minorHAnsi" w:hint="eastAsia"/>
          <w:b/>
          <w:bCs/>
          <w:u w:val="single"/>
          <w:lang w:eastAsia="zh-CN"/>
        </w:rPr>
        <w:t>behaviour change campaign message design</w:t>
      </w:r>
      <w:r w:rsidRPr="00701149">
        <w:rPr>
          <w:rFonts w:hAnsiTheme="minorHAnsi" w:cstheme="minorHAnsi"/>
          <w:b/>
          <w:bCs/>
          <w:u w:val="single"/>
        </w:rPr>
        <w:t xml:space="preserve">” </w:t>
      </w:r>
      <w:r w:rsidRPr="00701149">
        <w:rPr>
          <w:rFonts w:hAnsiTheme="minorHAnsi" w:cstheme="minorHAnsi"/>
        </w:rPr>
        <w:t>and submitted to TRAFFIC’s Project Administration Officer via e-mail to:</w:t>
      </w:r>
      <w:r w:rsidRPr="00701149">
        <w:rPr>
          <w:rFonts w:hAnsiTheme="minorHAnsi" w:cstheme="minorHAnsi"/>
          <w:b/>
          <w:bCs/>
        </w:rPr>
        <w:t xml:space="preserve"> </w:t>
      </w:r>
      <w:r w:rsidRPr="00701149">
        <w:rPr>
          <w:rFonts w:hAnsiTheme="minorHAnsi" w:cstheme="minorHAnsi"/>
          <w:b/>
          <w:bCs/>
          <w:u w:val="single"/>
        </w:rPr>
        <w:t>traffic.china@traffic.org</w:t>
      </w:r>
    </w:p>
    <w:p w14:paraId="1BD88523" w14:textId="7CB6B87D" w:rsidR="00775B29" w:rsidRPr="00701149" w:rsidRDefault="00162DC5" w:rsidP="32623E73">
      <w:pPr>
        <w:spacing w:before="240" w:after="240" w:line="240" w:lineRule="auto"/>
        <w:rPr>
          <w:rFonts w:hAnsiTheme="minorHAnsi" w:cstheme="minorBidi"/>
          <w:b/>
          <w:bCs/>
          <w:color w:val="FF0000"/>
        </w:rPr>
      </w:pPr>
      <w:bookmarkStart w:id="42" w:name="_Hlk58340211"/>
      <w:r w:rsidRPr="00701149">
        <w:rPr>
          <w:rFonts w:hAnsiTheme="minorHAnsi" w:cstheme="minorBidi"/>
          <w:b/>
          <w:bCs/>
          <w:color w:val="FF0000"/>
        </w:rPr>
        <w:t xml:space="preserve">To be received on </w:t>
      </w:r>
      <w:r w:rsidR="00925391" w:rsidRPr="00701149">
        <w:rPr>
          <w:rFonts w:hAnsiTheme="minorHAnsi" w:cstheme="minorBidi" w:hint="eastAsia"/>
          <w:b/>
          <w:bCs/>
          <w:color w:val="FF0000"/>
          <w:lang w:eastAsia="zh-CN"/>
        </w:rPr>
        <w:t>6</w:t>
      </w:r>
      <w:r w:rsidR="00594832" w:rsidRPr="00701149">
        <w:rPr>
          <w:rFonts w:hAnsiTheme="minorHAnsi" w:cstheme="minorBidi"/>
          <w:b/>
          <w:bCs/>
          <w:color w:val="FF0000"/>
          <w:vertAlign w:val="superscript"/>
        </w:rPr>
        <w:t>th</w:t>
      </w:r>
      <w:r w:rsidRPr="00701149">
        <w:rPr>
          <w:rFonts w:hAnsiTheme="minorHAnsi" w:cstheme="minorBidi"/>
          <w:b/>
          <w:bCs/>
          <w:color w:val="FF0000"/>
        </w:rPr>
        <w:t xml:space="preserve"> </w:t>
      </w:r>
      <w:r w:rsidR="00925391" w:rsidRPr="00701149">
        <w:rPr>
          <w:rFonts w:hAnsiTheme="minorHAnsi" w:cstheme="minorBidi" w:hint="eastAsia"/>
          <w:b/>
          <w:bCs/>
          <w:color w:val="FF0000"/>
          <w:lang w:eastAsia="zh-CN"/>
        </w:rPr>
        <w:t xml:space="preserve">December </w:t>
      </w:r>
      <w:r w:rsidRPr="00701149">
        <w:rPr>
          <w:rFonts w:hAnsiTheme="minorHAnsi" w:cstheme="minorBidi"/>
          <w:b/>
          <w:bCs/>
          <w:color w:val="FF0000"/>
        </w:rPr>
        <w:t>202</w:t>
      </w:r>
      <w:r w:rsidRPr="00701149">
        <w:rPr>
          <w:rFonts w:hAnsiTheme="minorHAnsi" w:cstheme="minorBidi"/>
          <w:b/>
          <w:bCs/>
          <w:color w:val="FF0000"/>
          <w:lang w:eastAsia="zh-CN"/>
        </w:rPr>
        <w:t>5</w:t>
      </w:r>
      <w:r w:rsidRPr="00701149">
        <w:rPr>
          <w:rFonts w:hAnsiTheme="minorHAnsi" w:cstheme="minorBidi"/>
          <w:b/>
          <w:bCs/>
          <w:color w:val="FF0000"/>
        </w:rPr>
        <w:t xml:space="preserve"> from posting of the Tender Notice and before, 17:00 Beijing Time (BJT).</w:t>
      </w:r>
    </w:p>
    <w:bookmarkEnd w:id="42"/>
    <w:p w14:paraId="5C784AE8" w14:textId="43E1EACC" w:rsidR="00775B29" w:rsidRPr="00701149" w:rsidRDefault="00162DC5">
      <w:pPr>
        <w:spacing w:after="120" w:line="240" w:lineRule="auto"/>
        <w:rPr>
          <w:rFonts w:hAnsiTheme="minorHAnsi" w:cstheme="minorHAnsi"/>
        </w:rPr>
      </w:pPr>
      <w:r w:rsidRPr="00701149">
        <w:rPr>
          <w:rFonts w:hAnsiTheme="minorHAnsi" w:cstheme="minorHAnsi"/>
        </w:rPr>
        <w:t xml:space="preserve">For information or queries regarding the tender contact: </w:t>
      </w:r>
      <w:r w:rsidR="00925391" w:rsidRPr="00701149">
        <w:rPr>
          <w:rFonts w:hAnsiTheme="minorHAnsi" w:cstheme="minorHAnsi" w:hint="eastAsia"/>
          <w:lang w:eastAsia="zh-CN"/>
        </w:rPr>
        <w:t>Yifei Zhang</w:t>
      </w:r>
      <w:r w:rsidRPr="00701149">
        <w:rPr>
          <w:rFonts w:hAnsiTheme="minorHAnsi" w:cstheme="minorHAnsi"/>
        </w:rPr>
        <w:t>, Project Manager, TRAFFIC China</w:t>
      </w:r>
    </w:p>
    <w:p w14:paraId="0DDE9328" w14:textId="122E555E" w:rsidR="00775B29" w:rsidRPr="00701149" w:rsidRDefault="00162DC5">
      <w:pPr>
        <w:spacing w:after="120" w:line="240" w:lineRule="auto"/>
        <w:rPr>
          <w:rFonts w:hAnsiTheme="minorHAnsi" w:cstheme="minorHAnsi"/>
        </w:rPr>
        <w:sectPr w:rsidR="00775B29" w:rsidRPr="00701149">
          <w:footerReference w:type="default" r:id="rId18"/>
          <w:footerReference w:type="first" r:id="rId19"/>
          <w:pgSz w:w="12240" w:h="15840"/>
          <w:pgMar w:top="1440" w:right="1080" w:bottom="1440" w:left="1080" w:header="708" w:footer="708" w:gutter="0"/>
          <w:pgNumType w:start="1"/>
          <w:cols w:space="708"/>
          <w:docGrid w:linePitch="360"/>
        </w:sectPr>
      </w:pPr>
      <w:r w:rsidRPr="00701149">
        <w:rPr>
          <w:rFonts w:hAnsiTheme="minorHAnsi" w:cstheme="minorHAnsi"/>
        </w:rPr>
        <w:t xml:space="preserve">Email: </w:t>
      </w:r>
      <w:r w:rsidR="00925391" w:rsidRPr="00701149">
        <w:rPr>
          <w:rFonts w:hAnsiTheme="minorHAnsi" w:cstheme="minorHAnsi" w:hint="eastAsia"/>
          <w:lang w:eastAsia="zh-CN"/>
        </w:rPr>
        <w:t>y</w:t>
      </w:r>
      <w:r w:rsidR="00925391" w:rsidRPr="00701149">
        <w:rPr>
          <w:rFonts w:hAnsiTheme="minorHAnsi" w:cstheme="minorHAnsi"/>
          <w:lang w:eastAsia="zh-CN"/>
        </w:rPr>
        <w:t>ifei</w:t>
      </w:r>
      <w:r w:rsidR="00925391" w:rsidRPr="00701149">
        <w:rPr>
          <w:rFonts w:hAnsiTheme="minorHAnsi" w:cstheme="minorHAnsi" w:hint="eastAsia"/>
          <w:lang w:eastAsia="zh-CN"/>
        </w:rPr>
        <w:t>.zhang@traffic.org</w:t>
      </w:r>
    </w:p>
    <w:p w14:paraId="611FA11A" w14:textId="77777777" w:rsidR="00187AB1" w:rsidRPr="00701149" w:rsidRDefault="00162DC5" w:rsidP="41DCDB5E">
      <w:pPr>
        <w:pStyle w:val="1"/>
        <w:spacing w:after="240"/>
        <w:rPr>
          <w:rFonts w:asciiTheme="minorHAnsi" w:eastAsia="等线" w:hAnsiTheme="minorHAnsi" w:cstheme="minorBidi"/>
          <w:b/>
          <w:bCs/>
          <w:color w:val="auto"/>
          <w:sz w:val="22"/>
          <w:szCs w:val="22"/>
          <w:lang w:eastAsia="zh-CN"/>
        </w:rPr>
      </w:pPr>
      <w:bookmarkStart w:id="43" w:name="_Toc208244147"/>
      <w:r w:rsidRPr="41DCDB5E">
        <w:rPr>
          <w:rFonts w:asciiTheme="minorHAnsi" w:hAnsiTheme="minorHAnsi" w:cstheme="minorBidi"/>
          <w:b/>
          <w:bCs/>
          <w:color w:val="auto"/>
          <w:sz w:val="22"/>
          <w:szCs w:val="22"/>
        </w:rPr>
        <w:lastRenderedPageBreak/>
        <w:t>Annex 1:</w:t>
      </w:r>
      <w:r>
        <w:tab/>
      </w:r>
      <w:bookmarkStart w:id="44" w:name="_Toc499654661"/>
      <w:r w:rsidRPr="41DCDB5E">
        <w:rPr>
          <w:rFonts w:asciiTheme="minorHAnsi" w:hAnsiTheme="minorHAnsi" w:cstheme="minorBidi"/>
          <w:b/>
          <w:bCs/>
          <w:color w:val="auto"/>
          <w:sz w:val="22"/>
          <w:szCs w:val="22"/>
        </w:rPr>
        <w:t>Scope of Work</w:t>
      </w:r>
      <w:bookmarkEnd w:id="43"/>
      <w:bookmarkEnd w:id="44"/>
    </w:p>
    <w:p w14:paraId="1E69DEB8" w14:textId="77777777" w:rsidR="00187AB1" w:rsidRPr="00701149" w:rsidRDefault="00187AB1" w:rsidP="00187AB1">
      <w:pPr>
        <w:pStyle w:val="BodyA"/>
        <w:rPr>
          <w:rFonts w:eastAsia="等线"/>
          <w:lang w:val="en-GB" w:eastAsia="zh-CN"/>
        </w:rPr>
      </w:pPr>
      <w:r w:rsidRPr="00701149">
        <w:rPr>
          <w:rFonts w:eastAsia="等线" w:hint="eastAsia"/>
          <w:b/>
          <w:bCs/>
          <w:i/>
          <w:iCs/>
          <w:lang w:val="en-GB" w:eastAsia="zh-CN"/>
        </w:rPr>
        <w:t>Background</w:t>
      </w:r>
      <w:r w:rsidRPr="00701149">
        <w:rPr>
          <w:rFonts w:eastAsia="等线" w:hint="eastAsia"/>
          <w:lang w:val="en-GB" w:eastAsia="zh-CN"/>
        </w:rPr>
        <w:t xml:space="preserve"> </w:t>
      </w:r>
    </w:p>
    <w:p w14:paraId="7E8D81B3" w14:textId="70552511" w:rsidR="00187AB1" w:rsidRPr="00701149" w:rsidRDefault="00AE4579" w:rsidP="41DCDB5E">
      <w:pPr>
        <w:pStyle w:val="BodyA"/>
        <w:spacing w:line="259" w:lineRule="auto"/>
        <w:rPr>
          <w:rFonts w:asciiTheme="minorHAnsi" w:eastAsia="宋体" w:hAnsiTheme="minorHAnsi" w:cstheme="minorBidi"/>
          <w:color w:val="auto"/>
          <w:lang w:val="en-GB" w:eastAsia="zh-CN"/>
        </w:rPr>
      </w:pPr>
      <w:r w:rsidRPr="0035629F">
        <w:rPr>
          <w:lang w:val="en-GB"/>
        </w:rPr>
        <w:br/>
      </w:r>
      <w:r w:rsidR="00187AB1" w:rsidRPr="41DCDB5E">
        <w:rPr>
          <w:rFonts w:asciiTheme="minorHAnsi" w:eastAsia="宋体" w:hAnsiTheme="minorHAnsi" w:cstheme="minorBidi"/>
          <w:color w:val="auto"/>
          <w:lang w:val="en-GB" w:eastAsia="zh-CN"/>
        </w:rPr>
        <w:t>TRAFFIC is seeking a qualified contractor to design a targeted behaviour change campaign aimed at reducing consumer demand for protected and endangered exotic parrots and native songbirds in Chinese Mainland. Building on TRAFFIC</w:t>
      </w:r>
      <w:r w:rsidR="0088328D" w:rsidRPr="41DCDB5E">
        <w:rPr>
          <w:rFonts w:asciiTheme="minorHAnsi" w:eastAsia="宋体" w:hAnsiTheme="minorHAnsi" w:cstheme="minorBidi"/>
          <w:color w:val="auto"/>
          <w:lang w:val="en-GB" w:eastAsia="zh-CN"/>
        </w:rPr>
        <w:t>’</w:t>
      </w:r>
      <w:r w:rsidR="00187AB1" w:rsidRPr="41DCDB5E">
        <w:rPr>
          <w:rFonts w:asciiTheme="minorHAnsi" w:eastAsia="宋体" w:hAnsiTheme="minorHAnsi" w:cstheme="minorBidi"/>
          <w:color w:val="auto"/>
          <w:lang w:val="en-GB" w:eastAsia="zh-CN"/>
        </w:rPr>
        <w:t>s formative research and baseline survey findings, the campaign will apply Social and Behaviour Change (SBC) approaches to address the underlying motivations driving the purchase of these species. The objective is to achieve a 25% reduction in consumers</w:t>
      </w:r>
      <w:r w:rsidR="0088328D" w:rsidRPr="41DCDB5E">
        <w:rPr>
          <w:rFonts w:asciiTheme="minorHAnsi" w:eastAsia="宋体" w:hAnsiTheme="minorHAnsi" w:cstheme="minorBidi"/>
          <w:color w:val="auto"/>
          <w:lang w:val="en-GB" w:eastAsia="zh-CN"/>
        </w:rPr>
        <w:t>’</w:t>
      </w:r>
      <w:r w:rsidR="00187AB1" w:rsidRPr="41DCDB5E">
        <w:rPr>
          <w:rFonts w:asciiTheme="minorHAnsi" w:eastAsia="宋体" w:hAnsiTheme="minorHAnsi" w:cstheme="minorBidi"/>
          <w:color w:val="auto"/>
          <w:lang w:val="en-GB" w:eastAsia="zh-CN"/>
        </w:rPr>
        <w:t xml:space="preserve"> intention to buy protected parrots and songbirds, compared to baseline data, and to encourage a shift towards sustainable and legal alternatives—such as birdwatching experiences or the purchase of non-protected, captive-bred species. The campaign is expected to foster long-term attitudinal and behavioural change among key consumer segments.</w:t>
      </w:r>
    </w:p>
    <w:p w14:paraId="219F1AE2"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p>
    <w:p w14:paraId="38275549" w14:textId="5C8D05B0" w:rsidR="00187AB1" w:rsidRPr="00701149" w:rsidRDefault="00187AB1" w:rsidP="41DCDB5E">
      <w:pPr>
        <w:pStyle w:val="BodyA"/>
        <w:spacing w:line="259" w:lineRule="auto"/>
        <w:rPr>
          <w:rFonts w:asciiTheme="minorHAnsi" w:eastAsia="宋体" w:hAnsiTheme="minorHAnsi" w:cstheme="minorBidi"/>
          <w:color w:val="auto"/>
          <w:lang w:val="en-GB" w:eastAsia="zh-CN"/>
        </w:rPr>
      </w:pPr>
      <w:r w:rsidRPr="41DCDB5E">
        <w:rPr>
          <w:rFonts w:asciiTheme="minorHAnsi" w:eastAsia="宋体" w:hAnsiTheme="minorHAnsi" w:cstheme="minorBidi"/>
          <w:color w:val="auto"/>
          <w:lang w:val="en-GB" w:eastAsia="zh-CN"/>
        </w:rPr>
        <w:t>The scope of work is expected to cover the following areas:</w:t>
      </w:r>
    </w:p>
    <w:p w14:paraId="281E2604"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p>
    <w:p w14:paraId="57FF91F5"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r w:rsidRPr="41DCDB5E">
        <w:rPr>
          <w:rFonts w:asciiTheme="minorHAnsi" w:eastAsia="宋体" w:hAnsiTheme="minorHAnsi" w:cstheme="minorBidi"/>
          <w:color w:val="auto"/>
          <w:lang w:val="en-GB" w:eastAsia="zh-CN"/>
        </w:rPr>
        <w:t>Provide three creative design ideas from different angles that the contractor deems most appropriate, based on insight from formative research which will be made available to the contractor, as well as corresponding detailed budgets and recommendations for online media placement channels.</w:t>
      </w:r>
    </w:p>
    <w:p w14:paraId="028F45F0"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p>
    <w:p w14:paraId="4D7ACB2C"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r w:rsidRPr="41DCDB5E">
        <w:rPr>
          <w:rFonts w:asciiTheme="minorHAnsi" w:eastAsia="宋体" w:hAnsiTheme="minorHAnsi" w:cstheme="minorBidi"/>
          <w:color w:val="auto"/>
          <w:lang w:val="en-GB" w:eastAsia="zh-CN"/>
        </w:rPr>
        <w:t>Work with TRAFFIC and SBC experts to select and refine one idea for messaging design.</w:t>
      </w:r>
    </w:p>
    <w:p w14:paraId="7AD13FA9"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p>
    <w:p w14:paraId="48841DB8"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r w:rsidRPr="41DCDB5E">
        <w:rPr>
          <w:rFonts w:asciiTheme="minorHAnsi" w:eastAsia="宋体" w:hAnsiTheme="minorHAnsi" w:cstheme="minorBidi"/>
          <w:color w:val="auto"/>
          <w:lang w:val="en-GB" w:eastAsia="zh-CN"/>
        </w:rPr>
        <w:t xml:space="preserve">Design one visual campaign messaging targeting persuadable high-risk consumers of protected songbird and parrot in China. </w:t>
      </w:r>
    </w:p>
    <w:p w14:paraId="0F750845"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p>
    <w:p w14:paraId="17CAEC2D" w14:textId="77777777" w:rsidR="00187AB1" w:rsidRPr="00701149" w:rsidRDefault="00187AB1" w:rsidP="41DCDB5E">
      <w:pPr>
        <w:pStyle w:val="BodyA"/>
        <w:spacing w:line="259" w:lineRule="auto"/>
        <w:rPr>
          <w:rFonts w:asciiTheme="minorHAnsi" w:eastAsia="宋体" w:hAnsiTheme="minorHAnsi" w:cstheme="minorBidi"/>
          <w:color w:val="auto"/>
          <w:lang w:val="en-GB" w:eastAsia="zh-CN"/>
        </w:rPr>
      </w:pPr>
      <w:r w:rsidRPr="41DCDB5E">
        <w:rPr>
          <w:rFonts w:asciiTheme="minorHAnsi" w:eastAsia="宋体" w:hAnsiTheme="minorHAnsi" w:cstheme="minorBidi"/>
          <w:color w:val="auto"/>
          <w:lang w:val="en-GB" w:eastAsia="zh-CN"/>
        </w:rPr>
        <w:t>Adjust and finalize campaign materials for roll-out according to the findings of the pre-test. The pre-test will be conducted by TRAFFIC China or its partners.</w:t>
      </w:r>
    </w:p>
    <w:p w14:paraId="5ED33B29" w14:textId="77777777" w:rsidR="00187AB1" w:rsidRPr="00701149" w:rsidRDefault="00187AB1" w:rsidP="00187AB1">
      <w:pPr>
        <w:pStyle w:val="BodyA"/>
        <w:rPr>
          <w:rFonts w:asciiTheme="minorEastAsia" w:eastAsia="等线" w:hAnsiTheme="minorEastAsia" w:cstheme="minorEastAsia"/>
          <w:lang w:val="en-GB" w:eastAsia="zh-CN"/>
        </w:rPr>
      </w:pPr>
    </w:p>
    <w:p w14:paraId="41FF6087" w14:textId="6C5BE01C" w:rsidR="00187AB1" w:rsidRPr="00701149" w:rsidRDefault="00187AB1" w:rsidP="00187AB1">
      <w:pPr>
        <w:pStyle w:val="BodyA"/>
        <w:rPr>
          <w:rFonts w:eastAsia="等线" w:hAnsiTheme="minorHAnsi" w:cstheme="minorHAnsi"/>
          <w:b/>
          <w:bCs/>
          <w:i/>
          <w:iCs/>
          <w:lang w:val="en-GB" w:eastAsia="zh-CN"/>
        </w:rPr>
      </w:pPr>
      <w:r w:rsidRPr="00701149">
        <w:rPr>
          <w:rFonts w:eastAsia="等线" w:hAnsiTheme="minorHAnsi" w:cstheme="minorHAnsi" w:hint="eastAsia"/>
          <w:b/>
          <w:bCs/>
          <w:i/>
          <w:iCs/>
          <w:lang w:val="en-GB" w:eastAsia="zh-CN"/>
        </w:rPr>
        <w:t>Qualification</w:t>
      </w:r>
    </w:p>
    <w:p w14:paraId="58DAF72A" w14:textId="77777777" w:rsidR="00187AB1" w:rsidRPr="00701149" w:rsidRDefault="00187AB1" w:rsidP="00187AB1">
      <w:pPr>
        <w:pStyle w:val="BodyA"/>
        <w:rPr>
          <w:rFonts w:eastAsia="等线" w:hAnsiTheme="minorHAnsi" w:cstheme="minorHAnsi"/>
          <w:b/>
          <w:bCs/>
          <w:i/>
          <w:iCs/>
          <w:lang w:val="en-GB" w:eastAsia="zh-CN"/>
        </w:rPr>
      </w:pPr>
    </w:p>
    <w:p w14:paraId="7299D76B" w14:textId="7D26E658" w:rsidR="00187AB1" w:rsidRPr="00701149" w:rsidRDefault="00187AB1" w:rsidP="41DCDB5E">
      <w:pPr>
        <w:pStyle w:val="BodyA"/>
        <w:rPr>
          <w:rFonts w:hAnsiTheme="minorHAnsi" w:cstheme="minorBidi"/>
          <w:lang w:val="en-GB" w:eastAsia="zh-CN"/>
        </w:rPr>
      </w:pPr>
      <w:r w:rsidRPr="41DCDB5E">
        <w:rPr>
          <w:rFonts w:asciiTheme="minorHAnsi" w:eastAsia="宋体" w:hAnsiTheme="minorHAnsi" w:cstheme="minorBidi"/>
          <w:color w:val="auto"/>
          <w:lang w:val="en-GB" w:eastAsia="zh-CN"/>
        </w:rPr>
        <w:t>Applicants should have a minimum of 5 years’ experience in campaign messaging design in China with a track record of influential communications. The successful applicant will be responsible for preparing and submitting the specified deliverables.</w:t>
      </w:r>
    </w:p>
    <w:p w14:paraId="2B172A84" w14:textId="77777777" w:rsidR="00775B29" w:rsidRPr="00701149" w:rsidRDefault="00775B29">
      <w:pPr>
        <w:spacing w:line="257" w:lineRule="auto"/>
        <w:rPr>
          <w:rFonts w:eastAsia="等线" w:hAnsiTheme="minorHAnsi" w:cstheme="minorHAnsi"/>
          <w:lang w:eastAsia="zh-CN"/>
        </w:rPr>
      </w:pPr>
    </w:p>
    <w:p w14:paraId="0606CD14" w14:textId="77777777" w:rsidR="00775B29" w:rsidRPr="00701149" w:rsidRDefault="00162DC5">
      <w:pPr>
        <w:pStyle w:val="2"/>
        <w:numPr>
          <w:ilvl w:val="0"/>
          <w:numId w:val="9"/>
        </w:numPr>
        <w:rPr>
          <w:rFonts w:asciiTheme="minorHAnsi" w:hAnsiTheme="minorHAnsi" w:cstheme="minorHAnsi"/>
          <w:sz w:val="22"/>
          <w:szCs w:val="22"/>
        </w:rPr>
      </w:pPr>
      <w:bookmarkStart w:id="45" w:name="_Toc208244148"/>
      <w:r w:rsidRPr="00701149">
        <w:rPr>
          <w:rFonts w:asciiTheme="minorHAnsi" w:hAnsiTheme="minorHAnsi" w:cstheme="minorHAnsi"/>
          <w:sz w:val="22"/>
          <w:szCs w:val="22"/>
        </w:rPr>
        <w:t>Resourcing and responsibility</w:t>
      </w:r>
      <w:bookmarkEnd w:id="45"/>
    </w:p>
    <w:p w14:paraId="363DB91D" w14:textId="674B73EC" w:rsidR="00187AB1" w:rsidRDefault="464CBA6A" w:rsidP="00187AB1">
      <w:pPr>
        <w:jc w:val="both"/>
        <w:rPr>
          <w:rFonts w:hAnsiTheme="minorHAnsi" w:cstheme="minorHAnsi"/>
        </w:rPr>
      </w:pPr>
      <w:r w:rsidRPr="00701149">
        <w:rPr>
          <w:rFonts w:hAnsiTheme="minorHAnsi" w:cstheme="minorHAnsi"/>
        </w:rPr>
        <w:t xml:space="preserve">Both TRAFFIC and the Contractor agree to ensure access to adequate, high-quality manpower and necessary resources, as well as access to information necessary to achieve the objectives and deliverables of the project. Both parties are responsible for the appointment and management of </w:t>
      </w:r>
      <w:r w:rsidRPr="00701149">
        <w:rPr>
          <w:rFonts w:hAnsiTheme="minorHAnsi" w:cstheme="minorHAnsi"/>
          <w:lang w:eastAsia="zh-CN"/>
        </w:rPr>
        <w:t>their own respective personnel who will operate under the supervision of project management representatives from both organisations</w:t>
      </w:r>
      <w:r w:rsidRPr="00701149">
        <w:rPr>
          <w:rFonts w:hAnsiTheme="minorHAnsi" w:cstheme="minorHAnsi"/>
        </w:rPr>
        <w:t xml:space="preserve"> unless otherwise agreed and documented below. All personnel must possess the appropriate qualifications, competence, and sufficient experience to effectively deliver the Services outlined in this </w:t>
      </w:r>
      <w:r w:rsidRPr="00701149">
        <w:rPr>
          <w:rFonts w:hAnsiTheme="minorHAnsi" w:cstheme="minorHAnsi"/>
          <w:b/>
          <w:bCs/>
        </w:rPr>
        <w:t>Scope of Work</w:t>
      </w:r>
      <w:r w:rsidRPr="00701149">
        <w:rPr>
          <w:rFonts w:hAnsiTheme="minorHAnsi" w:cstheme="minorHAnsi"/>
        </w:rPr>
        <w:t>.</w:t>
      </w:r>
    </w:p>
    <w:p w14:paraId="09254608" w14:textId="77777777" w:rsidR="001C0DF1" w:rsidRDefault="001C0DF1" w:rsidP="00187AB1">
      <w:pPr>
        <w:jc w:val="both"/>
        <w:rPr>
          <w:rFonts w:hAnsiTheme="minorHAnsi" w:cstheme="minorHAnsi"/>
          <w:lang w:eastAsia="zh-CN"/>
        </w:rPr>
      </w:pPr>
    </w:p>
    <w:p w14:paraId="6C7D426D" w14:textId="77777777" w:rsidR="001C0DF1" w:rsidRDefault="001C0DF1" w:rsidP="00187AB1">
      <w:pPr>
        <w:jc w:val="both"/>
        <w:rPr>
          <w:rFonts w:hAnsiTheme="minorHAnsi" w:cstheme="minorHAnsi"/>
          <w:lang w:eastAsia="zh-CN"/>
        </w:rPr>
      </w:pPr>
    </w:p>
    <w:p w14:paraId="335C560D" w14:textId="77777777" w:rsidR="001C0DF1" w:rsidRPr="00701149" w:rsidRDefault="001C0DF1" w:rsidP="00187AB1">
      <w:pPr>
        <w:jc w:val="both"/>
        <w:rPr>
          <w:rFonts w:hAnsiTheme="minorHAnsi" w:cstheme="minorHAnsi"/>
          <w:lang w:eastAsia="zh-CN"/>
        </w:rPr>
      </w:pPr>
    </w:p>
    <w:tbl>
      <w:tblPr>
        <w:tblStyle w:val="af6"/>
        <w:tblW w:w="0" w:type="auto"/>
        <w:tblLook w:val="04A0" w:firstRow="1" w:lastRow="0" w:firstColumn="1" w:lastColumn="0" w:noHBand="0" w:noVBand="1"/>
      </w:tblPr>
      <w:tblGrid>
        <w:gridCol w:w="2279"/>
        <w:gridCol w:w="7361"/>
      </w:tblGrid>
      <w:tr w:rsidR="00187AB1" w:rsidRPr="00701149" w14:paraId="2AE335CB" w14:textId="77777777" w:rsidTr="00E5632B">
        <w:tc>
          <w:tcPr>
            <w:tcW w:w="12950" w:type="dxa"/>
            <w:gridSpan w:val="2"/>
            <w:tcBorders>
              <w:top w:val="single" w:sz="4" w:space="0" w:color="auto"/>
              <w:left w:val="single" w:sz="4" w:space="0" w:color="auto"/>
              <w:bottom w:val="single" w:sz="4" w:space="0" w:color="auto"/>
              <w:right w:val="single" w:sz="4" w:space="0" w:color="auto"/>
            </w:tcBorders>
            <w:hideMark/>
          </w:tcPr>
          <w:p w14:paraId="78F35A7C" w14:textId="77777777" w:rsidR="00187AB1" w:rsidRPr="00701149" w:rsidRDefault="00187AB1" w:rsidP="00E5632B">
            <w:r w:rsidRPr="00701149">
              <w:t>Responsibilities</w:t>
            </w:r>
          </w:p>
        </w:tc>
      </w:tr>
      <w:tr w:rsidR="00187AB1" w:rsidRPr="00701149" w14:paraId="7C69D63E" w14:textId="77777777" w:rsidTr="0088328D">
        <w:trPr>
          <w:trHeight w:val="5329"/>
        </w:trPr>
        <w:tc>
          <w:tcPr>
            <w:tcW w:w="2689" w:type="dxa"/>
            <w:tcBorders>
              <w:top w:val="single" w:sz="4" w:space="0" w:color="auto"/>
              <w:left w:val="single" w:sz="4" w:space="0" w:color="auto"/>
              <w:bottom w:val="single" w:sz="4" w:space="0" w:color="auto"/>
              <w:right w:val="single" w:sz="4" w:space="0" w:color="auto"/>
            </w:tcBorders>
            <w:hideMark/>
          </w:tcPr>
          <w:p w14:paraId="69937234" w14:textId="77777777" w:rsidR="00187AB1" w:rsidRPr="00701149" w:rsidRDefault="00187AB1" w:rsidP="00E5632B">
            <w:bookmarkStart w:id="46" w:name="OLE_LINK5"/>
            <w:r w:rsidRPr="00701149">
              <w:t>Contractor Responsibilities</w:t>
            </w:r>
            <w:bookmarkEnd w:id="46"/>
          </w:p>
        </w:tc>
        <w:tc>
          <w:tcPr>
            <w:tcW w:w="10261" w:type="dxa"/>
            <w:tcBorders>
              <w:top w:val="single" w:sz="4" w:space="0" w:color="auto"/>
              <w:left w:val="single" w:sz="4" w:space="0" w:color="auto"/>
              <w:bottom w:val="single" w:sz="4" w:space="0" w:color="auto"/>
              <w:right w:val="single" w:sz="4" w:space="0" w:color="auto"/>
            </w:tcBorders>
          </w:tcPr>
          <w:p w14:paraId="58911D57" w14:textId="77777777" w:rsidR="00187AB1" w:rsidRPr="00701149" w:rsidRDefault="00187AB1" w:rsidP="00E5632B">
            <w:pPr>
              <w:spacing w:line="254" w:lineRule="auto"/>
            </w:pPr>
            <w:r w:rsidRPr="00701149">
              <w:t>Contractor to manage the project in Chinese and English, including but not restricted to:</w:t>
            </w:r>
          </w:p>
          <w:p w14:paraId="521F7463" w14:textId="77777777" w:rsidR="00187AB1" w:rsidRPr="00701149" w:rsidRDefault="00187AB1" w:rsidP="00187AB1">
            <w:pPr>
              <w:pStyle w:val="afd"/>
              <w:numPr>
                <w:ilvl w:val="0"/>
                <w:numId w:val="10"/>
              </w:numPr>
              <w:spacing w:after="0" w:line="254" w:lineRule="auto"/>
            </w:pPr>
            <w:r w:rsidRPr="00701149">
              <w:t>Develop a detailed plan for message design</w:t>
            </w:r>
          </w:p>
          <w:p w14:paraId="1BC0D561" w14:textId="77777777" w:rsidR="00187AB1" w:rsidRPr="00701149" w:rsidRDefault="00187AB1" w:rsidP="00187AB1">
            <w:pPr>
              <w:pStyle w:val="afd"/>
              <w:numPr>
                <w:ilvl w:val="0"/>
                <w:numId w:val="10"/>
              </w:numPr>
              <w:spacing w:after="0" w:line="254" w:lineRule="auto"/>
            </w:pPr>
            <w:r w:rsidRPr="00701149">
              <w:t>Coordinate regular meetings and discussions to provide updates on the ongoing tasks</w:t>
            </w:r>
          </w:p>
          <w:p w14:paraId="4FC6B4CB" w14:textId="77777777" w:rsidR="00187AB1" w:rsidRPr="00701149" w:rsidRDefault="00187AB1" w:rsidP="00187AB1">
            <w:pPr>
              <w:pStyle w:val="afd"/>
              <w:numPr>
                <w:ilvl w:val="0"/>
                <w:numId w:val="10"/>
              </w:numPr>
              <w:spacing w:after="0" w:line="254" w:lineRule="auto"/>
            </w:pPr>
            <w:r w:rsidRPr="00701149">
              <w:t xml:space="preserve">Prepare </w:t>
            </w:r>
            <w:r w:rsidRPr="00701149">
              <w:rPr>
                <w:rFonts w:eastAsia="Calibri"/>
                <w:color w:val="000000" w:themeColor="text1"/>
                <w:sz w:val="21"/>
                <w:szCs w:val="21"/>
                <w:lang w:eastAsia="zh-CN"/>
              </w:rPr>
              <w:t xml:space="preserve">three </w:t>
            </w:r>
            <w:r w:rsidRPr="00701149">
              <w:rPr>
                <w:rFonts w:eastAsia="Calibri"/>
                <w:color w:val="000000" w:themeColor="text1"/>
                <w:sz w:val="21"/>
                <w:szCs w:val="21"/>
              </w:rPr>
              <w:t xml:space="preserve">creative </w:t>
            </w:r>
            <w:r w:rsidRPr="00701149">
              <w:rPr>
                <w:rFonts w:eastAsia="Calibri"/>
                <w:color w:val="000000" w:themeColor="text1"/>
                <w:sz w:val="21"/>
                <w:szCs w:val="21"/>
                <w:lang w:eastAsia="zh-CN"/>
              </w:rPr>
              <w:t>design ideas</w:t>
            </w:r>
            <w:r w:rsidRPr="00701149">
              <w:rPr>
                <w:rFonts w:eastAsia="Calibri"/>
                <w:color w:val="000000" w:themeColor="text1"/>
                <w:sz w:val="21"/>
                <w:szCs w:val="21"/>
              </w:rPr>
              <w:t xml:space="preserve"> from different angles that the contractor deems most appropriate, based on insight from formative research which will be made available to the contractor.</w:t>
            </w:r>
          </w:p>
          <w:p w14:paraId="15129F53" w14:textId="77777777" w:rsidR="00187AB1" w:rsidRPr="00701149" w:rsidRDefault="00187AB1" w:rsidP="00187AB1">
            <w:pPr>
              <w:pStyle w:val="afd"/>
              <w:numPr>
                <w:ilvl w:val="0"/>
                <w:numId w:val="10"/>
              </w:numPr>
              <w:spacing w:after="0" w:line="254" w:lineRule="auto"/>
            </w:pPr>
            <w:r w:rsidRPr="00701149">
              <w:t xml:space="preserve">Recommend media delivery channels </w:t>
            </w:r>
            <w:r w:rsidRPr="00701149">
              <w:rPr>
                <w:rFonts w:hint="eastAsia"/>
                <w:lang w:eastAsia="zh-CN"/>
              </w:rPr>
              <w:t>and</w:t>
            </w:r>
            <w:r w:rsidRPr="00701149">
              <w:rPr>
                <w:lang w:eastAsia="zh-CN"/>
              </w:rPr>
              <w:t xml:space="preserve"> effectiveness evaluation</w:t>
            </w:r>
          </w:p>
          <w:p w14:paraId="0676E2E3" w14:textId="77777777" w:rsidR="00187AB1" w:rsidRPr="00701149" w:rsidRDefault="00187AB1" w:rsidP="00187AB1">
            <w:pPr>
              <w:pStyle w:val="afd"/>
              <w:numPr>
                <w:ilvl w:val="0"/>
                <w:numId w:val="10"/>
              </w:numPr>
              <w:spacing w:after="0" w:line="254" w:lineRule="auto"/>
              <w:rPr>
                <w:rFonts w:eastAsia="Calibri"/>
                <w:color w:val="000000" w:themeColor="text1"/>
                <w:sz w:val="21"/>
                <w:szCs w:val="21"/>
                <w:lang w:eastAsia="zh-CN"/>
              </w:rPr>
            </w:pPr>
            <w:r w:rsidRPr="00701149">
              <w:rPr>
                <w:rFonts w:eastAsia="Calibri"/>
                <w:color w:val="000000" w:themeColor="text1"/>
                <w:sz w:val="21"/>
                <w:szCs w:val="21"/>
              </w:rPr>
              <w:t xml:space="preserve">Select </w:t>
            </w:r>
            <w:r w:rsidRPr="00701149">
              <w:rPr>
                <w:rFonts w:eastAsia="Calibri" w:hint="eastAsia"/>
                <w:color w:val="000000" w:themeColor="text1"/>
                <w:sz w:val="21"/>
                <w:szCs w:val="21"/>
                <w:lang w:eastAsia="zh-CN"/>
              </w:rPr>
              <w:t>and refine one i</w:t>
            </w:r>
            <w:r w:rsidRPr="00701149">
              <w:rPr>
                <w:rFonts w:eastAsia="Calibri"/>
                <w:color w:val="000000" w:themeColor="text1"/>
                <w:sz w:val="21"/>
                <w:szCs w:val="21"/>
                <w:lang w:eastAsia="zh-CN"/>
              </w:rPr>
              <w:t>dea</w:t>
            </w:r>
            <w:r w:rsidRPr="00701149">
              <w:rPr>
                <w:rFonts w:eastAsia="Calibri"/>
                <w:color w:val="000000" w:themeColor="text1"/>
                <w:sz w:val="21"/>
                <w:szCs w:val="21"/>
              </w:rPr>
              <w:t xml:space="preserve"> for messaging design</w:t>
            </w:r>
            <w:r w:rsidRPr="00701149">
              <w:rPr>
                <w:rFonts w:eastAsia="Calibri"/>
                <w:color w:val="000000" w:themeColor="text1"/>
                <w:sz w:val="21"/>
                <w:szCs w:val="21"/>
                <w:lang w:eastAsia="zh-CN"/>
              </w:rPr>
              <w:t xml:space="preserve"> and respond to TRAFFIC comments to support organisational final clearance</w:t>
            </w:r>
          </w:p>
          <w:p w14:paraId="19EAC6A1" w14:textId="77777777" w:rsidR="00187AB1" w:rsidRPr="00701149" w:rsidRDefault="00187AB1" w:rsidP="00187AB1">
            <w:pPr>
              <w:pStyle w:val="afd"/>
              <w:numPr>
                <w:ilvl w:val="0"/>
                <w:numId w:val="10"/>
              </w:numPr>
              <w:spacing w:after="0" w:line="257" w:lineRule="auto"/>
              <w:jc w:val="both"/>
              <w:rPr>
                <w:rFonts w:eastAsia="Calibri"/>
                <w:color w:val="000000" w:themeColor="text1"/>
                <w:sz w:val="21"/>
                <w:szCs w:val="21"/>
              </w:rPr>
            </w:pPr>
            <w:r w:rsidRPr="00701149">
              <w:rPr>
                <w:rFonts w:eastAsia="Calibri"/>
                <w:color w:val="000000" w:themeColor="text1"/>
                <w:sz w:val="21"/>
                <w:szCs w:val="21"/>
              </w:rPr>
              <w:t xml:space="preserve">Design one </w:t>
            </w:r>
            <w:r w:rsidRPr="00701149">
              <w:rPr>
                <w:rFonts w:eastAsia="Calibri" w:hint="eastAsia"/>
                <w:color w:val="000000" w:themeColor="text1"/>
                <w:sz w:val="21"/>
                <w:szCs w:val="21"/>
                <w:lang w:eastAsia="zh-CN"/>
              </w:rPr>
              <w:t>visual campaign messaging target</w:t>
            </w:r>
            <w:r w:rsidRPr="00701149">
              <w:rPr>
                <w:rFonts w:eastAsia="Calibri"/>
                <w:color w:val="000000" w:themeColor="text1"/>
                <w:sz w:val="21"/>
                <w:szCs w:val="21"/>
                <w:lang w:eastAsia="zh-CN"/>
              </w:rPr>
              <w:t>ing</w:t>
            </w:r>
            <w:r w:rsidRPr="00701149">
              <w:rPr>
                <w:rFonts w:eastAsia="Calibri"/>
                <w:color w:val="000000" w:themeColor="text1"/>
                <w:sz w:val="21"/>
                <w:szCs w:val="21"/>
              </w:rPr>
              <w:t xml:space="preserve"> high-risk consumers of</w:t>
            </w:r>
            <w:r w:rsidRPr="00701149">
              <w:rPr>
                <w:rFonts w:hint="eastAsia"/>
                <w:color w:val="000000" w:themeColor="text1"/>
                <w:sz w:val="21"/>
                <w:szCs w:val="21"/>
              </w:rPr>
              <w:t xml:space="preserve"> protected</w:t>
            </w:r>
            <w:r w:rsidRPr="00701149">
              <w:rPr>
                <w:rFonts w:eastAsia="Calibri"/>
                <w:color w:val="000000" w:themeColor="text1"/>
                <w:sz w:val="21"/>
                <w:szCs w:val="21"/>
              </w:rPr>
              <w:t xml:space="preserve"> </w:t>
            </w:r>
            <w:r w:rsidRPr="00701149">
              <w:rPr>
                <w:rFonts w:hint="eastAsia"/>
                <w:lang w:eastAsia="zh-CN"/>
              </w:rPr>
              <w:t>songbird</w:t>
            </w:r>
            <w:r w:rsidRPr="00701149">
              <w:rPr>
                <w:rFonts w:hint="eastAsia"/>
              </w:rPr>
              <w:t xml:space="preserve"> </w:t>
            </w:r>
            <w:r w:rsidRPr="00701149">
              <w:rPr>
                <w:rFonts w:hint="eastAsia"/>
                <w:lang w:eastAsia="zh-CN"/>
              </w:rPr>
              <w:t>and</w:t>
            </w:r>
            <w:r w:rsidRPr="00701149">
              <w:rPr>
                <w:rFonts w:hint="eastAsia"/>
              </w:rPr>
              <w:t xml:space="preserve"> </w:t>
            </w:r>
            <w:r w:rsidRPr="00701149">
              <w:rPr>
                <w:rFonts w:eastAsia="Calibri"/>
              </w:rPr>
              <w:t>parrot</w:t>
            </w:r>
            <w:r w:rsidRPr="00701149">
              <w:rPr>
                <w:rFonts w:eastAsia="Calibri"/>
                <w:color w:val="000000" w:themeColor="text1"/>
                <w:sz w:val="21"/>
                <w:szCs w:val="21"/>
              </w:rPr>
              <w:t xml:space="preserve"> in China. </w:t>
            </w:r>
          </w:p>
          <w:p w14:paraId="5ED2CFC0" w14:textId="77777777" w:rsidR="00187AB1" w:rsidRPr="00701149" w:rsidRDefault="00187AB1" w:rsidP="00187AB1">
            <w:pPr>
              <w:pStyle w:val="afd"/>
              <w:numPr>
                <w:ilvl w:val="0"/>
                <w:numId w:val="10"/>
              </w:numPr>
              <w:spacing w:after="0" w:line="254" w:lineRule="auto"/>
            </w:pPr>
            <w:r w:rsidRPr="00701149">
              <w:rPr>
                <w:rFonts w:eastAsia="Calibri"/>
                <w:color w:val="000000" w:themeColor="text1"/>
                <w:sz w:val="21"/>
                <w:szCs w:val="21"/>
              </w:rPr>
              <w:t xml:space="preserve">Adjust, finalize, </w:t>
            </w:r>
            <w:r w:rsidRPr="00701149">
              <w:t>and provide source files for</w:t>
            </w:r>
            <w:r w:rsidRPr="00701149">
              <w:rPr>
                <w:rFonts w:eastAsia="Calibri"/>
                <w:color w:val="000000" w:themeColor="text1"/>
                <w:sz w:val="21"/>
                <w:szCs w:val="21"/>
              </w:rPr>
              <w:t xml:space="preserve"> campaign materials for roll-out according to the findings of the pre-test. The pre-test will be conducted by TRAFFIC China or its partners</w:t>
            </w:r>
          </w:p>
          <w:p w14:paraId="5878DA9B" w14:textId="77777777" w:rsidR="00187AB1" w:rsidRPr="00701149" w:rsidRDefault="00187AB1" w:rsidP="00187AB1">
            <w:pPr>
              <w:pStyle w:val="afd"/>
              <w:numPr>
                <w:ilvl w:val="0"/>
                <w:numId w:val="10"/>
              </w:numPr>
              <w:spacing w:after="0" w:line="254" w:lineRule="auto"/>
            </w:pPr>
            <w:r w:rsidRPr="00701149">
              <w:rPr>
                <w:rFonts w:hint="eastAsia"/>
                <w:lang w:eastAsia="zh-CN"/>
              </w:rPr>
              <w:t>B</w:t>
            </w:r>
            <w:r w:rsidRPr="00701149">
              <w:t xml:space="preserve">udget </w:t>
            </w:r>
          </w:p>
          <w:p w14:paraId="2942A2BC" w14:textId="63005745" w:rsidR="00187AB1" w:rsidRPr="00701149" w:rsidRDefault="00187AB1" w:rsidP="0088328D">
            <w:pPr>
              <w:pStyle w:val="afd"/>
              <w:numPr>
                <w:ilvl w:val="0"/>
                <w:numId w:val="10"/>
              </w:numPr>
              <w:spacing w:after="0" w:line="254" w:lineRule="auto"/>
            </w:pPr>
            <w:r w:rsidRPr="00701149">
              <w:rPr>
                <w:rFonts w:hint="eastAsia"/>
                <w:lang w:eastAsia="zh-CN"/>
              </w:rPr>
              <w:t>T</w:t>
            </w:r>
            <w:r w:rsidRPr="00701149">
              <w:t xml:space="preserve">imeliness </w:t>
            </w:r>
          </w:p>
        </w:tc>
      </w:tr>
      <w:tr w:rsidR="00187AB1" w:rsidRPr="00701149" w14:paraId="3885E77E" w14:textId="77777777" w:rsidTr="0088328D">
        <w:trPr>
          <w:trHeight w:val="1984"/>
        </w:trPr>
        <w:tc>
          <w:tcPr>
            <w:tcW w:w="2689" w:type="dxa"/>
            <w:tcBorders>
              <w:top w:val="single" w:sz="4" w:space="0" w:color="auto"/>
              <w:left w:val="single" w:sz="4" w:space="0" w:color="auto"/>
              <w:bottom w:val="single" w:sz="4" w:space="0" w:color="auto"/>
              <w:right w:val="single" w:sz="4" w:space="0" w:color="auto"/>
            </w:tcBorders>
            <w:hideMark/>
          </w:tcPr>
          <w:p w14:paraId="034D0176" w14:textId="77777777" w:rsidR="00187AB1" w:rsidRPr="00701149" w:rsidRDefault="00187AB1" w:rsidP="00E5632B">
            <w:r w:rsidRPr="00701149">
              <w:t>TRAFFIC Responsibilities</w:t>
            </w:r>
          </w:p>
        </w:tc>
        <w:tc>
          <w:tcPr>
            <w:tcW w:w="10261" w:type="dxa"/>
            <w:tcBorders>
              <w:top w:val="single" w:sz="4" w:space="0" w:color="auto"/>
              <w:left w:val="single" w:sz="4" w:space="0" w:color="auto"/>
              <w:bottom w:val="single" w:sz="4" w:space="0" w:color="auto"/>
              <w:right w:val="single" w:sz="4" w:space="0" w:color="auto"/>
            </w:tcBorders>
          </w:tcPr>
          <w:p w14:paraId="3C3DC5F0" w14:textId="77777777" w:rsidR="00187AB1" w:rsidRPr="00701149" w:rsidRDefault="00187AB1" w:rsidP="00E5632B">
            <w:pPr>
              <w:spacing w:line="254" w:lineRule="auto"/>
            </w:pPr>
            <w:r w:rsidRPr="00701149">
              <w:t>TRAFFIC to provide:</w:t>
            </w:r>
          </w:p>
          <w:p w14:paraId="28DF5944" w14:textId="77777777" w:rsidR="00187AB1" w:rsidRPr="00701149" w:rsidRDefault="00187AB1" w:rsidP="00187AB1">
            <w:pPr>
              <w:pStyle w:val="afd"/>
              <w:numPr>
                <w:ilvl w:val="0"/>
                <w:numId w:val="32"/>
              </w:numPr>
              <w:spacing w:after="0" w:line="254" w:lineRule="auto"/>
            </w:pPr>
            <w:r w:rsidRPr="00701149">
              <w:rPr>
                <w:rFonts w:hint="eastAsia"/>
                <w:lang w:eastAsia="zh-CN"/>
              </w:rPr>
              <w:t>B</w:t>
            </w:r>
            <w:r w:rsidRPr="00701149">
              <w:t>ackground information</w:t>
            </w:r>
          </w:p>
          <w:p w14:paraId="1B703E5A" w14:textId="77777777" w:rsidR="00187AB1" w:rsidRPr="00701149" w:rsidRDefault="00187AB1" w:rsidP="00187AB1">
            <w:pPr>
              <w:pStyle w:val="afd"/>
              <w:numPr>
                <w:ilvl w:val="0"/>
                <w:numId w:val="32"/>
              </w:numPr>
              <w:spacing w:after="0" w:line="254" w:lineRule="auto"/>
            </w:pPr>
            <w:r w:rsidRPr="00701149">
              <w:t xml:space="preserve">Review and feedback on outputs, including </w:t>
            </w:r>
            <w:r w:rsidRPr="00701149">
              <w:rPr>
                <w:rFonts w:eastAsia="Calibri"/>
              </w:rPr>
              <w:t>the detailed plan, visual ideas, recommendations of media delivery channels and effectiveness evaluation</w:t>
            </w:r>
          </w:p>
          <w:p w14:paraId="0374F273" w14:textId="308113B6" w:rsidR="00187AB1" w:rsidRPr="00701149" w:rsidRDefault="00187AB1" w:rsidP="00E5632B">
            <w:pPr>
              <w:pStyle w:val="afd"/>
              <w:numPr>
                <w:ilvl w:val="0"/>
                <w:numId w:val="32"/>
              </w:numPr>
              <w:spacing w:after="0" w:line="254" w:lineRule="auto"/>
            </w:pPr>
            <w:r w:rsidRPr="00701149">
              <w:t>Final sign-off on completed outputs</w:t>
            </w:r>
          </w:p>
        </w:tc>
      </w:tr>
    </w:tbl>
    <w:p w14:paraId="2D48DEE9" w14:textId="77777777" w:rsidR="00775B29" w:rsidRPr="00701149" w:rsidRDefault="00775B29" w:rsidP="00187AB1">
      <w:pPr>
        <w:spacing w:line="256" w:lineRule="auto"/>
        <w:rPr>
          <w:rFonts w:hAnsiTheme="minorHAnsi" w:cstheme="minorHAnsi"/>
          <w:b/>
          <w:bCs/>
          <w:lang w:eastAsia="zh-CN"/>
        </w:rPr>
      </w:pPr>
    </w:p>
    <w:p w14:paraId="5F9C6B9B" w14:textId="77777777" w:rsidR="00775B29" w:rsidRPr="00701149" w:rsidRDefault="00162DC5">
      <w:pPr>
        <w:pStyle w:val="2"/>
        <w:numPr>
          <w:ilvl w:val="0"/>
          <w:numId w:val="9"/>
        </w:numPr>
        <w:rPr>
          <w:rFonts w:asciiTheme="minorHAnsi" w:hAnsiTheme="minorHAnsi" w:cstheme="minorHAnsi"/>
          <w:sz w:val="22"/>
          <w:szCs w:val="22"/>
        </w:rPr>
      </w:pPr>
      <w:bookmarkStart w:id="47" w:name="_Toc208244149"/>
      <w:r w:rsidRPr="00701149">
        <w:rPr>
          <w:rFonts w:asciiTheme="minorHAnsi" w:hAnsiTheme="minorHAnsi" w:cstheme="minorHAnsi"/>
          <w:sz w:val="22"/>
          <w:szCs w:val="22"/>
        </w:rPr>
        <w:t>Deliverables and Timeframe</w:t>
      </w:r>
      <w:bookmarkEnd w:id="47"/>
    </w:p>
    <w:p w14:paraId="0ED906C8" w14:textId="77777777" w:rsidR="00775B29" w:rsidRPr="00701149" w:rsidRDefault="00162DC5">
      <w:pPr>
        <w:rPr>
          <w:rFonts w:hAnsiTheme="minorHAnsi" w:cstheme="minorHAnsi"/>
        </w:rPr>
      </w:pPr>
      <w:r w:rsidRPr="00701149">
        <w:rPr>
          <w:rFonts w:hAnsiTheme="minorHAnsi" w:cstheme="minorHAnsi"/>
        </w:rPr>
        <w:t>The requirements for the delivery of the Scope of Work are detailed in Table A.1 and reflected in ‘Template 4 Financial Offer and Budget’.  Changes to the estimated timeframes and costs should be accompanied by a justification.</w:t>
      </w:r>
    </w:p>
    <w:p w14:paraId="22292497" w14:textId="37EE7617" w:rsidR="0088328D" w:rsidRPr="00701149" w:rsidRDefault="00162DC5" w:rsidP="0088328D">
      <w:pPr>
        <w:rPr>
          <w:rFonts w:hAnsiTheme="minorHAnsi" w:cstheme="minorHAnsi"/>
          <w:b/>
          <w:bCs/>
          <w:lang w:eastAsia="zh-CN"/>
        </w:rPr>
      </w:pPr>
      <w:r w:rsidRPr="00701149">
        <w:rPr>
          <w:rFonts w:hAnsiTheme="minorHAnsi" w:cstheme="minorHAnsi"/>
          <w:b/>
          <w:bCs/>
        </w:rPr>
        <w:t xml:space="preserve">Table A.1: </w:t>
      </w:r>
      <w:r w:rsidRPr="00701149">
        <w:rPr>
          <w:rFonts w:hAnsiTheme="minorHAnsi" w:cstheme="minorHAnsi"/>
          <w:b/>
          <w:bCs/>
        </w:rPr>
        <w:tab/>
        <w:t>Requirements for D</w:t>
      </w:r>
      <w:r w:rsidR="00AE55DB" w:rsidRPr="00701149">
        <w:rPr>
          <w:rFonts w:hAnsiTheme="minorHAnsi" w:cstheme="minorHAnsi"/>
          <w:b/>
          <w:bCs/>
        </w:rPr>
        <w:t xml:space="preserve">elivery </w:t>
      </w:r>
      <w:r w:rsidRPr="00701149">
        <w:rPr>
          <w:rFonts w:hAnsiTheme="minorHAnsi" w:cstheme="minorHAnsi"/>
          <w:b/>
          <w:bCs/>
        </w:rPr>
        <w:t>of Scope of Work</w:t>
      </w:r>
    </w:p>
    <w:tbl>
      <w:tblPr>
        <w:tblStyle w:val="af6"/>
        <w:tblW w:w="9629" w:type="dxa"/>
        <w:tblLayout w:type="fixed"/>
        <w:tblLook w:val="04A0" w:firstRow="1" w:lastRow="0" w:firstColumn="1" w:lastColumn="0" w:noHBand="0" w:noVBand="1"/>
      </w:tblPr>
      <w:tblGrid>
        <w:gridCol w:w="1266"/>
        <w:gridCol w:w="3260"/>
        <w:gridCol w:w="1701"/>
        <w:gridCol w:w="1701"/>
        <w:gridCol w:w="1701"/>
      </w:tblGrid>
      <w:tr w:rsidR="0088328D" w:rsidRPr="00701149" w14:paraId="7E031098" w14:textId="77777777" w:rsidTr="0088328D">
        <w:trPr>
          <w:trHeight w:val="255"/>
        </w:trPr>
        <w:tc>
          <w:tcPr>
            <w:tcW w:w="1266" w:type="dxa"/>
            <w:tcBorders>
              <w:top w:val="single" w:sz="8" w:space="0" w:color="auto"/>
              <w:left w:val="single" w:sz="8" w:space="0" w:color="auto"/>
              <w:bottom w:val="nil"/>
              <w:right w:val="single" w:sz="8" w:space="0" w:color="auto"/>
            </w:tcBorders>
            <w:tcMar>
              <w:left w:w="108" w:type="dxa"/>
              <w:right w:w="108" w:type="dxa"/>
            </w:tcMar>
          </w:tcPr>
          <w:p w14:paraId="4261C0E4" w14:textId="77777777" w:rsidR="0088328D" w:rsidRPr="00701149" w:rsidRDefault="0088328D" w:rsidP="00E5632B">
            <w:pPr>
              <w:rPr>
                <w:rFonts w:eastAsia="Calibri"/>
                <w:b/>
                <w:bCs/>
                <w:sz w:val="20"/>
                <w:szCs w:val="20"/>
              </w:rPr>
            </w:pPr>
          </w:p>
        </w:tc>
        <w:tc>
          <w:tcPr>
            <w:tcW w:w="326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31C3B2" w14:textId="77777777" w:rsidR="0088328D" w:rsidRPr="00701149" w:rsidRDefault="0088328D" w:rsidP="00E5632B">
            <w:pPr>
              <w:jc w:val="center"/>
              <w:rPr>
                <w:sz w:val="20"/>
                <w:szCs w:val="20"/>
              </w:rPr>
            </w:pPr>
            <w:r w:rsidRPr="00701149">
              <w:rPr>
                <w:rFonts w:eastAsia="Calibri"/>
                <w:b/>
                <w:bCs/>
                <w:sz w:val="20"/>
                <w:szCs w:val="20"/>
              </w:rPr>
              <w:t>Service</w:t>
            </w:r>
          </w:p>
          <w:p w14:paraId="7F2D4778" w14:textId="77777777" w:rsidR="0088328D" w:rsidRPr="00701149" w:rsidRDefault="0088328D" w:rsidP="00E5632B">
            <w:pPr>
              <w:jc w:val="center"/>
              <w:rPr>
                <w:sz w:val="20"/>
                <w:szCs w:val="20"/>
              </w:rPr>
            </w:pPr>
            <w:r w:rsidRPr="00701149">
              <w:rPr>
                <w:rFonts w:eastAsia="Calibri"/>
                <w:b/>
                <w:bCs/>
                <w:sz w:val="20"/>
                <w:szCs w:val="20"/>
              </w:rPr>
              <w:t>(B)</w:t>
            </w:r>
          </w:p>
        </w:tc>
        <w:tc>
          <w:tcPr>
            <w:tcW w:w="1701"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1BD590" w14:textId="77777777" w:rsidR="0088328D" w:rsidRPr="00701149" w:rsidRDefault="0088328D" w:rsidP="00E5632B">
            <w:pPr>
              <w:jc w:val="center"/>
              <w:rPr>
                <w:sz w:val="20"/>
                <w:szCs w:val="20"/>
              </w:rPr>
            </w:pPr>
            <w:r w:rsidRPr="00701149">
              <w:rPr>
                <w:rFonts w:eastAsia="Calibri"/>
                <w:b/>
                <w:bCs/>
                <w:sz w:val="20"/>
                <w:szCs w:val="20"/>
              </w:rPr>
              <w:t>Duration (timeframe)</w:t>
            </w:r>
          </w:p>
          <w:p w14:paraId="51DC984E" w14:textId="77777777" w:rsidR="0088328D" w:rsidRPr="00701149" w:rsidRDefault="0088328D" w:rsidP="00E5632B">
            <w:pPr>
              <w:jc w:val="center"/>
              <w:rPr>
                <w:sz w:val="20"/>
                <w:szCs w:val="20"/>
              </w:rPr>
            </w:pPr>
            <w:r w:rsidRPr="00701149">
              <w:rPr>
                <w:rFonts w:eastAsia="Calibri"/>
                <w:b/>
                <w:bCs/>
                <w:sz w:val="20"/>
                <w:szCs w:val="20"/>
              </w:rPr>
              <w:t>(C)</w:t>
            </w:r>
          </w:p>
        </w:tc>
        <w:tc>
          <w:tcPr>
            <w:tcW w:w="1701"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CBBB82" w14:textId="77777777" w:rsidR="0088328D" w:rsidRPr="00701149" w:rsidRDefault="0088328D" w:rsidP="00E5632B">
            <w:pPr>
              <w:jc w:val="center"/>
              <w:rPr>
                <w:sz w:val="20"/>
                <w:szCs w:val="20"/>
              </w:rPr>
            </w:pPr>
            <w:r w:rsidRPr="00701149">
              <w:rPr>
                <w:rFonts w:eastAsia="Calibri"/>
                <w:b/>
                <w:bCs/>
                <w:sz w:val="20"/>
                <w:szCs w:val="20"/>
              </w:rPr>
              <w:t>Estimated costs of work (CNY)</w:t>
            </w:r>
          </w:p>
          <w:p w14:paraId="20E53588" w14:textId="77777777" w:rsidR="0088328D" w:rsidRPr="00701149" w:rsidRDefault="0088328D" w:rsidP="00E5632B">
            <w:pPr>
              <w:jc w:val="center"/>
              <w:rPr>
                <w:sz w:val="20"/>
                <w:szCs w:val="20"/>
              </w:rPr>
            </w:pPr>
            <w:r w:rsidRPr="00701149">
              <w:rPr>
                <w:rFonts w:eastAsia="Calibri"/>
                <w:b/>
                <w:bCs/>
                <w:sz w:val="20"/>
                <w:szCs w:val="20"/>
              </w:rPr>
              <w:t>(D)</w:t>
            </w:r>
          </w:p>
        </w:tc>
        <w:tc>
          <w:tcPr>
            <w:tcW w:w="1701"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436AF1" w14:textId="77777777" w:rsidR="0088328D" w:rsidRPr="00701149" w:rsidRDefault="0088328D" w:rsidP="00E5632B">
            <w:pPr>
              <w:jc w:val="center"/>
              <w:rPr>
                <w:sz w:val="20"/>
                <w:szCs w:val="20"/>
              </w:rPr>
            </w:pPr>
            <w:r w:rsidRPr="00701149">
              <w:rPr>
                <w:rFonts w:eastAsia="Calibri"/>
                <w:b/>
                <w:bCs/>
                <w:sz w:val="20"/>
                <w:szCs w:val="20"/>
              </w:rPr>
              <w:t>TOTAL</w:t>
            </w:r>
          </w:p>
          <w:p w14:paraId="796A4C6E" w14:textId="77777777" w:rsidR="0088328D" w:rsidRPr="00701149" w:rsidRDefault="0088328D" w:rsidP="00E5632B">
            <w:pPr>
              <w:jc w:val="center"/>
              <w:rPr>
                <w:sz w:val="20"/>
                <w:szCs w:val="20"/>
              </w:rPr>
            </w:pPr>
            <w:r w:rsidRPr="00701149">
              <w:rPr>
                <w:rFonts w:eastAsia="Calibri"/>
                <w:b/>
                <w:bCs/>
                <w:sz w:val="20"/>
                <w:szCs w:val="20"/>
              </w:rPr>
              <w:t>(E)</w:t>
            </w:r>
          </w:p>
        </w:tc>
      </w:tr>
      <w:tr w:rsidR="0088328D" w:rsidRPr="00701149" w14:paraId="0BD211EF" w14:textId="77777777" w:rsidTr="0088328D">
        <w:trPr>
          <w:trHeight w:val="270"/>
        </w:trPr>
        <w:tc>
          <w:tcPr>
            <w:tcW w:w="1266" w:type="dxa"/>
            <w:tcBorders>
              <w:top w:val="nil"/>
              <w:left w:val="single" w:sz="8" w:space="0" w:color="auto"/>
              <w:bottom w:val="nil"/>
              <w:right w:val="single" w:sz="8" w:space="0" w:color="auto"/>
            </w:tcBorders>
            <w:tcMar>
              <w:left w:w="108" w:type="dxa"/>
              <w:right w:w="108" w:type="dxa"/>
            </w:tcMar>
          </w:tcPr>
          <w:p w14:paraId="56A08224" w14:textId="77777777" w:rsidR="0088328D" w:rsidRPr="00701149" w:rsidRDefault="0088328D" w:rsidP="00E5632B">
            <w:pPr>
              <w:rPr>
                <w:sz w:val="20"/>
                <w:szCs w:val="20"/>
              </w:rPr>
            </w:pPr>
            <w:r w:rsidRPr="00701149">
              <w:rPr>
                <w:rFonts w:eastAsia="Calibri"/>
                <w:b/>
                <w:bCs/>
                <w:sz w:val="20"/>
                <w:szCs w:val="20"/>
              </w:rPr>
              <w:t>Bid Item No.</w:t>
            </w:r>
          </w:p>
        </w:tc>
        <w:tc>
          <w:tcPr>
            <w:tcW w:w="3260" w:type="dxa"/>
            <w:vMerge/>
            <w:vAlign w:val="center"/>
          </w:tcPr>
          <w:p w14:paraId="66AD80B5" w14:textId="77777777" w:rsidR="0088328D" w:rsidRPr="00701149" w:rsidRDefault="0088328D" w:rsidP="00E5632B">
            <w:pPr>
              <w:rPr>
                <w:sz w:val="20"/>
                <w:szCs w:val="20"/>
              </w:rPr>
            </w:pPr>
          </w:p>
        </w:tc>
        <w:tc>
          <w:tcPr>
            <w:tcW w:w="1701" w:type="dxa"/>
            <w:vMerge/>
            <w:vAlign w:val="center"/>
          </w:tcPr>
          <w:p w14:paraId="292F9398" w14:textId="77777777" w:rsidR="0088328D" w:rsidRPr="00701149" w:rsidRDefault="0088328D" w:rsidP="00E5632B">
            <w:pPr>
              <w:rPr>
                <w:sz w:val="20"/>
                <w:szCs w:val="20"/>
              </w:rPr>
            </w:pPr>
          </w:p>
        </w:tc>
        <w:tc>
          <w:tcPr>
            <w:tcW w:w="1701" w:type="dxa"/>
            <w:vMerge/>
            <w:vAlign w:val="center"/>
          </w:tcPr>
          <w:p w14:paraId="213E0104" w14:textId="77777777" w:rsidR="0088328D" w:rsidRPr="00701149" w:rsidRDefault="0088328D" w:rsidP="00E5632B">
            <w:pPr>
              <w:rPr>
                <w:sz w:val="20"/>
                <w:szCs w:val="20"/>
              </w:rPr>
            </w:pPr>
          </w:p>
        </w:tc>
        <w:tc>
          <w:tcPr>
            <w:tcW w:w="1701" w:type="dxa"/>
            <w:vMerge/>
            <w:vAlign w:val="center"/>
          </w:tcPr>
          <w:p w14:paraId="62B9C547" w14:textId="77777777" w:rsidR="0088328D" w:rsidRPr="00701149" w:rsidRDefault="0088328D" w:rsidP="00E5632B">
            <w:pPr>
              <w:rPr>
                <w:sz w:val="20"/>
                <w:szCs w:val="20"/>
              </w:rPr>
            </w:pPr>
          </w:p>
        </w:tc>
      </w:tr>
      <w:tr w:rsidR="0088328D" w:rsidRPr="00701149" w14:paraId="58F51CDC" w14:textId="77777777" w:rsidTr="0088328D">
        <w:trPr>
          <w:trHeight w:val="270"/>
        </w:trPr>
        <w:tc>
          <w:tcPr>
            <w:tcW w:w="1266" w:type="dxa"/>
            <w:tcBorders>
              <w:top w:val="nil"/>
              <w:left w:val="single" w:sz="8" w:space="0" w:color="auto"/>
              <w:bottom w:val="single" w:sz="8" w:space="0" w:color="auto"/>
              <w:right w:val="single" w:sz="8" w:space="0" w:color="auto"/>
            </w:tcBorders>
            <w:tcMar>
              <w:left w:w="108" w:type="dxa"/>
              <w:right w:w="108" w:type="dxa"/>
            </w:tcMar>
          </w:tcPr>
          <w:p w14:paraId="1506A8D6" w14:textId="77777777" w:rsidR="0088328D" w:rsidRPr="00701149" w:rsidRDefault="0088328D" w:rsidP="00E5632B">
            <w:pPr>
              <w:jc w:val="center"/>
              <w:rPr>
                <w:sz w:val="20"/>
                <w:szCs w:val="20"/>
              </w:rPr>
            </w:pPr>
            <w:r w:rsidRPr="00701149">
              <w:rPr>
                <w:rFonts w:eastAsia="Calibri"/>
                <w:b/>
                <w:bCs/>
                <w:sz w:val="20"/>
                <w:szCs w:val="20"/>
              </w:rPr>
              <w:t>(A)</w:t>
            </w:r>
          </w:p>
        </w:tc>
        <w:tc>
          <w:tcPr>
            <w:tcW w:w="3260" w:type="dxa"/>
            <w:vMerge/>
            <w:vAlign w:val="center"/>
          </w:tcPr>
          <w:p w14:paraId="3B87D742" w14:textId="77777777" w:rsidR="0088328D" w:rsidRPr="00701149" w:rsidRDefault="0088328D" w:rsidP="00E5632B">
            <w:pPr>
              <w:rPr>
                <w:sz w:val="20"/>
                <w:szCs w:val="20"/>
              </w:rPr>
            </w:pPr>
          </w:p>
        </w:tc>
        <w:tc>
          <w:tcPr>
            <w:tcW w:w="1701" w:type="dxa"/>
            <w:vMerge/>
            <w:vAlign w:val="center"/>
          </w:tcPr>
          <w:p w14:paraId="6559DDAF" w14:textId="77777777" w:rsidR="0088328D" w:rsidRPr="00701149" w:rsidRDefault="0088328D" w:rsidP="00E5632B">
            <w:pPr>
              <w:rPr>
                <w:sz w:val="20"/>
                <w:szCs w:val="20"/>
              </w:rPr>
            </w:pPr>
          </w:p>
        </w:tc>
        <w:tc>
          <w:tcPr>
            <w:tcW w:w="1701" w:type="dxa"/>
            <w:vMerge/>
            <w:vAlign w:val="center"/>
          </w:tcPr>
          <w:p w14:paraId="439A7331" w14:textId="77777777" w:rsidR="0088328D" w:rsidRPr="00701149" w:rsidRDefault="0088328D" w:rsidP="00E5632B">
            <w:pPr>
              <w:rPr>
                <w:sz w:val="20"/>
                <w:szCs w:val="20"/>
              </w:rPr>
            </w:pPr>
          </w:p>
        </w:tc>
        <w:tc>
          <w:tcPr>
            <w:tcW w:w="1701" w:type="dxa"/>
            <w:vMerge/>
            <w:vAlign w:val="center"/>
          </w:tcPr>
          <w:p w14:paraId="1741F8DE" w14:textId="77777777" w:rsidR="0088328D" w:rsidRPr="00701149" w:rsidRDefault="0088328D" w:rsidP="00E5632B">
            <w:pPr>
              <w:rPr>
                <w:sz w:val="20"/>
                <w:szCs w:val="20"/>
              </w:rPr>
            </w:pPr>
          </w:p>
        </w:tc>
      </w:tr>
      <w:tr w:rsidR="0088328D" w:rsidRPr="00701149" w14:paraId="1A482D6E"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4E611750" w14:textId="77777777" w:rsidR="0088328D" w:rsidRPr="00701149" w:rsidRDefault="0088328D" w:rsidP="0088328D">
            <w:pPr>
              <w:jc w:val="center"/>
            </w:pPr>
            <w:r w:rsidRPr="00701149">
              <w:rPr>
                <w:rFonts w:eastAsia="Calibri"/>
                <w:b/>
                <w:bCs/>
                <w:sz w:val="19"/>
                <w:szCs w:val="19"/>
              </w:rPr>
              <w:t>1.0</w:t>
            </w:r>
          </w:p>
        </w:tc>
        <w:tc>
          <w:tcPr>
            <w:tcW w:w="3260" w:type="dxa"/>
            <w:tcBorders>
              <w:top w:val="nil"/>
              <w:left w:val="single" w:sz="8" w:space="0" w:color="auto"/>
              <w:bottom w:val="single" w:sz="8" w:space="0" w:color="auto"/>
              <w:right w:val="single" w:sz="8" w:space="0" w:color="auto"/>
            </w:tcBorders>
            <w:tcMar>
              <w:left w:w="108" w:type="dxa"/>
              <w:right w:w="108" w:type="dxa"/>
            </w:tcMar>
          </w:tcPr>
          <w:p w14:paraId="7DC82768" w14:textId="77777777" w:rsidR="0088328D" w:rsidRPr="00701149" w:rsidRDefault="0088328D" w:rsidP="00E5632B">
            <w:r w:rsidRPr="00701149">
              <w:t>Prepare a detailed plan for message design</w:t>
            </w:r>
            <w:r w:rsidRPr="00701149">
              <w:rPr>
                <w:rFonts w:hint="eastAsia"/>
                <w:lang w:eastAsia="zh-CN"/>
              </w:rPr>
              <w:t>.</w:t>
            </w:r>
            <w:r w:rsidRPr="00701149">
              <w:t xml:space="preserve"> </w:t>
            </w:r>
          </w:p>
        </w:tc>
        <w:tc>
          <w:tcPr>
            <w:tcW w:w="1701" w:type="dxa"/>
            <w:vMerge w:val="restart"/>
            <w:tcBorders>
              <w:top w:val="nil"/>
              <w:left w:val="single" w:sz="8" w:space="0" w:color="auto"/>
              <w:bottom w:val="single" w:sz="8" w:space="0" w:color="auto"/>
              <w:right w:val="single" w:sz="8" w:space="0" w:color="auto"/>
            </w:tcBorders>
            <w:tcMar>
              <w:left w:w="108" w:type="dxa"/>
              <w:right w:w="108" w:type="dxa"/>
            </w:tcMar>
          </w:tcPr>
          <w:p w14:paraId="029CCEB3" w14:textId="77777777" w:rsidR="0088328D" w:rsidRPr="00701149" w:rsidRDefault="0088328D" w:rsidP="00E5632B">
            <w:pPr>
              <w:rPr>
                <w:sz w:val="21"/>
                <w:szCs w:val="21"/>
              </w:rPr>
            </w:pPr>
            <w:r w:rsidRPr="00701149">
              <w:rPr>
                <w:sz w:val="21"/>
                <w:szCs w:val="21"/>
              </w:rPr>
              <w:t xml:space="preserve">12-16 weeks </w:t>
            </w:r>
            <w:r w:rsidRPr="00701149">
              <w:rPr>
                <w:rFonts w:hint="eastAsia"/>
                <w:sz w:val="21"/>
                <w:szCs w:val="21"/>
              </w:rPr>
              <w:t>(</w:t>
            </w:r>
            <w:r w:rsidRPr="00701149">
              <w:rPr>
                <w:sz w:val="21"/>
                <w:szCs w:val="21"/>
              </w:rPr>
              <w:t>3-4 months)</w:t>
            </w:r>
          </w:p>
        </w:tc>
        <w:tc>
          <w:tcPr>
            <w:tcW w:w="1701" w:type="dxa"/>
            <w:vMerge w:val="restart"/>
            <w:tcBorders>
              <w:top w:val="nil"/>
              <w:left w:val="single" w:sz="8" w:space="0" w:color="auto"/>
              <w:bottom w:val="single" w:sz="8" w:space="0" w:color="auto"/>
              <w:right w:val="single" w:sz="8" w:space="0" w:color="auto"/>
            </w:tcBorders>
            <w:tcMar>
              <w:left w:w="108" w:type="dxa"/>
              <w:right w:w="108" w:type="dxa"/>
            </w:tcMar>
          </w:tcPr>
          <w:p w14:paraId="54B25DB3" w14:textId="06C2D36D" w:rsidR="0088328D" w:rsidRPr="00701149" w:rsidRDefault="0088328D" w:rsidP="00E5632B">
            <w:pPr>
              <w:rPr>
                <w:sz w:val="21"/>
                <w:szCs w:val="21"/>
              </w:rPr>
            </w:pPr>
            <w:r w:rsidRPr="00701149">
              <w:rPr>
                <w:sz w:val="21"/>
                <w:szCs w:val="21"/>
              </w:rPr>
              <w:t>Cap</w:t>
            </w:r>
            <w:r w:rsidRPr="00701149">
              <w:rPr>
                <w:rFonts w:hint="eastAsia"/>
                <w:sz w:val="21"/>
                <w:szCs w:val="21"/>
                <w:lang w:eastAsia="zh-CN"/>
              </w:rPr>
              <w:t xml:space="preserve">: </w:t>
            </w:r>
            <w:r w:rsidRPr="00701149">
              <w:rPr>
                <w:sz w:val="21"/>
                <w:szCs w:val="21"/>
              </w:rPr>
              <w:t xml:space="preserve">CNY </w:t>
            </w:r>
            <w:r w:rsidRPr="00701149">
              <w:rPr>
                <w:rFonts w:hint="eastAsia"/>
                <w:sz w:val="21"/>
                <w:szCs w:val="21"/>
              </w:rPr>
              <w:t>249</w:t>
            </w:r>
            <w:r w:rsidRPr="00701149">
              <w:rPr>
                <w:sz w:val="21"/>
                <w:szCs w:val="21"/>
              </w:rPr>
              <w:t xml:space="preserve">,000 to </w:t>
            </w:r>
            <w:r w:rsidRPr="00701149">
              <w:rPr>
                <w:sz w:val="21"/>
                <w:szCs w:val="21"/>
              </w:rPr>
              <w:lastRenderedPageBreak/>
              <w:t>deliver all outputs in column B</w:t>
            </w:r>
            <w:r w:rsidRPr="00701149">
              <w:rPr>
                <w:sz w:val="21"/>
                <w:szCs w:val="21"/>
                <w:vertAlign w:val="superscript"/>
              </w:rPr>
              <w:t>1</w:t>
            </w:r>
          </w:p>
          <w:p w14:paraId="59C19078" w14:textId="77777777" w:rsidR="0088328D" w:rsidRPr="00701149" w:rsidRDefault="0088328D" w:rsidP="00E5632B">
            <w:pPr>
              <w:rPr>
                <w:sz w:val="21"/>
                <w:szCs w:val="21"/>
              </w:rPr>
            </w:pPr>
            <w:r w:rsidRPr="00701149">
              <w:rPr>
                <w:sz w:val="21"/>
                <w:szCs w:val="21"/>
              </w:rPr>
              <w:t xml:space="preserve"> </w:t>
            </w:r>
          </w:p>
        </w:tc>
        <w:tc>
          <w:tcPr>
            <w:tcW w:w="1701" w:type="dxa"/>
            <w:vMerge w:val="restart"/>
            <w:tcBorders>
              <w:top w:val="nil"/>
              <w:left w:val="single" w:sz="8" w:space="0" w:color="auto"/>
              <w:bottom w:val="single" w:sz="8" w:space="0" w:color="auto"/>
              <w:right w:val="single" w:sz="8" w:space="0" w:color="auto"/>
            </w:tcBorders>
            <w:tcMar>
              <w:left w:w="108" w:type="dxa"/>
              <w:right w:w="108" w:type="dxa"/>
            </w:tcMar>
          </w:tcPr>
          <w:p w14:paraId="71D02069" w14:textId="515C5093" w:rsidR="0088328D" w:rsidRPr="00701149" w:rsidRDefault="0088328D" w:rsidP="00E5632B">
            <w:pPr>
              <w:rPr>
                <w:sz w:val="21"/>
                <w:szCs w:val="21"/>
              </w:rPr>
            </w:pPr>
            <w:r w:rsidRPr="00701149">
              <w:rPr>
                <w:sz w:val="21"/>
                <w:szCs w:val="21"/>
              </w:rPr>
              <w:lastRenderedPageBreak/>
              <w:t>Cap</w:t>
            </w:r>
            <w:r w:rsidRPr="00701149">
              <w:rPr>
                <w:rFonts w:hint="eastAsia"/>
                <w:sz w:val="21"/>
                <w:szCs w:val="21"/>
                <w:lang w:eastAsia="zh-CN"/>
              </w:rPr>
              <w:t xml:space="preserve">: </w:t>
            </w:r>
            <w:r w:rsidRPr="00701149">
              <w:rPr>
                <w:sz w:val="21"/>
                <w:szCs w:val="21"/>
              </w:rPr>
              <w:t xml:space="preserve">CNY </w:t>
            </w:r>
            <w:r w:rsidRPr="00701149">
              <w:rPr>
                <w:rFonts w:hint="eastAsia"/>
                <w:sz w:val="21"/>
                <w:szCs w:val="21"/>
              </w:rPr>
              <w:t>249</w:t>
            </w:r>
            <w:r w:rsidRPr="00701149">
              <w:rPr>
                <w:sz w:val="21"/>
                <w:szCs w:val="21"/>
              </w:rPr>
              <w:t xml:space="preserve">,000 to </w:t>
            </w:r>
            <w:r w:rsidRPr="00701149">
              <w:rPr>
                <w:sz w:val="21"/>
                <w:szCs w:val="21"/>
              </w:rPr>
              <w:lastRenderedPageBreak/>
              <w:t>deliver all outputs in column B</w:t>
            </w:r>
            <w:r w:rsidRPr="00701149">
              <w:rPr>
                <w:sz w:val="21"/>
                <w:szCs w:val="21"/>
                <w:vertAlign w:val="superscript"/>
              </w:rPr>
              <w:t>1</w:t>
            </w:r>
          </w:p>
          <w:p w14:paraId="58784DA9" w14:textId="77777777" w:rsidR="0088328D" w:rsidRPr="00701149" w:rsidRDefault="0088328D" w:rsidP="00E5632B">
            <w:pPr>
              <w:jc w:val="center"/>
              <w:rPr>
                <w:sz w:val="21"/>
                <w:szCs w:val="21"/>
              </w:rPr>
            </w:pPr>
            <w:r w:rsidRPr="00701149">
              <w:rPr>
                <w:sz w:val="21"/>
                <w:szCs w:val="21"/>
              </w:rPr>
              <w:t xml:space="preserve"> </w:t>
            </w:r>
          </w:p>
        </w:tc>
      </w:tr>
      <w:tr w:rsidR="0088328D" w:rsidRPr="00701149" w14:paraId="30E392EF"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5E03910D" w14:textId="77777777" w:rsidR="0088328D" w:rsidRPr="00701149" w:rsidRDefault="0088328D" w:rsidP="0088328D">
            <w:pPr>
              <w:jc w:val="center"/>
            </w:pPr>
            <w:r w:rsidRPr="00701149">
              <w:rPr>
                <w:rFonts w:eastAsia="Calibri"/>
                <w:b/>
                <w:bCs/>
                <w:sz w:val="19"/>
                <w:szCs w:val="19"/>
              </w:rPr>
              <w:lastRenderedPageBreak/>
              <w:t>2.0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49E0937D" w14:textId="77777777" w:rsidR="0088328D" w:rsidRPr="00701149" w:rsidRDefault="0088328D" w:rsidP="00E5632B">
            <w:r w:rsidRPr="00701149">
              <w:t>Provide three creative design ideas from different angles that the contractor deems most appropriate.</w:t>
            </w:r>
          </w:p>
        </w:tc>
        <w:tc>
          <w:tcPr>
            <w:tcW w:w="1701" w:type="dxa"/>
            <w:vMerge/>
            <w:vAlign w:val="center"/>
          </w:tcPr>
          <w:p w14:paraId="4786EE3D" w14:textId="77777777" w:rsidR="0088328D" w:rsidRPr="00701149" w:rsidRDefault="0088328D" w:rsidP="00E5632B"/>
        </w:tc>
        <w:tc>
          <w:tcPr>
            <w:tcW w:w="1701" w:type="dxa"/>
            <w:vMerge/>
            <w:vAlign w:val="center"/>
          </w:tcPr>
          <w:p w14:paraId="1E6E6D1C" w14:textId="77777777" w:rsidR="0088328D" w:rsidRPr="00701149" w:rsidRDefault="0088328D" w:rsidP="00E5632B"/>
        </w:tc>
        <w:tc>
          <w:tcPr>
            <w:tcW w:w="1701" w:type="dxa"/>
            <w:vMerge/>
            <w:vAlign w:val="center"/>
          </w:tcPr>
          <w:p w14:paraId="0D5C8193" w14:textId="77777777" w:rsidR="0088328D" w:rsidRPr="00701149" w:rsidRDefault="0088328D" w:rsidP="00E5632B"/>
        </w:tc>
      </w:tr>
      <w:tr w:rsidR="0088328D" w:rsidRPr="00701149" w14:paraId="560202F8"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2588ACF3" w14:textId="77777777" w:rsidR="0088328D" w:rsidRPr="00701149" w:rsidRDefault="0088328D" w:rsidP="0088328D">
            <w:pPr>
              <w:jc w:val="center"/>
            </w:pPr>
            <w:r w:rsidRPr="00701149">
              <w:rPr>
                <w:rFonts w:eastAsia="Calibri"/>
                <w:b/>
                <w:bCs/>
                <w:sz w:val="19"/>
                <w:szCs w:val="19"/>
              </w:rPr>
              <w:t>3.0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075F9CC1" w14:textId="77777777" w:rsidR="0088328D" w:rsidRPr="00701149" w:rsidRDefault="0088328D" w:rsidP="00E5632B">
            <w:pPr>
              <w:spacing w:line="254" w:lineRule="auto"/>
            </w:pPr>
            <w:r w:rsidRPr="00701149">
              <w:t>Recommend media delivery channels and effectiveness evaluation.</w:t>
            </w:r>
          </w:p>
        </w:tc>
        <w:tc>
          <w:tcPr>
            <w:tcW w:w="1701" w:type="dxa"/>
            <w:vMerge/>
            <w:vAlign w:val="center"/>
          </w:tcPr>
          <w:p w14:paraId="7A0D4D9C" w14:textId="77777777" w:rsidR="0088328D" w:rsidRPr="00701149" w:rsidRDefault="0088328D" w:rsidP="00E5632B"/>
        </w:tc>
        <w:tc>
          <w:tcPr>
            <w:tcW w:w="1701" w:type="dxa"/>
            <w:vMerge/>
            <w:vAlign w:val="center"/>
          </w:tcPr>
          <w:p w14:paraId="6B674E08" w14:textId="77777777" w:rsidR="0088328D" w:rsidRPr="00701149" w:rsidRDefault="0088328D" w:rsidP="00E5632B"/>
        </w:tc>
        <w:tc>
          <w:tcPr>
            <w:tcW w:w="1701" w:type="dxa"/>
            <w:vMerge/>
            <w:vAlign w:val="center"/>
          </w:tcPr>
          <w:p w14:paraId="75298C8D" w14:textId="77777777" w:rsidR="0088328D" w:rsidRPr="00701149" w:rsidRDefault="0088328D" w:rsidP="00E5632B"/>
        </w:tc>
      </w:tr>
      <w:tr w:rsidR="0088328D" w:rsidRPr="00701149" w14:paraId="003D6FFE"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2638C6C7" w14:textId="77777777" w:rsidR="0088328D" w:rsidRPr="00701149" w:rsidRDefault="0088328D" w:rsidP="0088328D">
            <w:pPr>
              <w:jc w:val="center"/>
            </w:pPr>
            <w:r w:rsidRPr="00701149">
              <w:rPr>
                <w:rFonts w:eastAsia="Calibri"/>
                <w:b/>
                <w:bCs/>
                <w:sz w:val="19"/>
                <w:szCs w:val="19"/>
              </w:rPr>
              <w:t>4.0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6B2E7C3C" w14:textId="77777777" w:rsidR="0088328D" w:rsidRPr="00701149" w:rsidRDefault="0088328D" w:rsidP="00E5632B">
            <w:pPr>
              <w:spacing w:line="254" w:lineRule="auto"/>
            </w:pPr>
            <w:r w:rsidRPr="00701149">
              <w:t>Select and refine one idea for messaging design.</w:t>
            </w:r>
          </w:p>
        </w:tc>
        <w:tc>
          <w:tcPr>
            <w:tcW w:w="1701" w:type="dxa"/>
            <w:vMerge/>
            <w:vAlign w:val="center"/>
          </w:tcPr>
          <w:p w14:paraId="7160EF9F" w14:textId="77777777" w:rsidR="0088328D" w:rsidRPr="00701149" w:rsidRDefault="0088328D" w:rsidP="00E5632B"/>
        </w:tc>
        <w:tc>
          <w:tcPr>
            <w:tcW w:w="1701" w:type="dxa"/>
            <w:vMerge/>
            <w:vAlign w:val="center"/>
          </w:tcPr>
          <w:p w14:paraId="2ED5A145" w14:textId="77777777" w:rsidR="0088328D" w:rsidRPr="00701149" w:rsidRDefault="0088328D" w:rsidP="00E5632B"/>
        </w:tc>
        <w:tc>
          <w:tcPr>
            <w:tcW w:w="1701" w:type="dxa"/>
            <w:vMerge/>
            <w:vAlign w:val="center"/>
          </w:tcPr>
          <w:p w14:paraId="5498AD4E" w14:textId="77777777" w:rsidR="0088328D" w:rsidRPr="00701149" w:rsidRDefault="0088328D" w:rsidP="00E5632B"/>
        </w:tc>
      </w:tr>
      <w:tr w:rsidR="0088328D" w:rsidRPr="00701149" w14:paraId="24DFC8FC"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4FFE10E7" w14:textId="77777777" w:rsidR="0088328D" w:rsidRPr="00701149" w:rsidRDefault="0088328D" w:rsidP="0088328D">
            <w:pPr>
              <w:jc w:val="center"/>
            </w:pPr>
            <w:r w:rsidRPr="00701149">
              <w:rPr>
                <w:rFonts w:eastAsia="Calibri"/>
                <w:b/>
                <w:bCs/>
                <w:sz w:val="19"/>
                <w:szCs w:val="19"/>
              </w:rPr>
              <w:t>5.0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60DB5F82" w14:textId="77777777" w:rsidR="0088328D" w:rsidRPr="00701149" w:rsidRDefault="0088328D" w:rsidP="00E5632B">
            <w:pPr>
              <w:spacing w:line="257" w:lineRule="auto"/>
            </w:pPr>
            <w:bookmarkStart w:id="48" w:name="OLE_LINK10"/>
            <w:r w:rsidRPr="00701149">
              <w:t xml:space="preserve">Design one visual campaign messaging targeting high-risk consumers of </w:t>
            </w:r>
            <w:r w:rsidRPr="00701149">
              <w:rPr>
                <w:rFonts w:hint="eastAsia"/>
                <w:color w:val="000000" w:themeColor="text1"/>
                <w:sz w:val="21"/>
                <w:szCs w:val="21"/>
              </w:rPr>
              <w:t>protected</w:t>
            </w:r>
            <w:r w:rsidRPr="00701149">
              <w:rPr>
                <w:rFonts w:eastAsia="Calibri"/>
                <w:color w:val="000000" w:themeColor="text1"/>
                <w:sz w:val="21"/>
                <w:szCs w:val="21"/>
              </w:rPr>
              <w:t xml:space="preserve"> </w:t>
            </w:r>
            <w:r w:rsidRPr="00701149">
              <w:rPr>
                <w:rFonts w:hint="eastAsia"/>
                <w:lang w:eastAsia="zh-CN"/>
              </w:rPr>
              <w:t>songbird</w:t>
            </w:r>
            <w:r w:rsidRPr="00701149">
              <w:rPr>
                <w:rFonts w:hint="eastAsia"/>
              </w:rPr>
              <w:t xml:space="preserve"> </w:t>
            </w:r>
            <w:r w:rsidRPr="00701149">
              <w:rPr>
                <w:rFonts w:hint="eastAsia"/>
                <w:lang w:eastAsia="zh-CN"/>
              </w:rPr>
              <w:t>and</w:t>
            </w:r>
            <w:r w:rsidRPr="00701149">
              <w:rPr>
                <w:rFonts w:hint="eastAsia"/>
              </w:rPr>
              <w:t xml:space="preserve"> </w:t>
            </w:r>
            <w:r w:rsidRPr="00701149">
              <w:rPr>
                <w:rFonts w:eastAsia="Calibri"/>
              </w:rPr>
              <w:t>parrot</w:t>
            </w:r>
            <w:r w:rsidRPr="00701149">
              <w:t xml:space="preserve"> in China. </w:t>
            </w:r>
            <w:bookmarkEnd w:id="48"/>
          </w:p>
        </w:tc>
        <w:tc>
          <w:tcPr>
            <w:tcW w:w="1701" w:type="dxa"/>
            <w:vMerge/>
            <w:vAlign w:val="center"/>
          </w:tcPr>
          <w:p w14:paraId="5AEBF489" w14:textId="77777777" w:rsidR="0088328D" w:rsidRPr="00701149" w:rsidRDefault="0088328D" w:rsidP="00E5632B"/>
        </w:tc>
        <w:tc>
          <w:tcPr>
            <w:tcW w:w="1701" w:type="dxa"/>
            <w:vMerge/>
            <w:vAlign w:val="center"/>
          </w:tcPr>
          <w:p w14:paraId="291124B5" w14:textId="77777777" w:rsidR="0088328D" w:rsidRPr="00701149" w:rsidRDefault="0088328D" w:rsidP="00E5632B"/>
        </w:tc>
        <w:tc>
          <w:tcPr>
            <w:tcW w:w="1701" w:type="dxa"/>
            <w:vMerge/>
            <w:vAlign w:val="center"/>
          </w:tcPr>
          <w:p w14:paraId="11B9EDAD" w14:textId="77777777" w:rsidR="0088328D" w:rsidRPr="00701149" w:rsidRDefault="0088328D" w:rsidP="00E5632B"/>
        </w:tc>
      </w:tr>
      <w:tr w:rsidR="0088328D" w:rsidRPr="00701149" w14:paraId="744F71A1"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382E3BCC" w14:textId="77777777" w:rsidR="0088328D" w:rsidRPr="00701149" w:rsidRDefault="0088328D" w:rsidP="0088328D">
            <w:pPr>
              <w:jc w:val="center"/>
            </w:pPr>
            <w:r w:rsidRPr="00701149">
              <w:rPr>
                <w:rFonts w:eastAsia="Calibri"/>
                <w:b/>
                <w:bCs/>
                <w:sz w:val="19"/>
                <w:szCs w:val="19"/>
              </w:rPr>
              <w:t>6.0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60B8C930" w14:textId="77777777" w:rsidR="0088328D" w:rsidRPr="00701149" w:rsidRDefault="0088328D" w:rsidP="00E5632B">
            <w:bookmarkStart w:id="49" w:name="OLE_LINK4"/>
            <w:r w:rsidRPr="00701149">
              <w:t>Analyse feedback of pre-test campaign to be done by TRAFFIC China or its partner</w:t>
            </w:r>
            <w:bookmarkEnd w:id="49"/>
          </w:p>
        </w:tc>
        <w:tc>
          <w:tcPr>
            <w:tcW w:w="1701" w:type="dxa"/>
            <w:tcBorders>
              <w:top w:val="nil"/>
              <w:left w:val="single" w:sz="8" w:space="0" w:color="auto"/>
              <w:bottom w:val="single" w:sz="8" w:space="0" w:color="auto"/>
              <w:right w:val="single" w:sz="8" w:space="0" w:color="auto"/>
            </w:tcBorders>
            <w:tcMar>
              <w:left w:w="108" w:type="dxa"/>
              <w:right w:w="108" w:type="dxa"/>
            </w:tcMar>
            <w:vAlign w:val="center"/>
          </w:tcPr>
          <w:p w14:paraId="2C0B2C9A" w14:textId="77777777" w:rsidR="0088328D" w:rsidRPr="00701149" w:rsidRDefault="0088328D" w:rsidP="00E5632B">
            <w:pPr>
              <w:rPr>
                <w:rFonts w:eastAsia="Calibri"/>
                <w:sz w:val="21"/>
                <w:szCs w:val="21"/>
              </w:rPr>
            </w:pPr>
            <w:r w:rsidRPr="00701149">
              <w:rPr>
                <w:rFonts w:eastAsia="Calibri"/>
                <w:sz w:val="21"/>
                <w:szCs w:val="21"/>
              </w:rPr>
              <w:t xml:space="preserve">4 weeks </w:t>
            </w:r>
            <w:r w:rsidRPr="00701149">
              <w:rPr>
                <w:rFonts w:eastAsia="Calibri" w:hint="eastAsia"/>
                <w:sz w:val="21"/>
                <w:szCs w:val="21"/>
              </w:rPr>
              <w:t>(</w:t>
            </w:r>
            <w:r w:rsidRPr="00701149">
              <w:rPr>
                <w:rFonts w:eastAsia="Calibri"/>
                <w:sz w:val="21"/>
                <w:szCs w:val="21"/>
              </w:rPr>
              <w:t>1 month)</w:t>
            </w:r>
          </w:p>
        </w:tc>
        <w:tc>
          <w:tcPr>
            <w:tcW w:w="1701" w:type="dxa"/>
            <w:vMerge/>
            <w:vAlign w:val="center"/>
          </w:tcPr>
          <w:p w14:paraId="43BAD494" w14:textId="77777777" w:rsidR="0088328D" w:rsidRPr="00701149" w:rsidRDefault="0088328D" w:rsidP="00E5632B"/>
        </w:tc>
        <w:tc>
          <w:tcPr>
            <w:tcW w:w="1701" w:type="dxa"/>
            <w:vMerge/>
            <w:vAlign w:val="center"/>
          </w:tcPr>
          <w:p w14:paraId="717A1A4A" w14:textId="77777777" w:rsidR="0088328D" w:rsidRPr="00701149" w:rsidRDefault="0088328D" w:rsidP="00E5632B"/>
        </w:tc>
      </w:tr>
      <w:tr w:rsidR="0088328D" w:rsidRPr="00701149" w14:paraId="0275B83C"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26C72B4B" w14:textId="77777777" w:rsidR="0088328D" w:rsidRPr="00701149" w:rsidRDefault="0088328D" w:rsidP="0088328D">
            <w:pPr>
              <w:jc w:val="center"/>
            </w:pPr>
            <w:r w:rsidRPr="00701149">
              <w:rPr>
                <w:rFonts w:eastAsia="Calibri"/>
                <w:b/>
                <w:bCs/>
                <w:sz w:val="19"/>
                <w:szCs w:val="19"/>
              </w:rPr>
              <w:t>7.0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41D4B530" w14:textId="77777777" w:rsidR="0088328D" w:rsidRPr="00701149" w:rsidRDefault="0088328D" w:rsidP="00E5632B">
            <w:r w:rsidRPr="00701149">
              <w:t>Adjust and finalize campaign materials according to the findings of pre-test.</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37BD38" w14:textId="77777777" w:rsidR="0088328D" w:rsidRPr="00701149" w:rsidRDefault="0088328D" w:rsidP="00E5632B">
            <w:pPr>
              <w:rPr>
                <w:rFonts w:eastAsia="Calibri"/>
                <w:sz w:val="21"/>
                <w:szCs w:val="21"/>
              </w:rPr>
            </w:pPr>
            <w:r w:rsidRPr="00701149">
              <w:rPr>
                <w:rFonts w:eastAsia="Calibri"/>
                <w:sz w:val="21"/>
                <w:szCs w:val="21"/>
              </w:rPr>
              <w:t xml:space="preserve">4 weeks </w:t>
            </w:r>
            <w:r w:rsidRPr="00701149">
              <w:rPr>
                <w:rFonts w:eastAsia="Calibri" w:hint="eastAsia"/>
                <w:sz w:val="21"/>
                <w:szCs w:val="21"/>
              </w:rPr>
              <w:t>(</w:t>
            </w:r>
            <w:r w:rsidRPr="00701149">
              <w:rPr>
                <w:rFonts w:eastAsia="Calibri"/>
                <w:sz w:val="21"/>
                <w:szCs w:val="21"/>
              </w:rPr>
              <w:t>1 month)</w:t>
            </w:r>
          </w:p>
        </w:tc>
        <w:tc>
          <w:tcPr>
            <w:tcW w:w="1701" w:type="dxa"/>
            <w:vMerge/>
            <w:vAlign w:val="center"/>
          </w:tcPr>
          <w:p w14:paraId="2D62CB76" w14:textId="77777777" w:rsidR="0088328D" w:rsidRPr="00701149" w:rsidRDefault="0088328D" w:rsidP="00E5632B"/>
        </w:tc>
        <w:tc>
          <w:tcPr>
            <w:tcW w:w="1701" w:type="dxa"/>
            <w:vMerge/>
            <w:vAlign w:val="center"/>
          </w:tcPr>
          <w:p w14:paraId="42243799" w14:textId="77777777" w:rsidR="0088328D" w:rsidRPr="00701149" w:rsidRDefault="0088328D" w:rsidP="00E5632B"/>
        </w:tc>
      </w:tr>
      <w:tr w:rsidR="0088328D" w:rsidRPr="00701149" w14:paraId="3AEA9DC7" w14:textId="77777777" w:rsidTr="0088328D">
        <w:trPr>
          <w:trHeight w:val="255"/>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79298C7E" w14:textId="77777777" w:rsidR="0088328D" w:rsidRPr="00701149" w:rsidRDefault="0088328D" w:rsidP="0088328D">
            <w:pPr>
              <w:jc w:val="center"/>
            </w:pPr>
            <w:r w:rsidRPr="00701149">
              <w:rPr>
                <w:rFonts w:eastAsia="Calibri"/>
                <w:b/>
                <w:bCs/>
                <w:sz w:val="19"/>
                <w:szCs w:val="19"/>
              </w:rPr>
              <w:t>8.0</w:t>
            </w:r>
          </w:p>
        </w:tc>
        <w:tc>
          <w:tcPr>
            <w:tcW w:w="3260" w:type="dxa"/>
            <w:tcBorders>
              <w:top w:val="single" w:sz="8" w:space="0" w:color="auto"/>
              <w:left w:val="single" w:sz="8" w:space="0" w:color="auto"/>
              <w:bottom w:val="single" w:sz="8" w:space="0" w:color="auto"/>
              <w:right w:val="single" w:sz="8" w:space="0" w:color="auto"/>
            </w:tcBorders>
            <w:tcMar>
              <w:left w:w="108" w:type="dxa"/>
              <w:right w:w="108" w:type="dxa"/>
            </w:tcMar>
          </w:tcPr>
          <w:p w14:paraId="49FFAE8B" w14:textId="77777777" w:rsidR="0088328D" w:rsidRPr="00701149" w:rsidRDefault="0088328D" w:rsidP="00E5632B">
            <w:r w:rsidRPr="00701149">
              <w:t>Project Management (planning, support and delivery for duration of the project)</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D7E322" w14:textId="77777777" w:rsidR="0088328D" w:rsidRPr="00701149" w:rsidRDefault="0088328D" w:rsidP="00E5632B">
            <w:pPr>
              <w:rPr>
                <w:sz w:val="21"/>
                <w:szCs w:val="21"/>
              </w:rPr>
            </w:pPr>
            <w:r w:rsidRPr="00701149">
              <w:rPr>
                <w:rFonts w:eastAsia="Calibri"/>
                <w:sz w:val="21"/>
                <w:szCs w:val="21"/>
              </w:rPr>
              <w:t>Throughout</w:t>
            </w:r>
          </w:p>
        </w:tc>
        <w:tc>
          <w:tcPr>
            <w:tcW w:w="1701" w:type="dxa"/>
            <w:vMerge/>
            <w:vAlign w:val="center"/>
          </w:tcPr>
          <w:p w14:paraId="25318AFC" w14:textId="77777777" w:rsidR="0088328D" w:rsidRPr="00701149" w:rsidRDefault="0088328D" w:rsidP="00E5632B"/>
        </w:tc>
        <w:tc>
          <w:tcPr>
            <w:tcW w:w="1701" w:type="dxa"/>
            <w:vMerge/>
            <w:vAlign w:val="center"/>
          </w:tcPr>
          <w:p w14:paraId="78ADB44B" w14:textId="77777777" w:rsidR="0088328D" w:rsidRPr="00701149" w:rsidRDefault="0088328D" w:rsidP="00E5632B"/>
        </w:tc>
      </w:tr>
    </w:tbl>
    <w:p w14:paraId="55B3B0EF" w14:textId="77777777" w:rsidR="0088328D" w:rsidRPr="00701149" w:rsidRDefault="0088328D" w:rsidP="0088328D">
      <w:pPr>
        <w:spacing w:before="120" w:after="120"/>
        <w:rPr>
          <w:rStyle w:val="afc"/>
        </w:rPr>
      </w:pPr>
      <w:r w:rsidRPr="00701149">
        <w:rPr>
          <w:rStyle w:val="afc"/>
        </w:rPr>
        <w:t>1</w:t>
      </w:r>
      <w:r w:rsidRPr="00701149">
        <w:t xml:space="preserve"> Final costs for all deliverables to be confirmed by Contractor</w:t>
      </w:r>
    </w:p>
    <w:p w14:paraId="1DDB10C2" w14:textId="5A0C2778" w:rsidR="0088328D" w:rsidRPr="00701149" w:rsidRDefault="0088328D">
      <w:pPr>
        <w:spacing w:after="240"/>
        <w:rPr>
          <w:rFonts w:eastAsia="等线" w:hAnsiTheme="minorHAnsi" w:cstheme="minorHAnsi"/>
          <w:lang w:eastAsia="zh-CN"/>
        </w:rPr>
        <w:sectPr w:rsidR="0088328D" w:rsidRPr="00701149">
          <w:headerReference w:type="default" r:id="rId20"/>
          <w:pgSz w:w="11910" w:h="16840"/>
          <w:pgMar w:top="1840" w:right="960" w:bottom="1599" w:left="1300" w:header="574" w:footer="1346" w:gutter="0"/>
          <w:cols w:space="720"/>
        </w:sectPr>
      </w:pPr>
    </w:p>
    <w:p w14:paraId="781E99EC" w14:textId="77777777" w:rsidR="00775B29" w:rsidRPr="00701149" w:rsidRDefault="00162DC5">
      <w:pPr>
        <w:pStyle w:val="1"/>
        <w:spacing w:after="240"/>
        <w:rPr>
          <w:rFonts w:asciiTheme="minorHAnsi" w:hAnsiTheme="minorHAnsi" w:cstheme="minorHAnsi"/>
          <w:b/>
          <w:color w:val="auto"/>
          <w:sz w:val="22"/>
          <w:szCs w:val="22"/>
        </w:rPr>
      </w:pPr>
      <w:bookmarkStart w:id="50" w:name="_Toc208244150"/>
      <w:r w:rsidRPr="00701149">
        <w:rPr>
          <w:rFonts w:asciiTheme="minorHAnsi" w:hAnsiTheme="minorHAnsi" w:cstheme="minorHAnsi"/>
          <w:b/>
          <w:color w:val="auto"/>
          <w:sz w:val="22"/>
          <w:szCs w:val="22"/>
        </w:rPr>
        <w:lastRenderedPageBreak/>
        <w:t>Annex 2:</w:t>
      </w:r>
      <w:r w:rsidRPr="00701149">
        <w:rPr>
          <w:rFonts w:asciiTheme="minorHAnsi" w:hAnsiTheme="minorHAnsi" w:cstheme="minorHAnsi"/>
          <w:sz w:val="22"/>
          <w:szCs w:val="22"/>
        </w:rPr>
        <w:tab/>
      </w:r>
      <w:r w:rsidRPr="00701149">
        <w:rPr>
          <w:rFonts w:asciiTheme="minorHAnsi" w:hAnsiTheme="minorHAnsi" w:cstheme="minorHAnsi"/>
          <w:b/>
          <w:color w:val="auto"/>
          <w:sz w:val="22"/>
          <w:szCs w:val="22"/>
        </w:rPr>
        <w:t>Draft Contract Template</w:t>
      </w:r>
      <w:bookmarkEnd w:id="50"/>
    </w:p>
    <w:p w14:paraId="4903DC75" w14:textId="77777777" w:rsidR="00775B29" w:rsidRPr="00701149" w:rsidRDefault="00775B29">
      <w:pPr>
        <w:pStyle w:val="Body"/>
        <w:rPr>
          <w:rFonts w:asciiTheme="minorHAnsi" w:eastAsia="Calibri" w:hAnsiTheme="minorHAnsi" w:cstheme="minorHAnsi"/>
          <w:b/>
          <w:bCs/>
          <w:sz w:val="22"/>
          <w:szCs w:val="22"/>
          <w:lang w:val="en-GB"/>
        </w:rPr>
      </w:pPr>
    </w:p>
    <w:p w14:paraId="342D59BC" w14:textId="77777777" w:rsidR="00775B29" w:rsidRPr="00701149" w:rsidRDefault="00162DC5">
      <w:pPr>
        <w:pStyle w:val="Body"/>
        <w:rPr>
          <w:rFonts w:asciiTheme="minorHAnsi" w:eastAsia="Calibri" w:hAnsiTheme="minorHAnsi" w:cstheme="minorHAnsi"/>
          <w:b/>
          <w:bCs/>
          <w:sz w:val="22"/>
          <w:szCs w:val="22"/>
          <w:lang w:val="en-GB"/>
        </w:rPr>
      </w:pPr>
      <w:r w:rsidRPr="00701149">
        <w:rPr>
          <w:rFonts w:asciiTheme="minorHAnsi" w:eastAsia="Calibri" w:hAnsiTheme="minorHAnsi" w:cstheme="minorHAnsi"/>
          <w:b/>
          <w:bCs/>
          <w:sz w:val="22"/>
          <w:szCs w:val="22"/>
          <w:lang w:val="en-GB"/>
        </w:rPr>
        <w:t>DATED   ___ Day of _________ 2025</w:t>
      </w:r>
    </w:p>
    <w:p w14:paraId="4AD843FC" w14:textId="77777777" w:rsidR="00775B29" w:rsidRPr="00701149" w:rsidRDefault="00775B29">
      <w:pPr>
        <w:pStyle w:val="Body"/>
        <w:rPr>
          <w:rFonts w:asciiTheme="minorHAnsi" w:eastAsia="Calibri" w:hAnsiTheme="minorHAnsi" w:cstheme="minorHAnsi"/>
          <w:sz w:val="22"/>
          <w:szCs w:val="22"/>
          <w:lang w:val="en-GB"/>
        </w:rPr>
      </w:pPr>
    </w:p>
    <w:p w14:paraId="65B4E759" w14:textId="77777777" w:rsidR="00775B29" w:rsidRPr="00701149" w:rsidRDefault="00162DC5">
      <w:pPr>
        <w:pStyle w:val="BodyA"/>
        <w:tabs>
          <w:tab w:val="left" w:pos="567"/>
          <w:tab w:val="left" w:pos="3969"/>
        </w:tabs>
        <w:suppressAutoHyphens/>
        <w:jc w:val="both"/>
        <w:rPr>
          <w:rFonts w:asciiTheme="minorHAnsi" w:hAnsiTheme="minorHAnsi" w:cstheme="minorHAnsi"/>
          <w:b/>
          <w:bCs/>
          <w:shd w:val="clear" w:color="auto" w:fill="00FF00"/>
          <w:lang w:val="en-GB"/>
        </w:rPr>
      </w:pPr>
      <w:r w:rsidRPr="00701149">
        <w:rPr>
          <w:rFonts w:asciiTheme="minorHAnsi" w:hAnsiTheme="minorHAnsi" w:cstheme="minorHAnsi"/>
          <w:b/>
          <w:bCs/>
          <w:lang w:val="en-GB"/>
        </w:rPr>
        <w:t>[INSERT NAME OF CONTRACTOR]</w:t>
      </w:r>
    </w:p>
    <w:p w14:paraId="681C2223" w14:textId="77777777" w:rsidR="00775B29" w:rsidRPr="00701149" w:rsidRDefault="00162DC5">
      <w:pPr>
        <w:pStyle w:val="BodyA"/>
        <w:rPr>
          <w:rFonts w:asciiTheme="minorHAnsi" w:hAnsiTheme="minorHAnsi" w:cstheme="minorHAnsi"/>
          <w:lang w:val="en-GB"/>
        </w:rPr>
      </w:pPr>
      <w:r w:rsidRPr="00701149">
        <w:rPr>
          <w:rFonts w:asciiTheme="minorHAnsi" w:hAnsiTheme="minorHAnsi" w:cstheme="minorHAnsi"/>
          <w:lang w:val="en-GB"/>
        </w:rPr>
        <w:t>[INSERT ADDRESS]</w:t>
      </w:r>
    </w:p>
    <w:p w14:paraId="1A568CA2" w14:textId="77777777" w:rsidR="00775B29" w:rsidRPr="00701149" w:rsidRDefault="00775B29">
      <w:pPr>
        <w:pStyle w:val="BodyA"/>
        <w:rPr>
          <w:rFonts w:asciiTheme="minorHAnsi" w:hAnsiTheme="minorHAnsi" w:cstheme="minorHAnsi"/>
          <w:lang w:val="en-GB"/>
        </w:rPr>
      </w:pPr>
    </w:p>
    <w:p w14:paraId="055DD642" w14:textId="77777777" w:rsidR="00775B29" w:rsidRPr="00701149" w:rsidRDefault="00162DC5">
      <w:pPr>
        <w:pStyle w:val="BodyA"/>
        <w:rPr>
          <w:rFonts w:asciiTheme="minorHAnsi" w:hAnsiTheme="minorHAnsi" w:cstheme="minorHAnsi"/>
          <w:lang w:val="en-GB"/>
        </w:rPr>
      </w:pPr>
      <w:r w:rsidRPr="00701149">
        <w:rPr>
          <w:rFonts w:asciiTheme="minorHAnsi" w:hAnsiTheme="minorHAnsi" w:cstheme="minorHAnsi"/>
          <w:lang w:val="en-GB"/>
        </w:rPr>
        <w:t>Dear Sir/Madam,</w:t>
      </w:r>
    </w:p>
    <w:p w14:paraId="7BF14650" w14:textId="77777777" w:rsidR="00775B29" w:rsidRPr="00701149" w:rsidRDefault="00775B29">
      <w:pPr>
        <w:pStyle w:val="BodyA"/>
        <w:rPr>
          <w:rFonts w:asciiTheme="minorHAnsi" w:hAnsiTheme="minorHAnsi" w:cstheme="minorHAnsi"/>
          <w:lang w:val="en-GB"/>
        </w:rPr>
      </w:pPr>
    </w:p>
    <w:p w14:paraId="72236EEF" w14:textId="77777777" w:rsidR="00775B29" w:rsidRPr="00701149" w:rsidRDefault="00775B29">
      <w:pPr>
        <w:rPr>
          <w:rFonts w:hAnsiTheme="minorHAnsi" w:cstheme="minorHAnsi"/>
        </w:rPr>
      </w:pPr>
    </w:p>
    <w:p w14:paraId="5463BB09" w14:textId="77777777" w:rsidR="00775B29" w:rsidRPr="00701149" w:rsidRDefault="00162DC5">
      <w:pPr>
        <w:rPr>
          <w:rFonts w:hAnsiTheme="minorHAnsi" w:cstheme="minorHAnsi"/>
        </w:rPr>
      </w:pPr>
      <w:r w:rsidRPr="00701149">
        <w:rPr>
          <w:rFonts w:hAnsiTheme="minorHAnsi" w:cstheme="minorHAnsi"/>
        </w:rPr>
        <w:t>Consultancy/Service Provision - Contract</w:t>
      </w:r>
    </w:p>
    <w:p w14:paraId="110B3DFC" w14:textId="77777777" w:rsidR="00775B29" w:rsidRPr="00701149" w:rsidRDefault="00162DC5">
      <w:pPr>
        <w:rPr>
          <w:rFonts w:hAnsiTheme="minorHAnsi" w:cstheme="minorHAnsi"/>
        </w:rPr>
      </w:pPr>
      <w:r w:rsidRPr="00701149">
        <w:rPr>
          <w:rFonts w:hAnsiTheme="minorHAnsi" w:cstheme="minorHAnsi"/>
        </w:rPr>
        <w:t>PROJECT TITLE</w:t>
      </w:r>
      <w:r w:rsidRPr="00701149">
        <w:rPr>
          <w:rFonts w:hAnsiTheme="minorHAnsi" w:cstheme="minorHAnsi"/>
        </w:rPr>
        <w:t>：</w:t>
      </w:r>
    </w:p>
    <w:p w14:paraId="7755ADBB" w14:textId="77777777" w:rsidR="00775B29" w:rsidRPr="00701149" w:rsidRDefault="00162DC5">
      <w:pPr>
        <w:rPr>
          <w:rFonts w:hAnsiTheme="minorHAnsi" w:cstheme="minorHAnsi"/>
        </w:rPr>
      </w:pPr>
      <w:r w:rsidRPr="00701149">
        <w:rPr>
          <w:rFonts w:hAnsiTheme="minorHAnsi" w:cstheme="minorHAnsi"/>
        </w:rPr>
        <w:t>PROJECT CODE</w:t>
      </w:r>
      <w:r w:rsidRPr="00701149">
        <w:rPr>
          <w:rFonts w:hAnsiTheme="minorHAnsi" w:cstheme="minorHAnsi"/>
        </w:rPr>
        <w:t>：</w:t>
      </w:r>
    </w:p>
    <w:p w14:paraId="2CF6E030" w14:textId="77777777" w:rsidR="00775B29" w:rsidRPr="00701149" w:rsidRDefault="00162DC5">
      <w:pPr>
        <w:rPr>
          <w:rFonts w:hAnsiTheme="minorHAnsi" w:cstheme="minorHAnsi"/>
        </w:rPr>
      </w:pPr>
      <w:r w:rsidRPr="00701149">
        <w:rPr>
          <w:rFonts w:hAnsiTheme="minorHAnsi" w:cstheme="minorHAnsi"/>
        </w:rPr>
        <w:t>CONTRACT NUMBER</w:t>
      </w:r>
      <w:r w:rsidRPr="00701149">
        <w:rPr>
          <w:rFonts w:hAnsiTheme="minorHAnsi" w:cstheme="minorHAnsi"/>
        </w:rPr>
        <w:t>：</w:t>
      </w:r>
    </w:p>
    <w:p w14:paraId="160351A7" w14:textId="77777777" w:rsidR="00775B29" w:rsidRPr="00701149" w:rsidRDefault="00162DC5">
      <w:pPr>
        <w:rPr>
          <w:rFonts w:hAnsiTheme="minorHAnsi" w:cstheme="minorHAnsi"/>
        </w:rPr>
      </w:pPr>
      <w:r w:rsidRPr="00701149">
        <w:rPr>
          <w:rFonts w:hAnsiTheme="minorHAnsi" w:cstheme="minorHAnsi"/>
        </w:rPr>
        <w:t>We are pleased to offer you a contract to work with TRAFFIC to implement:</w:t>
      </w:r>
    </w:p>
    <w:p w14:paraId="186040B2" w14:textId="77777777" w:rsidR="00775B29" w:rsidRPr="00701149" w:rsidRDefault="00775B29">
      <w:pPr>
        <w:rPr>
          <w:rFonts w:hAnsiTheme="minorHAnsi" w:cstheme="minorHAnsi"/>
        </w:rPr>
      </w:pPr>
    </w:p>
    <w:p w14:paraId="3F9EBC03" w14:textId="77777777" w:rsidR="00775B29" w:rsidRPr="00701149" w:rsidRDefault="00162DC5">
      <w:pPr>
        <w:rPr>
          <w:rFonts w:hAnsiTheme="minorHAnsi" w:cstheme="minorHAnsi"/>
        </w:rPr>
      </w:pPr>
      <w:r w:rsidRPr="00701149">
        <w:rPr>
          <w:rFonts w:hAnsiTheme="minorHAnsi" w:cstheme="minorHAnsi"/>
        </w:rPr>
        <w:t xml:space="preserve">During this contract you will be reporting to:          </w:t>
      </w:r>
    </w:p>
    <w:p w14:paraId="479FA6A4" w14:textId="77777777" w:rsidR="00775B29" w:rsidRPr="00701149" w:rsidRDefault="00162DC5">
      <w:pPr>
        <w:rPr>
          <w:rFonts w:hAnsiTheme="minorHAnsi" w:cstheme="minorHAnsi"/>
        </w:rPr>
      </w:pPr>
      <w:r w:rsidRPr="00701149">
        <w:rPr>
          <w:rFonts w:hAnsiTheme="minorHAnsi" w:cstheme="minorHAnsi"/>
        </w:rPr>
        <w:t>For the purposes of this contract you are referred to as the ‘contractor’ and other service providers that may be sub-contracted are referred to as ‘sub-contractors’.</w:t>
      </w:r>
    </w:p>
    <w:p w14:paraId="52C8BC77" w14:textId="77777777" w:rsidR="00775B29" w:rsidRPr="00701149" w:rsidRDefault="00162DC5">
      <w:pPr>
        <w:rPr>
          <w:rFonts w:hAnsiTheme="minorHAnsi" w:cstheme="minorHAnsi"/>
        </w:rPr>
      </w:pPr>
      <w:r w:rsidRPr="00701149">
        <w:rPr>
          <w:rFonts w:hAnsiTheme="minorHAnsi" w:cstheme="minorHAnsi"/>
        </w:rPr>
        <w:t>The following Terms and Conditions will apply to this contract:</w:t>
      </w:r>
    </w:p>
    <w:p w14:paraId="79F307BB" w14:textId="77777777" w:rsidR="00775B29" w:rsidRPr="00701149" w:rsidRDefault="00162DC5">
      <w:pPr>
        <w:rPr>
          <w:rFonts w:hAnsiTheme="minorHAnsi" w:cstheme="minorHAnsi"/>
        </w:rPr>
      </w:pPr>
      <w:r w:rsidRPr="00701149">
        <w:rPr>
          <w:rFonts w:hAnsiTheme="minorHAnsi" w:cstheme="minorHAnsi"/>
        </w:rPr>
        <w:t>1. Parties involved and Persons designated to act on behalf of Parties</w:t>
      </w:r>
    </w:p>
    <w:p w14:paraId="7B7C7D5A" w14:textId="77777777" w:rsidR="00775B29" w:rsidRPr="00701149" w:rsidRDefault="00162DC5">
      <w:pPr>
        <w:rPr>
          <w:rFonts w:hAnsiTheme="minorHAnsi" w:cstheme="minorHAnsi"/>
        </w:rPr>
      </w:pPr>
      <w:r w:rsidRPr="00701149">
        <w:rPr>
          <w:rFonts w:hAnsiTheme="minorHAnsi" w:cstheme="minorHAnsi"/>
        </w:rPr>
        <w:t>Contractor’s Legal Name</w:t>
      </w:r>
      <w:r w:rsidRPr="00701149">
        <w:rPr>
          <w:rFonts w:hAnsiTheme="minorHAnsi" w:cstheme="minorHAnsi"/>
        </w:rPr>
        <w:t>：</w:t>
      </w:r>
    </w:p>
    <w:p w14:paraId="71E1DF9A" w14:textId="77777777" w:rsidR="00775B29" w:rsidRPr="00701149" w:rsidRDefault="00162DC5">
      <w:pPr>
        <w:rPr>
          <w:rFonts w:hAnsiTheme="minorHAnsi" w:cstheme="minorHAnsi"/>
        </w:rPr>
      </w:pPr>
      <w:r w:rsidRPr="00701149">
        <w:rPr>
          <w:rFonts w:hAnsiTheme="minorHAnsi" w:cstheme="minorHAnsi"/>
        </w:rPr>
        <w:t>Legal Nationality</w:t>
      </w:r>
      <w:r w:rsidRPr="00701149">
        <w:rPr>
          <w:rFonts w:hAnsiTheme="minorHAnsi" w:cstheme="minorHAnsi"/>
        </w:rPr>
        <w:t>：</w:t>
      </w:r>
    </w:p>
    <w:p w14:paraId="014C052B" w14:textId="77777777" w:rsidR="00775B29" w:rsidRPr="00701149" w:rsidRDefault="00162DC5">
      <w:pPr>
        <w:rPr>
          <w:rFonts w:hAnsiTheme="minorHAnsi" w:cstheme="minorHAnsi"/>
        </w:rPr>
      </w:pPr>
      <w:r w:rsidRPr="00701149">
        <w:rPr>
          <w:rFonts w:hAnsiTheme="minorHAnsi" w:cstheme="minorHAnsi"/>
        </w:rPr>
        <w:t>Contact Person Name/Title</w:t>
      </w:r>
      <w:r w:rsidRPr="00701149">
        <w:rPr>
          <w:rFonts w:hAnsiTheme="minorHAnsi" w:cstheme="minorHAnsi"/>
        </w:rPr>
        <w:t>：</w:t>
      </w:r>
    </w:p>
    <w:p w14:paraId="5C6EFD97" w14:textId="77777777" w:rsidR="00775B29" w:rsidRPr="00701149" w:rsidRDefault="00162DC5">
      <w:pPr>
        <w:rPr>
          <w:rFonts w:hAnsiTheme="minorHAnsi" w:cstheme="minorHAnsi"/>
        </w:rPr>
      </w:pPr>
      <w:r w:rsidRPr="00701149">
        <w:rPr>
          <w:rFonts w:hAnsiTheme="minorHAnsi" w:cstheme="minorHAnsi"/>
        </w:rPr>
        <w:t>Email</w:t>
      </w:r>
      <w:r w:rsidRPr="00701149">
        <w:rPr>
          <w:rFonts w:hAnsiTheme="minorHAnsi" w:cstheme="minorHAnsi"/>
        </w:rPr>
        <w:t>：</w:t>
      </w:r>
    </w:p>
    <w:p w14:paraId="290361D3" w14:textId="77777777" w:rsidR="00775B29" w:rsidRPr="00701149" w:rsidRDefault="00162DC5">
      <w:pPr>
        <w:rPr>
          <w:rFonts w:hAnsiTheme="minorHAnsi" w:cstheme="minorHAnsi"/>
        </w:rPr>
      </w:pPr>
      <w:r w:rsidRPr="00701149">
        <w:rPr>
          <w:rFonts w:hAnsiTheme="minorHAnsi" w:cstheme="minorHAnsi"/>
        </w:rPr>
        <w:t>Contact Address</w:t>
      </w:r>
      <w:r w:rsidRPr="00701149">
        <w:rPr>
          <w:rFonts w:hAnsiTheme="minorHAnsi" w:cstheme="minorHAnsi"/>
        </w:rPr>
        <w:t>：</w:t>
      </w:r>
    </w:p>
    <w:p w14:paraId="01CCA40A" w14:textId="77777777" w:rsidR="00775B29" w:rsidRPr="00701149" w:rsidRDefault="00162DC5">
      <w:pPr>
        <w:rPr>
          <w:rFonts w:hAnsiTheme="minorHAnsi" w:cstheme="minorHAnsi"/>
        </w:rPr>
      </w:pPr>
      <w:r w:rsidRPr="00701149">
        <w:rPr>
          <w:rFonts w:hAnsiTheme="minorHAnsi" w:cstheme="minorHAnsi"/>
        </w:rPr>
        <w:t>（</w:t>
      </w:r>
      <w:r w:rsidRPr="00701149">
        <w:rPr>
          <w:rFonts w:hAnsiTheme="minorHAnsi" w:cstheme="minorHAnsi"/>
        </w:rPr>
        <w:t>TRAFFIC</w:t>
      </w:r>
      <w:r w:rsidRPr="00701149">
        <w:rPr>
          <w:rFonts w:hAnsiTheme="minorHAnsi" w:cstheme="minorHAnsi"/>
        </w:rPr>
        <w:t>）</w:t>
      </w:r>
    </w:p>
    <w:p w14:paraId="22BDB295" w14:textId="77777777" w:rsidR="00775B29" w:rsidRPr="00701149" w:rsidRDefault="00162DC5">
      <w:pPr>
        <w:rPr>
          <w:rFonts w:hAnsiTheme="minorHAnsi" w:cstheme="minorHAnsi"/>
        </w:rPr>
      </w:pPr>
      <w:r w:rsidRPr="00701149">
        <w:rPr>
          <w:rFonts w:hAnsiTheme="minorHAnsi" w:cstheme="minorHAnsi"/>
        </w:rPr>
        <w:t>Name</w:t>
      </w:r>
      <w:r w:rsidRPr="00701149">
        <w:rPr>
          <w:rFonts w:hAnsiTheme="minorHAnsi" w:cstheme="minorHAnsi"/>
        </w:rPr>
        <w:t>：</w:t>
      </w:r>
    </w:p>
    <w:p w14:paraId="6278B248" w14:textId="77777777" w:rsidR="00775B29" w:rsidRPr="00701149" w:rsidRDefault="00162DC5">
      <w:pPr>
        <w:rPr>
          <w:rFonts w:hAnsiTheme="minorHAnsi" w:cstheme="minorHAnsi"/>
        </w:rPr>
      </w:pPr>
      <w:r w:rsidRPr="00701149">
        <w:rPr>
          <w:rFonts w:hAnsiTheme="minorHAnsi" w:cstheme="minorHAnsi"/>
        </w:rPr>
        <w:t>Title</w:t>
      </w:r>
      <w:r w:rsidRPr="00701149">
        <w:rPr>
          <w:rFonts w:hAnsiTheme="minorHAnsi" w:cstheme="minorHAnsi"/>
        </w:rPr>
        <w:t>：</w:t>
      </w:r>
      <w:r w:rsidRPr="00701149">
        <w:rPr>
          <w:rFonts w:hAnsiTheme="minorHAnsi" w:cstheme="minorHAnsi"/>
        </w:rPr>
        <w:t xml:space="preserve"> </w:t>
      </w:r>
    </w:p>
    <w:p w14:paraId="4B5C4ED2" w14:textId="77777777" w:rsidR="00775B29" w:rsidRPr="00701149" w:rsidRDefault="00162DC5">
      <w:pPr>
        <w:rPr>
          <w:rFonts w:hAnsiTheme="minorHAnsi" w:cstheme="minorHAnsi"/>
          <w:lang w:eastAsia="zh-CN"/>
        </w:rPr>
      </w:pPr>
      <w:r w:rsidRPr="00701149">
        <w:rPr>
          <w:rFonts w:hAnsiTheme="minorHAnsi" w:cstheme="minorHAnsi"/>
        </w:rPr>
        <w:t>Email</w:t>
      </w:r>
      <w:r w:rsidRPr="00701149">
        <w:rPr>
          <w:rFonts w:hAnsiTheme="minorHAnsi" w:cstheme="minorHAnsi"/>
        </w:rPr>
        <w:t>：</w:t>
      </w:r>
    </w:p>
    <w:p w14:paraId="2F489FE3" w14:textId="77777777" w:rsidR="00775B29" w:rsidRPr="00701149" w:rsidRDefault="00162DC5">
      <w:pPr>
        <w:tabs>
          <w:tab w:val="left" w:pos="8808"/>
        </w:tabs>
        <w:rPr>
          <w:rFonts w:hAnsiTheme="minorHAnsi" w:cstheme="minorHAnsi"/>
        </w:rPr>
      </w:pPr>
      <w:r w:rsidRPr="00701149">
        <w:rPr>
          <w:rFonts w:hAnsiTheme="minorHAnsi" w:cstheme="minorHAnsi"/>
        </w:rPr>
        <w:tab/>
      </w:r>
    </w:p>
    <w:p w14:paraId="102A99E4" w14:textId="77777777" w:rsidR="00775B29" w:rsidRPr="00701149" w:rsidRDefault="00162DC5">
      <w:pPr>
        <w:rPr>
          <w:rFonts w:hAnsiTheme="minorHAnsi" w:cstheme="minorHAnsi"/>
        </w:rPr>
      </w:pPr>
      <w:r w:rsidRPr="00701149">
        <w:rPr>
          <w:rFonts w:hAnsiTheme="minorHAnsi" w:cstheme="minorHAnsi"/>
        </w:rPr>
        <w:t>TRAFFIC Project Code</w:t>
      </w:r>
      <w:r w:rsidRPr="00701149">
        <w:rPr>
          <w:rFonts w:hAnsiTheme="minorHAnsi" w:cstheme="minorHAnsi"/>
        </w:rPr>
        <w:t>：</w:t>
      </w:r>
    </w:p>
    <w:p w14:paraId="4D5E6BD0" w14:textId="77777777" w:rsidR="00775B29" w:rsidRPr="00701149" w:rsidRDefault="00775B29">
      <w:pPr>
        <w:rPr>
          <w:rFonts w:hAnsiTheme="minorHAnsi" w:cstheme="minorHAnsi"/>
        </w:rPr>
      </w:pPr>
    </w:p>
    <w:p w14:paraId="3A5AD5F1" w14:textId="77777777" w:rsidR="00775B29" w:rsidRPr="00701149" w:rsidRDefault="00162DC5">
      <w:pPr>
        <w:rPr>
          <w:rFonts w:hAnsiTheme="minorHAnsi" w:cstheme="minorHAnsi"/>
        </w:rPr>
      </w:pPr>
      <w:r w:rsidRPr="00701149">
        <w:rPr>
          <w:rFonts w:hAnsiTheme="minorHAnsi" w:cstheme="minorHAnsi"/>
        </w:rPr>
        <w:t>All correspondence between parties should include the designated TRAFFIC Project Code.</w:t>
      </w:r>
    </w:p>
    <w:p w14:paraId="49CE4E0D" w14:textId="77777777" w:rsidR="00775B29" w:rsidRPr="00701149" w:rsidRDefault="00775B29">
      <w:pPr>
        <w:rPr>
          <w:rFonts w:hAnsiTheme="minorHAnsi" w:cstheme="minorHAnsi"/>
        </w:rPr>
      </w:pPr>
    </w:p>
    <w:p w14:paraId="0A9517DA" w14:textId="77777777" w:rsidR="00775B29" w:rsidRPr="00701149" w:rsidRDefault="00162DC5">
      <w:pPr>
        <w:rPr>
          <w:rFonts w:hAnsiTheme="minorHAnsi" w:cstheme="minorHAnsi"/>
        </w:rPr>
      </w:pPr>
      <w:r w:rsidRPr="00701149">
        <w:rPr>
          <w:rFonts w:hAnsiTheme="minorHAnsi" w:cstheme="minorHAnsi"/>
        </w:rPr>
        <w:t>2. Project Activity and Budget</w:t>
      </w:r>
    </w:p>
    <w:p w14:paraId="14C0B27B" w14:textId="77777777" w:rsidR="00775B29" w:rsidRPr="00701149" w:rsidRDefault="00162DC5">
      <w:pPr>
        <w:rPr>
          <w:rFonts w:hAnsiTheme="minorHAnsi" w:cstheme="minorHAnsi"/>
        </w:rPr>
      </w:pPr>
      <w:r w:rsidRPr="00701149">
        <w:rPr>
          <w:rFonts w:hAnsiTheme="minorHAnsi" w:cstheme="minorHAnsi"/>
        </w:rPr>
        <w:t xml:space="preserve">Detailed Terms of Reference and Budget for this contract are outlined in Annex I and Annex II.  </w:t>
      </w:r>
    </w:p>
    <w:p w14:paraId="3F8BD992" w14:textId="77777777" w:rsidR="00775B29" w:rsidRPr="00701149" w:rsidRDefault="00775B29">
      <w:pPr>
        <w:rPr>
          <w:rFonts w:hAnsiTheme="minorHAnsi" w:cstheme="minorHAnsi"/>
        </w:rPr>
      </w:pPr>
    </w:p>
    <w:p w14:paraId="73269B6A" w14:textId="77777777" w:rsidR="00775B29" w:rsidRPr="00701149" w:rsidRDefault="00162DC5">
      <w:pPr>
        <w:rPr>
          <w:rFonts w:hAnsiTheme="minorHAnsi" w:cstheme="minorHAnsi"/>
          <w:lang w:eastAsia="zh-CN"/>
        </w:rPr>
      </w:pPr>
      <w:r w:rsidRPr="00701149">
        <w:rPr>
          <w:rFonts w:hAnsiTheme="minorHAnsi" w:cstheme="minorHAnsi"/>
          <w:lang w:eastAsia="zh-CN"/>
        </w:rPr>
        <w:t>3. Term</w:t>
      </w:r>
    </w:p>
    <w:p w14:paraId="2B25287F" w14:textId="77777777" w:rsidR="00775B29" w:rsidRPr="00701149" w:rsidRDefault="00162DC5">
      <w:pPr>
        <w:rPr>
          <w:rFonts w:hAnsiTheme="minorHAnsi" w:cstheme="minorHAnsi"/>
        </w:rPr>
      </w:pPr>
      <w:r w:rsidRPr="00701149">
        <w:rPr>
          <w:rFonts w:hAnsiTheme="minorHAnsi" w:cstheme="minorHAnsi"/>
        </w:rPr>
        <w:t>This contract covers the period____________. Any changes to the term will be agreed in advance with the Project Manager in writing. If any delays on implementation are foreseen the contractor should notify the Project Manager immediately.</w:t>
      </w:r>
    </w:p>
    <w:p w14:paraId="4B8F54B2" w14:textId="77777777" w:rsidR="00775B29" w:rsidRPr="00701149" w:rsidRDefault="00775B29">
      <w:pPr>
        <w:rPr>
          <w:rFonts w:hAnsiTheme="minorHAnsi" w:cstheme="minorHAnsi"/>
        </w:rPr>
      </w:pPr>
    </w:p>
    <w:p w14:paraId="54B11238" w14:textId="77777777" w:rsidR="00775B29" w:rsidRPr="00701149" w:rsidRDefault="00162DC5">
      <w:pPr>
        <w:rPr>
          <w:rFonts w:hAnsiTheme="minorHAnsi" w:cstheme="minorHAnsi"/>
        </w:rPr>
      </w:pPr>
      <w:r w:rsidRPr="00701149">
        <w:rPr>
          <w:rFonts w:hAnsiTheme="minorHAnsi" w:cstheme="minorHAnsi"/>
        </w:rPr>
        <w:t xml:space="preserve">4. Reports and Deliverables  </w:t>
      </w:r>
    </w:p>
    <w:p w14:paraId="2814DB37" w14:textId="77777777" w:rsidR="00775B29" w:rsidRPr="00701149" w:rsidRDefault="00775B29">
      <w:pPr>
        <w:rPr>
          <w:rFonts w:hAnsiTheme="minorHAnsi" w:cstheme="minorHAnsi"/>
        </w:rPr>
      </w:pPr>
    </w:p>
    <w:p w14:paraId="432AA3E6" w14:textId="77777777" w:rsidR="00775B29" w:rsidRPr="00701149" w:rsidRDefault="00162DC5">
      <w:pPr>
        <w:rPr>
          <w:rFonts w:hAnsiTheme="minorHAnsi" w:cstheme="minorHAnsi"/>
        </w:rPr>
      </w:pPr>
      <w:r w:rsidRPr="00701149">
        <w:rPr>
          <w:rFonts w:hAnsiTheme="minorHAnsi" w:cstheme="minorHAnsi"/>
        </w:rPr>
        <w:t>5. Payment Provisions</w:t>
      </w:r>
    </w:p>
    <w:p w14:paraId="55DE7D01" w14:textId="77777777" w:rsidR="00775B29" w:rsidRPr="00701149" w:rsidRDefault="00162DC5">
      <w:pPr>
        <w:rPr>
          <w:rFonts w:hAnsiTheme="minorHAnsi" w:cstheme="minorHAnsi"/>
        </w:rPr>
      </w:pPr>
      <w:r w:rsidRPr="00701149">
        <w:rPr>
          <w:rFonts w:hAnsiTheme="minorHAnsi" w:cstheme="minorHAnsi"/>
        </w:rPr>
        <w:t>The fee payable by TRAFFIC is inclusive of any sales taxes that may be chargeable by the consultant. Any liability for sales taxes payable outside of China rests with the consultant.</w:t>
      </w:r>
    </w:p>
    <w:p w14:paraId="536E7005" w14:textId="44A5FBA7" w:rsidR="00775B29" w:rsidRPr="00701149" w:rsidRDefault="00162DC5">
      <w:pPr>
        <w:rPr>
          <w:rFonts w:hAnsiTheme="minorHAnsi" w:cstheme="minorHAnsi"/>
        </w:rPr>
      </w:pPr>
      <w:r w:rsidRPr="00701149">
        <w:rPr>
          <w:rFonts w:hAnsiTheme="minorHAnsi" w:cstheme="minorHAnsi"/>
        </w:rPr>
        <w:t>Sub-</w:t>
      </w:r>
      <w:r w:rsidR="00440D35" w:rsidRPr="00701149">
        <w:rPr>
          <w:rFonts w:hAnsiTheme="minorHAnsi" w:cstheme="minorHAnsi"/>
        </w:rPr>
        <w:t>contractors’</w:t>
      </w:r>
      <w:r w:rsidRPr="00701149">
        <w:rPr>
          <w:rFonts w:hAnsiTheme="minorHAnsi" w:cstheme="minorHAnsi"/>
        </w:rPr>
        <w:t xml:space="preserve"> fees are the responsibility of the contractor and are to be paid from within the agreed budget (Annex II).</w:t>
      </w:r>
    </w:p>
    <w:p w14:paraId="4ECC55CB" w14:textId="77777777" w:rsidR="00775B29" w:rsidRPr="00701149" w:rsidRDefault="00162DC5">
      <w:pPr>
        <w:rPr>
          <w:rFonts w:hAnsiTheme="minorHAnsi" w:cstheme="minorHAnsi"/>
        </w:rPr>
      </w:pPr>
      <w:r w:rsidRPr="00701149">
        <w:rPr>
          <w:rFonts w:hAnsiTheme="minorHAnsi" w:cstheme="minorHAnsi"/>
        </w:rPr>
        <w:t>Schedule of Payment:</w:t>
      </w:r>
    </w:p>
    <w:p w14:paraId="10042EC1" w14:textId="77777777" w:rsidR="00775B29" w:rsidRPr="00701149" w:rsidRDefault="00162DC5">
      <w:pPr>
        <w:rPr>
          <w:rFonts w:hAnsiTheme="minorHAnsi" w:cstheme="minorHAnsi"/>
        </w:rPr>
      </w:pPr>
      <w:r w:rsidRPr="00701149">
        <w:rPr>
          <w:rFonts w:hAnsiTheme="minorHAnsi" w:cstheme="minorHAnsi"/>
        </w:rPr>
        <w:t>Full payment will be made on completion of all activities in Annex I; to be delivered no later than_______; on acceptance of deliverables by the Project Manager; and on receipt of a signed invoice at TRAFFIC.</w:t>
      </w:r>
    </w:p>
    <w:p w14:paraId="0B826C12" w14:textId="77777777" w:rsidR="00775B29" w:rsidRPr="00701149" w:rsidRDefault="00162DC5">
      <w:pPr>
        <w:rPr>
          <w:rFonts w:hAnsiTheme="minorHAnsi" w:cstheme="minorHAnsi"/>
        </w:rPr>
      </w:pPr>
      <w:r w:rsidRPr="00701149">
        <w:rPr>
          <w:rFonts w:hAnsiTheme="minorHAnsi" w:cstheme="minorHAnsi"/>
        </w:rPr>
        <w:t xml:space="preserve">The invoice should be raised in the currency of the contract which should be clearly stated. </w:t>
      </w:r>
    </w:p>
    <w:p w14:paraId="2578ACBB" w14:textId="77777777" w:rsidR="00775B29" w:rsidRPr="00701149" w:rsidRDefault="00162DC5">
      <w:pPr>
        <w:rPr>
          <w:rFonts w:hAnsiTheme="minorHAnsi" w:cstheme="minorHAnsi"/>
        </w:rPr>
      </w:pPr>
      <w:r w:rsidRPr="00701149">
        <w:rPr>
          <w:rFonts w:hAnsiTheme="minorHAnsi" w:cstheme="minorHAnsi"/>
          <w:lang w:eastAsia="zh-CN"/>
        </w:rPr>
        <w:t xml:space="preserve">The invoice should also be dated, have a unique invoice number and detail the TRAFFIC project code, title of activity, contact details, number of units charged, unit rate, total amount payable. </w:t>
      </w:r>
      <w:r w:rsidRPr="00701149">
        <w:rPr>
          <w:rFonts w:hAnsiTheme="minorHAnsi" w:cstheme="minorHAnsi"/>
        </w:rPr>
        <w:t xml:space="preserve">The invoice should be addressed to: </w:t>
      </w:r>
    </w:p>
    <w:p w14:paraId="218752A2" w14:textId="77777777" w:rsidR="00775B29" w:rsidRPr="00701149" w:rsidRDefault="00162DC5">
      <w:pPr>
        <w:rPr>
          <w:rFonts w:hAnsiTheme="minorHAnsi" w:cstheme="minorHAnsi"/>
        </w:rPr>
      </w:pPr>
      <w:r w:rsidRPr="00701149">
        <w:rPr>
          <w:rFonts w:hAnsiTheme="minorHAnsi" w:cstheme="minorHAnsi"/>
        </w:rPr>
        <w:t>TB06-1-132, TAYUAN DIPLOMATIC RESIDENCE COMPOUND, NO.1, XINDONG ROAD, CHAOYANG DISTRICT, BEIJING, CHINATRAFFIC China</w:t>
      </w:r>
    </w:p>
    <w:p w14:paraId="5F79DC61" w14:textId="77777777" w:rsidR="00775B29" w:rsidRPr="00701149" w:rsidRDefault="00162DC5">
      <w:pPr>
        <w:rPr>
          <w:rFonts w:hAnsiTheme="minorHAnsi" w:cstheme="minorHAnsi"/>
        </w:rPr>
      </w:pPr>
      <w:r w:rsidRPr="00701149">
        <w:rPr>
          <w:rFonts w:hAnsiTheme="minorHAnsi" w:cstheme="minorHAnsi"/>
        </w:rPr>
        <w:t>TEL</w:t>
      </w:r>
      <w:r w:rsidRPr="00701149">
        <w:rPr>
          <w:rFonts w:hAnsiTheme="minorHAnsi" w:cstheme="minorHAnsi"/>
        </w:rPr>
        <w:t>：</w:t>
      </w:r>
      <w:r w:rsidRPr="00701149">
        <w:rPr>
          <w:rFonts w:hAnsiTheme="minorHAnsi" w:cstheme="minorHAnsi"/>
        </w:rPr>
        <w:t>+8610 85321353</w:t>
      </w:r>
    </w:p>
    <w:p w14:paraId="610852AC" w14:textId="77777777" w:rsidR="00775B29" w:rsidRPr="00701149" w:rsidRDefault="00775B29">
      <w:pPr>
        <w:rPr>
          <w:rFonts w:hAnsiTheme="minorHAnsi" w:cstheme="minorHAnsi"/>
        </w:rPr>
      </w:pPr>
    </w:p>
    <w:p w14:paraId="17587DBC" w14:textId="77777777" w:rsidR="00775B29" w:rsidRPr="00701149" w:rsidRDefault="00162DC5">
      <w:pPr>
        <w:rPr>
          <w:rFonts w:hAnsiTheme="minorHAnsi" w:cstheme="minorHAnsi"/>
        </w:rPr>
      </w:pPr>
      <w:r w:rsidRPr="00701149">
        <w:rPr>
          <w:rFonts w:hAnsiTheme="minorHAnsi" w:cstheme="minorHAnsi"/>
        </w:rPr>
        <w:t>6. Transfer of Funds</w:t>
      </w:r>
    </w:p>
    <w:p w14:paraId="38DC4254" w14:textId="77777777" w:rsidR="00775B29" w:rsidRPr="00701149" w:rsidRDefault="00162DC5">
      <w:pPr>
        <w:rPr>
          <w:rFonts w:hAnsiTheme="minorHAnsi" w:cstheme="minorHAnsi"/>
        </w:rPr>
      </w:pPr>
      <w:r w:rsidRPr="00701149">
        <w:rPr>
          <w:rFonts w:hAnsiTheme="minorHAnsi" w:cstheme="minorHAnsi"/>
        </w:rPr>
        <w:t>Payments will be made using (international) bank transfer.</w:t>
      </w:r>
    </w:p>
    <w:p w14:paraId="74E970B8" w14:textId="77777777" w:rsidR="00775B29" w:rsidRPr="00701149" w:rsidRDefault="00162DC5">
      <w:pPr>
        <w:rPr>
          <w:rFonts w:hAnsiTheme="minorHAnsi" w:cstheme="minorHAnsi"/>
        </w:rPr>
      </w:pPr>
      <w:r w:rsidRPr="00701149">
        <w:rPr>
          <w:rFonts w:hAnsiTheme="minorHAnsi" w:cstheme="minorHAnsi"/>
        </w:rPr>
        <w:t xml:space="preserve">Beneficiary Name </w:t>
      </w:r>
      <w:r w:rsidRPr="00701149">
        <w:rPr>
          <w:rFonts w:hAnsiTheme="minorHAnsi" w:cstheme="minorHAnsi"/>
        </w:rPr>
        <w:t>：</w:t>
      </w:r>
    </w:p>
    <w:p w14:paraId="3A964BBD" w14:textId="77777777" w:rsidR="00775B29" w:rsidRPr="00701149" w:rsidRDefault="00162DC5">
      <w:pPr>
        <w:rPr>
          <w:rFonts w:hAnsiTheme="minorHAnsi" w:cstheme="minorHAnsi"/>
        </w:rPr>
      </w:pPr>
      <w:r w:rsidRPr="00701149">
        <w:rPr>
          <w:rFonts w:hAnsiTheme="minorHAnsi" w:cstheme="minorHAnsi"/>
        </w:rPr>
        <w:lastRenderedPageBreak/>
        <w:t>Name of Account</w:t>
      </w:r>
      <w:r w:rsidRPr="00701149">
        <w:rPr>
          <w:rFonts w:hAnsiTheme="minorHAnsi" w:cstheme="minorHAnsi"/>
        </w:rPr>
        <w:t>：</w:t>
      </w:r>
    </w:p>
    <w:p w14:paraId="32E4661B" w14:textId="77777777" w:rsidR="00775B29" w:rsidRPr="00701149" w:rsidRDefault="00162DC5">
      <w:pPr>
        <w:rPr>
          <w:rFonts w:hAnsiTheme="minorHAnsi" w:cstheme="minorHAnsi"/>
        </w:rPr>
      </w:pPr>
      <w:r w:rsidRPr="00701149">
        <w:rPr>
          <w:rFonts w:hAnsiTheme="minorHAnsi" w:cstheme="minorHAnsi"/>
        </w:rPr>
        <w:t>Name of Bank</w:t>
      </w:r>
      <w:r w:rsidRPr="00701149">
        <w:rPr>
          <w:rFonts w:hAnsiTheme="minorHAnsi" w:cstheme="minorHAnsi"/>
        </w:rPr>
        <w:t>：</w:t>
      </w:r>
    </w:p>
    <w:p w14:paraId="7F2DE87B" w14:textId="77777777" w:rsidR="00775B29" w:rsidRPr="00701149" w:rsidRDefault="00162DC5">
      <w:pPr>
        <w:rPr>
          <w:rFonts w:hAnsiTheme="minorHAnsi" w:cstheme="minorHAnsi"/>
        </w:rPr>
      </w:pPr>
      <w:r w:rsidRPr="00701149">
        <w:rPr>
          <w:rFonts w:hAnsiTheme="minorHAnsi" w:cstheme="minorHAnsi"/>
        </w:rPr>
        <w:t>Branch</w:t>
      </w:r>
      <w:r w:rsidRPr="00701149">
        <w:rPr>
          <w:rFonts w:hAnsiTheme="minorHAnsi" w:cstheme="minorHAnsi"/>
        </w:rPr>
        <w:t>：</w:t>
      </w:r>
    </w:p>
    <w:p w14:paraId="1F3CAC40" w14:textId="77777777" w:rsidR="00775B29" w:rsidRPr="00701149" w:rsidRDefault="00162DC5">
      <w:pPr>
        <w:rPr>
          <w:rFonts w:hAnsiTheme="minorHAnsi" w:cstheme="minorHAnsi"/>
        </w:rPr>
      </w:pPr>
      <w:r w:rsidRPr="00701149">
        <w:rPr>
          <w:rFonts w:hAnsiTheme="minorHAnsi" w:cstheme="minorHAnsi"/>
        </w:rPr>
        <w:t>Branch Address</w:t>
      </w:r>
      <w:r w:rsidRPr="00701149">
        <w:rPr>
          <w:rFonts w:hAnsiTheme="minorHAnsi" w:cstheme="minorHAnsi"/>
        </w:rPr>
        <w:t>：</w:t>
      </w:r>
    </w:p>
    <w:p w14:paraId="75A8C693" w14:textId="77777777" w:rsidR="00775B29" w:rsidRPr="00701149" w:rsidRDefault="00162DC5">
      <w:pPr>
        <w:rPr>
          <w:rFonts w:hAnsiTheme="minorHAnsi" w:cstheme="minorHAnsi"/>
        </w:rPr>
      </w:pPr>
      <w:r w:rsidRPr="00701149">
        <w:rPr>
          <w:rFonts w:hAnsiTheme="minorHAnsi" w:cstheme="minorHAnsi"/>
        </w:rPr>
        <w:t>Bank Account number</w:t>
      </w:r>
      <w:r w:rsidRPr="00701149">
        <w:rPr>
          <w:rFonts w:hAnsiTheme="minorHAnsi" w:cstheme="minorHAnsi"/>
        </w:rPr>
        <w:t>：</w:t>
      </w:r>
    </w:p>
    <w:p w14:paraId="66D6DF80" w14:textId="77777777" w:rsidR="00775B29" w:rsidRPr="00701149" w:rsidRDefault="00162DC5">
      <w:pPr>
        <w:rPr>
          <w:rFonts w:hAnsiTheme="minorHAnsi" w:cstheme="minorHAnsi"/>
        </w:rPr>
      </w:pPr>
      <w:r w:rsidRPr="00701149">
        <w:rPr>
          <w:rFonts w:hAnsiTheme="minorHAnsi" w:cstheme="minorHAnsi"/>
        </w:rPr>
        <w:t>Sort Code</w:t>
      </w:r>
      <w:r w:rsidRPr="00701149">
        <w:rPr>
          <w:rFonts w:hAnsiTheme="minorHAnsi" w:cstheme="minorHAnsi"/>
        </w:rPr>
        <w:t>：</w:t>
      </w:r>
    </w:p>
    <w:p w14:paraId="5C491321" w14:textId="77777777" w:rsidR="00775B29" w:rsidRPr="00701149" w:rsidRDefault="00775B29">
      <w:pPr>
        <w:rPr>
          <w:rFonts w:hAnsiTheme="minorHAnsi" w:cstheme="minorHAnsi"/>
        </w:rPr>
      </w:pPr>
    </w:p>
    <w:p w14:paraId="7A6FCCD3" w14:textId="77777777" w:rsidR="00775B29" w:rsidRPr="00701149" w:rsidRDefault="00162DC5">
      <w:pPr>
        <w:rPr>
          <w:rFonts w:hAnsiTheme="minorHAnsi" w:cstheme="minorHAnsi"/>
        </w:rPr>
      </w:pPr>
      <w:r w:rsidRPr="00701149">
        <w:rPr>
          <w:rFonts w:hAnsiTheme="minorHAnsi" w:cstheme="minorHAnsi"/>
        </w:rPr>
        <w:t>Receipts (including flights boarding passes) are required for all expenses.</w:t>
      </w:r>
    </w:p>
    <w:p w14:paraId="2E11B3D0" w14:textId="77777777" w:rsidR="00775B29" w:rsidRPr="00701149" w:rsidRDefault="00775B29">
      <w:pPr>
        <w:rPr>
          <w:rFonts w:hAnsiTheme="minorHAnsi" w:cstheme="minorHAnsi"/>
        </w:rPr>
      </w:pPr>
    </w:p>
    <w:p w14:paraId="782C0175" w14:textId="77777777" w:rsidR="00775B29" w:rsidRPr="00701149" w:rsidRDefault="00162DC5">
      <w:pPr>
        <w:rPr>
          <w:rFonts w:hAnsiTheme="minorHAnsi" w:cstheme="minorHAnsi"/>
        </w:rPr>
      </w:pPr>
      <w:r w:rsidRPr="00701149">
        <w:rPr>
          <w:rFonts w:hAnsiTheme="minorHAnsi" w:cstheme="minorHAnsi"/>
        </w:rPr>
        <w:t xml:space="preserve">The contractor and any sub-contractors should operate on value-for-money principles under this contract and should aim to maximise conservation gains. All expenditure should be reasonable, approved and documented, as identified in the budget. The contractor and any sub-contractors are expected to use funds responsibly and source services/goods that operate under sustainability principles. </w:t>
      </w:r>
    </w:p>
    <w:p w14:paraId="4B40EFF9" w14:textId="77777777" w:rsidR="00775B29" w:rsidRPr="00701149" w:rsidRDefault="00162DC5">
      <w:pPr>
        <w:rPr>
          <w:rFonts w:hAnsiTheme="minorHAnsi" w:cstheme="minorHAnsi"/>
        </w:rPr>
      </w:pPr>
      <w:r w:rsidRPr="00701149">
        <w:rPr>
          <w:rFonts w:hAnsiTheme="minorHAnsi" w:cstheme="minorHAnsi"/>
        </w:rPr>
        <w:t xml:space="preserve">Air travel should be minimised and only economy (air/land/sea) fares are allowed under this contract. Any air travel under this contract should include appropriate CO2 emission offsetting costs in the travel budget. </w:t>
      </w:r>
    </w:p>
    <w:p w14:paraId="1542F0B6" w14:textId="77777777" w:rsidR="00775B29" w:rsidRPr="00701149" w:rsidRDefault="00162DC5">
      <w:pPr>
        <w:rPr>
          <w:rFonts w:hAnsiTheme="minorHAnsi" w:cstheme="minorHAnsi"/>
        </w:rPr>
      </w:pPr>
      <w:r w:rsidRPr="00701149">
        <w:rPr>
          <w:rFonts w:hAnsiTheme="minorHAnsi" w:cstheme="minorHAnsi"/>
        </w:rPr>
        <w:t>Transfer of funds is contingent upon transfer of funds from the donor and/or an administrative check by TRAFFIC on the eligibility of the invoiced costs under TRAFFIC’s and donor’s financial policies.</w:t>
      </w:r>
    </w:p>
    <w:p w14:paraId="44193402" w14:textId="77777777" w:rsidR="00775B29" w:rsidRPr="00701149" w:rsidRDefault="00775B29">
      <w:pPr>
        <w:rPr>
          <w:rFonts w:hAnsiTheme="minorHAnsi" w:cstheme="minorHAnsi"/>
        </w:rPr>
      </w:pPr>
    </w:p>
    <w:p w14:paraId="15ED0BEB" w14:textId="77777777" w:rsidR="00775B29" w:rsidRPr="00701149" w:rsidRDefault="00162DC5">
      <w:pPr>
        <w:rPr>
          <w:rFonts w:hAnsiTheme="minorHAnsi" w:cstheme="minorHAnsi"/>
        </w:rPr>
      </w:pPr>
      <w:r w:rsidRPr="00701149">
        <w:rPr>
          <w:rFonts w:hAnsiTheme="minorHAnsi" w:cstheme="minorHAnsi"/>
        </w:rPr>
        <w:t>7. Intellectual Property</w:t>
      </w:r>
    </w:p>
    <w:p w14:paraId="41EEEC05" w14:textId="77777777" w:rsidR="00775B29" w:rsidRPr="00701149" w:rsidRDefault="00162DC5">
      <w:pPr>
        <w:rPr>
          <w:rFonts w:hAnsiTheme="minorHAnsi" w:cstheme="minorHAnsi"/>
        </w:rPr>
      </w:pPr>
      <w:r w:rsidRPr="00701149">
        <w:rPr>
          <w:rFonts w:hAnsiTheme="minorHAnsi" w:cstheme="minorHAnsi"/>
        </w:rPr>
        <w:t>Unless otherwise negotiated, TRAFFIC is the inherent copyright owner of information and materials, including photographs, that any individual or legal entity on contract to TRAFFIC may have produced, gathered, reviewed and/or analysed on behalf of TRAFFIC and in TRAFFIC-contracted time, irrespective of whether or not such data and documentation have been published.  All details and information must be kept confidential by the contractor and sub-contractors unless agreement has been reached with TRAFFIC.  These obligations are permanent and will not lapse upon cessation of the contract with TRAFFIC. The contractor shall undertake, even after their engagement with TRAFFIC is finished, not to publish such data without the specific approval of the Executive Director, TRAFFIC.</w:t>
      </w:r>
    </w:p>
    <w:p w14:paraId="05E157C2" w14:textId="77777777" w:rsidR="00775B29" w:rsidRPr="00701149" w:rsidRDefault="00775B29">
      <w:pPr>
        <w:rPr>
          <w:rFonts w:hAnsiTheme="minorHAnsi" w:cstheme="minorHAnsi"/>
        </w:rPr>
      </w:pPr>
    </w:p>
    <w:p w14:paraId="30F05C15" w14:textId="77777777" w:rsidR="00775B29" w:rsidRPr="00701149" w:rsidRDefault="00162DC5">
      <w:pPr>
        <w:rPr>
          <w:rFonts w:hAnsiTheme="minorHAnsi" w:cstheme="minorHAnsi"/>
          <w:lang w:eastAsia="zh-CN"/>
        </w:rPr>
      </w:pPr>
      <w:r w:rsidRPr="00701149">
        <w:rPr>
          <w:rFonts w:hAnsiTheme="minorHAnsi" w:cstheme="minorHAnsi"/>
          <w:lang w:eastAsia="zh-CN"/>
        </w:rPr>
        <w:t>8. Data protection</w:t>
      </w:r>
    </w:p>
    <w:p w14:paraId="10096AB9" w14:textId="77777777" w:rsidR="00775B29" w:rsidRPr="00701149" w:rsidRDefault="00162DC5">
      <w:pPr>
        <w:rPr>
          <w:rFonts w:hAnsiTheme="minorHAnsi" w:cstheme="minorHAnsi"/>
        </w:rPr>
      </w:pPr>
      <w:r w:rsidRPr="00701149">
        <w:rPr>
          <w:rFonts w:hAnsiTheme="minorHAnsi" w:cstheme="minorHAnsi"/>
        </w:rPr>
        <w:t>TRAFFIC International and its contractors must at all times be compliant with the European Union’s General Data Protection Regulation, the UK’s Data Protection Act 2018 and China’s The Data Security Law of the People's Republic of China in regard to the collection, storage and transmitting of personal data.</w:t>
      </w:r>
    </w:p>
    <w:p w14:paraId="544FED8F" w14:textId="77777777" w:rsidR="00775B29" w:rsidRPr="00701149" w:rsidRDefault="00162DC5">
      <w:pPr>
        <w:rPr>
          <w:rFonts w:hAnsiTheme="minorHAnsi" w:cstheme="minorHAnsi"/>
        </w:rPr>
      </w:pPr>
      <w:r w:rsidRPr="00701149">
        <w:rPr>
          <w:rFonts w:hAnsiTheme="minorHAnsi" w:cstheme="minorHAnsi"/>
        </w:rPr>
        <w:t xml:space="preserve">Where the contract requires the processing of personal data by the contractor, the contractor must act only under the supervision of the data controller, in particular with regard to the purposes of processing, the categories of which data may be processed, the recipients of the data and the transfer of data between </w:t>
      </w:r>
      <w:r w:rsidRPr="00701149">
        <w:rPr>
          <w:rFonts w:hAnsiTheme="minorHAnsi" w:cstheme="minorHAnsi"/>
        </w:rPr>
        <w:lastRenderedPageBreak/>
        <w:t>countries in accordance with the General Data Protection Regulations 2018 and UK Data Protection Act 2018. The Contractor shall ensure that appropriate technical and organisation measures are adopted to safeguard data from unauthorised access, alteration, disclosure, or destruction. The Contractor is obliged to notify TRAFFIC if any personal data has at any time been compromised, during and upon cessation of this contract.</w:t>
      </w:r>
    </w:p>
    <w:p w14:paraId="19596330" w14:textId="77777777" w:rsidR="00775B29" w:rsidRPr="00701149" w:rsidRDefault="00162DC5">
      <w:pPr>
        <w:rPr>
          <w:rFonts w:hAnsiTheme="minorHAnsi" w:cstheme="minorHAnsi"/>
        </w:rPr>
      </w:pPr>
      <w:r w:rsidRPr="00701149">
        <w:rPr>
          <w:rFonts w:hAnsiTheme="minorHAnsi" w:cstheme="minorHAnsi"/>
        </w:rPr>
        <w:t>In turn, TRAFFIC International respects its contractors’ right to privacy.  TRAFFIC International retains personal information contained in this contract to comply with applicable legal, tax or accounting requirements.   TRAFFIC’s full privacy notice is available on its website www.traffic.org or can be obtained from the contact details provided. The data controller of your personal information is TRAFFIC International. If you have any questions or concerns about TRAFFIC’s use of your personal information, please contact TRAFFIC using the following details: privacy@traffic.org.</w:t>
      </w:r>
    </w:p>
    <w:p w14:paraId="153EF2EB" w14:textId="77777777" w:rsidR="00775B29" w:rsidRPr="00701149" w:rsidRDefault="00775B29">
      <w:pPr>
        <w:rPr>
          <w:rFonts w:hAnsiTheme="minorHAnsi" w:cstheme="minorHAnsi"/>
        </w:rPr>
      </w:pPr>
    </w:p>
    <w:p w14:paraId="2AF9E9FA" w14:textId="77777777" w:rsidR="00775B29" w:rsidRPr="00701149" w:rsidRDefault="00162DC5">
      <w:pPr>
        <w:rPr>
          <w:rFonts w:hAnsiTheme="minorHAnsi" w:cstheme="minorHAnsi"/>
        </w:rPr>
      </w:pPr>
      <w:r w:rsidRPr="00701149">
        <w:rPr>
          <w:rFonts w:hAnsiTheme="minorHAnsi" w:cstheme="minorHAnsi"/>
        </w:rPr>
        <w:t>9. Communications and use of logos</w:t>
      </w:r>
    </w:p>
    <w:p w14:paraId="5091F609" w14:textId="77777777" w:rsidR="00775B29" w:rsidRPr="00701149" w:rsidRDefault="00162DC5">
      <w:pPr>
        <w:rPr>
          <w:rFonts w:hAnsiTheme="minorHAnsi" w:cstheme="minorHAnsi"/>
        </w:rPr>
      </w:pPr>
      <w:r w:rsidRPr="00701149">
        <w:rPr>
          <w:rFonts w:hAnsiTheme="minorHAnsi" w:cstheme="minorHAnsi"/>
        </w:rPr>
        <w:t>The contractor is not authorised to use the logo of TRAFFIC without prior written permission.</w:t>
      </w:r>
    </w:p>
    <w:p w14:paraId="0A98856C" w14:textId="77777777" w:rsidR="00775B29" w:rsidRPr="00701149" w:rsidRDefault="00775B29">
      <w:pPr>
        <w:rPr>
          <w:rFonts w:hAnsiTheme="minorHAnsi" w:cstheme="minorHAnsi"/>
        </w:rPr>
      </w:pPr>
    </w:p>
    <w:p w14:paraId="18434505" w14:textId="77777777" w:rsidR="00775B29" w:rsidRPr="00701149" w:rsidRDefault="00162DC5">
      <w:pPr>
        <w:rPr>
          <w:rFonts w:hAnsiTheme="minorHAnsi" w:cstheme="minorHAnsi"/>
          <w:lang w:eastAsia="zh-CN"/>
        </w:rPr>
      </w:pPr>
      <w:r w:rsidRPr="00701149">
        <w:rPr>
          <w:rFonts w:hAnsiTheme="minorHAnsi" w:cstheme="minorHAnsi"/>
          <w:lang w:eastAsia="zh-CN"/>
        </w:rPr>
        <w:t xml:space="preserve">10. Status </w:t>
      </w:r>
    </w:p>
    <w:p w14:paraId="67BBA0EA" w14:textId="77777777" w:rsidR="00775B29" w:rsidRPr="00701149" w:rsidRDefault="00162DC5">
      <w:pPr>
        <w:rPr>
          <w:rFonts w:hAnsiTheme="minorHAnsi" w:cstheme="minorHAnsi"/>
        </w:rPr>
      </w:pPr>
      <w:r w:rsidRPr="00701149">
        <w:rPr>
          <w:rFonts w:hAnsiTheme="minorHAnsi" w:cstheme="minorHAnsi"/>
        </w:rPr>
        <w:t>This contract does not constitute employment by TRAFFIC. TRAFFIC accepts no claims, losses, damages, or liabilities incurred by the contractor, sub-contractors or third parties in connection with this contract.  You are required to acquire work permits or other documents necessary to undertake the work as specified, and to comply with national and international laws, including payment of direct and indirect taxes including National Insurance contributions.</w:t>
      </w:r>
    </w:p>
    <w:p w14:paraId="24191184" w14:textId="77777777" w:rsidR="00775B29" w:rsidRPr="00701149" w:rsidRDefault="00162DC5">
      <w:pPr>
        <w:rPr>
          <w:rFonts w:hAnsiTheme="minorHAnsi" w:cstheme="minorHAnsi"/>
        </w:rPr>
      </w:pPr>
      <w:r w:rsidRPr="00701149">
        <w:rPr>
          <w:rFonts w:hAnsiTheme="minorHAnsi" w:cstheme="minorHAnsi"/>
          <w:lang w:eastAsia="zh-CN"/>
        </w:rPr>
        <w:t xml:space="preserve">Whilst implementing this contract the contractor and sub-contractors are not representatives, agents or partners of TRAFFIC, and have no authority to bind TRAFFIC.  </w:t>
      </w:r>
      <w:r w:rsidRPr="00701149">
        <w:rPr>
          <w:rFonts w:hAnsiTheme="minorHAnsi" w:cstheme="minorHAnsi"/>
        </w:rPr>
        <w:t xml:space="preserve">The contractor is a contractor of TRAFFIC only.  The sub-contractors are contractors of the contractor and not of TRAFFIC.  The contractor is responsible for all issues relating to its sub-contractors. </w:t>
      </w:r>
    </w:p>
    <w:p w14:paraId="70C1CCFE" w14:textId="77777777" w:rsidR="00775B29" w:rsidRPr="00701149" w:rsidRDefault="00775B29">
      <w:pPr>
        <w:rPr>
          <w:rFonts w:hAnsiTheme="minorHAnsi" w:cstheme="minorHAnsi"/>
        </w:rPr>
      </w:pPr>
    </w:p>
    <w:p w14:paraId="55E21685" w14:textId="77777777" w:rsidR="00775B29" w:rsidRPr="00701149" w:rsidRDefault="00162DC5">
      <w:pPr>
        <w:rPr>
          <w:rFonts w:hAnsiTheme="minorHAnsi" w:cstheme="minorHAnsi"/>
          <w:lang w:eastAsia="zh-CN"/>
        </w:rPr>
      </w:pPr>
      <w:r w:rsidRPr="00701149">
        <w:rPr>
          <w:rFonts w:hAnsiTheme="minorHAnsi" w:cstheme="minorHAnsi"/>
          <w:lang w:eastAsia="zh-CN"/>
        </w:rPr>
        <w:t>11. Liability</w:t>
      </w:r>
    </w:p>
    <w:p w14:paraId="5D86DC08" w14:textId="77777777" w:rsidR="00775B29" w:rsidRPr="00701149" w:rsidRDefault="00162DC5">
      <w:pPr>
        <w:rPr>
          <w:rFonts w:hAnsiTheme="minorHAnsi" w:cstheme="minorHAnsi"/>
        </w:rPr>
      </w:pPr>
      <w:r w:rsidRPr="00701149">
        <w:rPr>
          <w:rFonts w:hAnsiTheme="minorHAnsi" w:cstheme="minorHAnsi"/>
        </w:rPr>
        <w:t>All travel and fieldwork are undertaken at the contractor’s personal risk.  For travel outside of the contractor’s home country or base of operations the contractor must confirm that persons involved in providing services under this contract are in good health and fit to travel.  The contractor is required to find and fund its own travel arrangements, medical and liability insurance for any person involved in providing services under this contract.</w:t>
      </w:r>
    </w:p>
    <w:p w14:paraId="19B41871" w14:textId="77777777" w:rsidR="00775B29" w:rsidRPr="00701149" w:rsidRDefault="00775B29">
      <w:pPr>
        <w:rPr>
          <w:rFonts w:hAnsiTheme="minorHAnsi" w:cstheme="minorHAnsi"/>
        </w:rPr>
      </w:pPr>
    </w:p>
    <w:p w14:paraId="2D1A725B" w14:textId="77777777" w:rsidR="00775B29" w:rsidRPr="00701149" w:rsidRDefault="00162DC5">
      <w:pPr>
        <w:rPr>
          <w:rFonts w:hAnsiTheme="minorHAnsi" w:cstheme="minorHAnsi"/>
          <w:lang w:eastAsia="zh-CN"/>
        </w:rPr>
      </w:pPr>
      <w:r w:rsidRPr="00701149">
        <w:rPr>
          <w:rFonts w:hAnsiTheme="minorHAnsi" w:cstheme="minorHAnsi"/>
          <w:lang w:eastAsia="zh-CN"/>
        </w:rPr>
        <w:t>12. Indemnification</w:t>
      </w:r>
    </w:p>
    <w:p w14:paraId="6AA1D596" w14:textId="77777777" w:rsidR="00775B29" w:rsidRPr="00701149" w:rsidRDefault="00162DC5">
      <w:pPr>
        <w:rPr>
          <w:rFonts w:hAnsiTheme="minorHAnsi" w:cstheme="minorHAnsi"/>
        </w:rPr>
      </w:pPr>
      <w:r w:rsidRPr="00701149">
        <w:rPr>
          <w:rFonts w:hAnsiTheme="minorHAnsi" w:cstheme="minorHAnsi"/>
        </w:rPr>
        <w:t xml:space="preserve">The contractor hereby indemnifies TRAFFIC, together with its officers, directors, employees, and agents, against any claims, losses, damages, and other liabilities (including reasonable attorney's fees and other </w:t>
      </w:r>
      <w:r w:rsidRPr="00701149">
        <w:rPr>
          <w:rFonts w:hAnsiTheme="minorHAnsi" w:cstheme="minorHAnsi"/>
        </w:rPr>
        <w:lastRenderedPageBreak/>
        <w:t>expenses), arising in connection with this contract, except to the extent the claim, loss, damage, or other liability is due to the fault of TRAFFIC.</w:t>
      </w:r>
    </w:p>
    <w:p w14:paraId="5D8BD519" w14:textId="77777777" w:rsidR="00775B29" w:rsidRPr="00701149" w:rsidRDefault="00775B29">
      <w:pPr>
        <w:rPr>
          <w:rFonts w:hAnsiTheme="minorHAnsi" w:cstheme="minorHAnsi"/>
        </w:rPr>
      </w:pPr>
    </w:p>
    <w:p w14:paraId="587B18B7" w14:textId="77777777" w:rsidR="00775B29" w:rsidRPr="00701149" w:rsidRDefault="00162DC5">
      <w:pPr>
        <w:rPr>
          <w:rFonts w:hAnsiTheme="minorHAnsi" w:cstheme="minorHAnsi"/>
          <w:lang w:eastAsia="zh-CN"/>
        </w:rPr>
      </w:pPr>
      <w:r w:rsidRPr="00701149">
        <w:rPr>
          <w:rFonts w:hAnsiTheme="minorHAnsi" w:cstheme="minorHAnsi"/>
          <w:lang w:eastAsia="zh-CN"/>
        </w:rPr>
        <w:t>13. Arbitration</w:t>
      </w:r>
    </w:p>
    <w:p w14:paraId="05700F42" w14:textId="11230942" w:rsidR="00775B29" w:rsidRPr="00701149" w:rsidRDefault="00440D35">
      <w:pPr>
        <w:rPr>
          <w:rFonts w:hAnsiTheme="minorHAnsi" w:cstheme="minorHAnsi"/>
          <w:lang w:eastAsia="zh-CN"/>
        </w:rPr>
      </w:pPr>
      <w:r>
        <w:rPr>
          <w:rFonts w:hAnsiTheme="minorHAnsi" w:cstheme="minorHAnsi" w:hint="eastAsia"/>
        </w:rPr>
        <w:t>(</w:t>
      </w:r>
      <w:r w:rsidR="00162DC5" w:rsidRPr="00701149">
        <w:rPr>
          <w:rFonts w:hAnsiTheme="minorHAnsi" w:cstheme="minorHAnsi"/>
        </w:rPr>
        <w:t>1</w:t>
      </w:r>
      <w:r>
        <w:rPr>
          <w:rFonts w:hAnsiTheme="minorHAnsi" w:cstheme="minorHAnsi" w:hint="eastAsia"/>
        </w:rPr>
        <w:t xml:space="preserve">) </w:t>
      </w:r>
      <w:r w:rsidR="00162DC5" w:rsidRPr="00701149">
        <w:rPr>
          <w:rFonts w:hAnsiTheme="minorHAnsi" w:cstheme="minorHAnsi"/>
        </w:rPr>
        <w:t>Both parties agree to abide by their obligations to each other under this agreement in good faith, and to attempt to resolve any disputes that arise between them in a manner that minimizes any damage to the cause of conservation.</w:t>
      </w:r>
    </w:p>
    <w:p w14:paraId="3706043C" w14:textId="15C1C4DF" w:rsidR="00775B29" w:rsidRPr="00701149" w:rsidRDefault="00440D35">
      <w:pPr>
        <w:rPr>
          <w:rFonts w:hAnsiTheme="minorHAnsi" w:cstheme="minorHAnsi"/>
          <w:lang w:eastAsia="zh-CN"/>
        </w:rPr>
      </w:pPr>
      <w:r>
        <w:rPr>
          <w:rFonts w:hAnsiTheme="minorHAnsi" w:cstheme="minorHAnsi" w:hint="eastAsia"/>
          <w:lang w:eastAsia="zh-CN"/>
        </w:rPr>
        <w:t>(</w:t>
      </w:r>
      <w:r w:rsidR="00162DC5" w:rsidRPr="00701149">
        <w:rPr>
          <w:rFonts w:hAnsiTheme="minorHAnsi" w:cstheme="minorHAnsi"/>
          <w:lang w:eastAsia="zh-CN"/>
        </w:rPr>
        <w:t>2</w:t>
      </w:r>
      <w:r>
        <w:rPr>
          <w:rFonts w:hAnsiTheme="minorHAnsi" w:cstheme="minorHAnsi" w:hint="eastAsia"/>
          <w:lang w:eastAsia="zh-CN"/>
        </w:rPr>
        <w:t xml:space="preserve">) </w:t>
      </w:r>
      <w:r w:rsidR="00162DC5" w:rsidRPr="00701149">
        <w:rPr>
          <w:rFonts w:hAnsiTheme="minorHAnsi" w:cstheme="minorHAnsi"/>
        </w:rPr>
        <w:t>The Parties shall attempt to negotiate a settlement to any dispute between them arising out of or in connection with the Agreement and such efforts shall involve the escalation of the dispute to an appropriately senior representative of each Party.</w:t>
      </w:r>
    </w:p>
    <w:p w14:paraId="7CDD408B" w14:textId="257C1A23" w:rsidR="00775B29" w:rsidRPr="00701149" w:rsidRDefault="00440D35">
      <w:pPr>
        <w:rPr>
          <w:rFonts w:hAnsiTheme="minorHAnsi" w:cstheme="minorHAnsi"/>
          <w:lang w:eastAsia="zh-CN"/>
        </w:rPr>
      </w:pPr>
      <w:r>
        <w:rPr>
          <w:rFonts w:hAnsiTheme="minorHAnsi" w:cstheme="minorHAnsi" w:hint="eastAsia"/>
          <w:lang w:eastAsia="zh-CN"/>
        </w:rPr>
        <w:t>(</w:t>
      </w:r>
      <w:r w:rsidR="00162DC5" w:rsidRPr="00701149">
        <w:rPr>
          <w:rFonts w:hAnsiTheme="minorHAnsi" w:cstheme="minorHAnsi"/>
          <w:lang w:eastAsia="zh-CN"/>
        </w:rPr>
        <w:t>3</w:t>
      </w:r>
      <w:r>
        <w:rPr>
          <w:rFonts w:hAnsiTheme="minorHAnsi" w:cstheme="minorHAnsi" w:hint="eastAsia"/>
          <w:lang w:eastAsia="zh-CN"/>
        </w:rPr>
        <w:t xml:space="preserve">) </w:t>
      </w:r>
      <w:r w:rsidR="00162DC5" w:rsidRPr="00701149">
        <w:rPr>
          <w:rFonts w:hAnsiTheme="minorHAnsi" w:cstheme="minorHAnsi"/>
        </w:rPr>
        <w:t>In the event that a dispute cannot be settled amicably within 60 calendar days from reception of the first written notice of a dispute, the dispute shall be referred to arbitration.</w:t>
      </w:r>
    </w:p>
    <w:p w14:paraId="4F021107" w14:textId="1A6EB54A" w:rsidR="00775B29" w:rsidRPr="00701149" w:rsidRDefault="00440D35">
      <w:pPr>
        <w:rPr>
          <w:rFonts w:hAnsiTheme="minorHAnsi" w:cstheme="minorHAnsi"/>
          <w:lang w:eastAsia="zh-CN"/>
        </w:rPr>
      </w:pPr>
      <w:r>
        <w:rPr>
          <w:rFonts w:hAnsiTheme="minorHAnsi" w:cstheme="minorHAnsi" w:hint="eastAsia"/>
          <w:lang w:eastAsia="zh-CN"/>
        </w:rPr>
        <w:t>(</w:t>
      </w:r>
      <w:r w:rsidR="00162DC5" w:rsidRPr="00701149">
        <w:rPr>
          <w:rFonts w:hAnsiTheme="minorHAnsi" w:cstheme="minorHAnsi"/>
          <w:lang w:eastAsia="zh-CN"/>
        </w:rPr>
        <w:t>4</w:t>
      </w:r>
      <w:r>
        <w:rPr>
          <w:rFonts w:hAnsiTheme="minorHAnsi" w:cstheme="minorHAnsi" w:hint="eastAsia"/>
          <w:lang w:eastAsia="zh-CN"/>
        </w:rPr>
        <w:t xml:space="preserve">) </w:t>
      </w:r>
      <w:r w:rsidR="00162DC5" w:rsidRPr="00701149">
        <w:rPr>
          <w:rFonts w:hAnsiTheme="minorHAnsi" w:cstheme="minorHAnsi"/>
        </w:rPr>
        <w:t>TRAFFIC and the contractor shall submit any dispute to China International Economic and Trade Arbitration Commission under the valid arbitration rules. Any opinion entered as a final judgement will be final and binding on both TRAFFIC and the contractor to the extent permitted by law. The language of arbitration will be Chinese and the site the arbitration will be Beijing, China. TRAFFIC and the contractor shall bear their own arbitration costs including the cost of representation and availing evidence.</w:t>
      </w:r>
    </w:p>
    <w:p w14:paraId="1D540F30" w14:textId="77777777" w:rsidR="00775B29" w:rsidRPr="00701149" w:rsidRDefault="00775B29">
      <w:pPr>
        <w:rPr>
          <w:rFonts w:hAnsiTheme="minorHAnsi" w:cstheme="minorHAnsi"/>
        </w:rPr>
      </w:pPr>
    </w:p>
    <w:p w14:paraId="3CD76F84" w14:textId="77777777" w:rsidR="00775B29" w:rsidRPr="00701149" w:rsidRDefault="00162DC5">
      <w:pPr>
        <w:rPr>
          <w:rFonts w:hAnsiTheme="minorHAnsi" w:cstheme="minorHAnsi"/>
        </w:rPr>
      </w:pPr>
      <w:r w:rsidRPr="00701149">
        <w:rPr>
          <w:rFonts w:hAnsiTheme="minorHAnsi" w:cstheme="minorHAnsi"/>
        </w:rPr>
        <w:t>14. Controlling Law</w:t>
      </w:r>
    </w:p>
    <w:p w14:paraId="2FDDF4F1" w14:textId="77777777" w:rsidR="00775B29" w:rsidRPr="00701149" w:rsidRDefault="00162DC5">
      <w:pPr>
        <w:rPr>
          <w:rFonts w:hAnsiTheme="minorHAnsi" w:cstheme="minorHAnsi"/>
        </w:rPr>
      </w:pPr>
      <w:r w:rsidRPr="00701149">
        <w:rPr>
          <w:rFonts w:hAnsiTheme="minorHAnsi" w:cstheme="minorHAnsi"/>
        </w:rPr>
        <w:t>This agreement is governed by the laws of the People’s Republic of China.</w:t>
      </w:r>
    </w:p>
    <w:p w14:paraId="710AA128" w14:textId="77777777" w:rsidR="00775B29" w:rsidRPr="00701149" w:rsidRDefault="00162DC5">
      <w:pPr>
        <w:rPr>
          <w:rFonts w:hAnsiTheme="minorHAnsi" w:cstheme="minorHAnsi"/>
        </w:rPr>
      </w:pPr>
      <w:r w:rsidRPr="00701149">
        <w:rPr>
          <w:rFonts w:hAnsiTheme="minorHAnsi" w:cstheme="minorHAnsi"/>
        </w:rPr>
        <w:t xml:space="preserve">15. Entire Agreement/Modification </w:t>
      </w:r>
    </w:p>
    <w:p w14:paraId="3FD5730B" w14:textId="77777777" w:rsidR="00775B29" w:rsidRPr="00701149" w:rsidRDefault="00162DC5">
      <w:pPr>
        <w:rPr>
          <w:rFonts w:hAnsiTheme="minorHAnsi" w:cstheme="minorHAnsi"/>
        </w:rPr>
      </w:pPr>
      <w:r w:rsidRPr="00701149">
        <w:rPr>
          <w:rFonts w:hAnsiTheme="minorHAnsi" w:cstheme="minorHAnsi"/>
        </w:rPr>
        <w:t>This contract, including all referenced Annexes, each of which is incorporated herein and made a part hereof, represents the entire contract between the parties on this subject matter.  All modifications to this contract must be in writing and signed by persons designated to act on behalf of the contractor and TRAFFIC.</w:t>
      </w:r>
    </w:p>
    <w:p w14:paraId="7AAB3C0B" w14:textId="77777777" w:rsidR="00775B29" w:rsidRPr="00701149" w:rsidRDefault="00775B29">
      <w:pPr>
        <w:rPr>
          <w:rFonts w:hAnsiTheme="minorHAnsi" w:cstheme="minorHAnsi"/>
        </w:rPr>
      </w:pPr>
    </w:p>
    <w:p w14:paraId="162B640A" w14:textId="77777777" w:rsidR="00775B29" w:rsidRPr="00701149" w:rsidRDefault="00162DC5">
      <w:pPr>
        <w:rPr>
          <w:rFonts w:hAnsiTheme="minorHAnsi" w:cstheme="minorHAnsi"/>
        </w:rPr>
      </w:pPr>
      <w:r w:rsidRPr="00701149">
        <w:rPr>
          <w:rFonts w:hAnsiTheme="minorHAnsi" w:cstheme="minorHAnsi"/>
        </w:rPr>
        <w:t xml:space="preserve">16. Termination  </w:t>
      </w:r>
    </w:p>
    <w:p w14:paraId="19A998CB" w14:textId="77777777" w:rsidR="00775B29" w:rsidRPr="00701149" w:rsidRDefault="00162DC5">
      <w:pPr>
        <w:rPr>
          <w:rFonts w:hAnsiTheme="minorHAnsi" w:cstheme="minorHAnsi"/>
        </w:rPr>
      </w:pPr>
      <w:r w:rsidRPr="00701149">
        <w:rPr>
          <w:rFonts w:hAnsiTheme="minorHAnsi" w:cstheme="minorHAnsi"/>
        </w:rPr>
        <w:t>For Cause. If TRAFFIC shall determine at any time that the contractor has failed to comply with any term of this contract, TRAFFIC may thereupon terminate the contract, in whole or in part, by giving written notice to the contractor.  Such notice shall become effective upon receipt.</w:t>
      </w:r>
    </w:p>
    <w:p w14:paraId="1A577053" w14:textId="77777777" w:rsidR="00775B29" w:rsidRPr="00701149" w:rsidRDefault="00162DC5">
      <w:pPr>
        <w:rPr>
          <w:rFonts w:hAnsiTheme="minorHAnsi" w:cstheme="minorHAnsi"/>
        </w:rPr>
      </w:pPr>
      <w:r w:rsidRPr="00701149">
        <w:rPr>
          <w:rFonts w:hAnsiTheme="minorHAnsi" w:cstheme="minorHAnsi"/>
        </w:rPr>
        <w:t>For Convenience. For its convenience, either party may terminate this contract at any time by giving written notice to the other.  Such notice shall become effective thirty (30) days after its receipt.</w:t>
      </w:r>
    </w:p>
    <w:p w14:paraId="277CEC0E" w14:textId="77777777" w:rsidR="00775B29" w:rsidRPr="00701149" w:rsidRDefault="00162DC5">
      <w:pPr>
        <w:rPr>
          <w:rFonts w:hAnsiTheme="minorHAnsi" w:cstheme="minorHAnsi"/>
        </w:rPr>
      </w:pPr>
      <w:r w:rsidRPr="00701149">
        <w:rPr>
          <w:rFonts w:hAnsiTheme="minorHAnsi" w:cstheme="minorHAnsi"/>
        </w:rPr>
        <w:t xml:space="preserve">TRAFFIC shall not be obligated to pay for any expenses incurred by the contractor after the effective date of any notice of termination.  Upon its effective date, the contractor shall stop work and take all reasonable steps to preserve and protect all work product produced to date and comply with instructions from TRAFFIC </w:t>
      </w:r>
      <w:r w:rsidRPr="00701149">
        <w:rPr>
          <w:rFonts w:hAnsiTheme="minorHAnsi" w:cstheme="minorHAnsi"/>
        </w:rPr>
        <w:lastRenderedPageBreak/>
        <w:t xml:space="preserve">as to the disposition thereof.  Upon termination, the contractor shall promptly submit to TRAFFIC a final technical report, a final financial report, and return any unexpended project funds. </w:t>
      </w:r>
    </w:p>
    <w:p w14:paraId="7E78AEFF" w14:textId="77777777" w:rsidR="00775B29" w:rsidRPr="00701149" w:rsidRDefault="00775B29">
      <w:pPr>
        <w:rPr>
          <w:rFonts w:hAnsiTheme="minorHAnsi" w:cstheme="minorHAnsi"/>
        </w:rPr>
      </w:pPr>
    </w:p>
    <w:p w14:paraId="76DE6BA3" w14:textId="77777777" w:rsidR="00775B29" w:rsidRPr="00701149" w:rsidRDefault="00162DC5">
      <w:pPr>
        <w:rPr>
          <w:rFonts w:hAnsiTheme="minorHAnsi" w:cstheme="minorHAnsi"/>
        </w:rPr>
      </w:pPr>
      <w:r w:rsidRPr="00701149">
        <w:rPr>
          <w:rFonts w:hAnsiTheme="minorHAnsi" w:cstheme="minorHAnsi"/>
        </w:rPr>
        <w:t>17. List of Annexes</w:t>
      </w:r>
    </w:p>
    <w:p w14:paraId="4DD447EC" w14:textId="5C7BE671" w:rsidR="00775B29" w:rsidRPr="00701149" w:rsidRDefault="00162DC5">
      <w:pPr>
        <w:rPr>
          <w:rFonts w:hAnsiTheme="minorHAnsi" w:cstheme="minorHAnsi"/>
          <w:lang w:eastAsia="zh-CN"/>
        </w:rPr>
      </w:pPr>
      <w:r w:rsidRPr="00701149">
        <w:rPr>
          <w:rFonts w:hAnsiTheme="minorHAnsi" w:cstheme="minorHAnsi"/>
        </w:rPr>
        <w:t>ANNEX I TERMS OF REFERENCE (please refer to “Scope of Work”</w:t>
      </w:r>
      <w:r w:rsidRPr="00701149">
        <w:rPr>
          <w:rFonts w:hAnsiTheme="minorHAnsi" w:cstheme="minorHAnsi"/>
          <w:lang w:eastAsia="zh-CN"/>
        </w:rPr>
        <w:t>)</w:t>
      </w:r>
    </w:p>
    <w:p w14:paraId="63D7FE60" w14:textId="77777777" w:rsidR="00775B29" w:rsidRPr="00701149" w:rsidRDefault="00162DC5">
      <w:pPr>
        <w:rPr>
          <w:rFonts w:hAnsiTheme="minorHAnsi" w:cstheme="minorHAnsi"/>
        </w:rPr>
      </w:pPr>
      <w:r w:rsidRPr="00701149">
        <w:rPr>
          <w:rFonts w:hAnsiTheme="minorHAnsi" w:cstheme="minorHAnsi"/>
        </w:rPr>
        <w:t>ANNEX II   BUDGET (please refer to “Scope of Work”</w:t>
      </w:r>
      <w:r w:rsidRPr="00701149">
        <w:rPr>
          <w:rFonts w:hAnsiTheme="minorHAnsi" w:cstheme="minorHAnsi"/>
          <w:lang w:eastAsia="zh-CN"/>
        </w:rPr>
        <w:t>)</w:t>
      </w:r>
    </w:p>
    <w:p w14:paraId="70469A50" w14:textId="184462CE" w:rsidR="00775B29" w:rsidRPr="00701149" w:rsidRDefault="00162DC5">
      <w:pPr>
        <w:rPr>
          <w:rFonts w:hAnsiTheme="minorHAnsi" w:cstheme="minorHAnsi"/>
        </w:rPr>
      </w:pPr>
      <w:r w:rsidRPr="00701149">
        <w:rPr>
          <w:rFonts w:hAnsiTheme="minorHAnsi" w:cstheme="minorHAnsi"/>
        </w:rPr>
        <w:t xml:space="preserve">ANNEX III STANDARD TERMS </w:t>
      </w:r>
    </w:p>
    <w:p w14:paraId="5F9AEF6A" w14:textId="128F45F1" w:rsidR="00775B29" w:rsidRPr="00701149" w:rsidRDefault="00162DC5">
      <w:pPr>
        <w:rPr>
          <w:rFonts w:hAnsiTheme="minorHAnsi" w:cstheme="minorHAnsi"/>
        </w:rPr>
      </w:pPr>
      <w:r w:rsidRPr="00701149">
        <w:rPr>
          <w:rFonts w:hAnsiTheme="minorHAnsi" w:cstheme="minorHAnsi"/>
        </w:rPr>
        <w:t>ANNEX IV ANTI-BRIBERY POLICY</w:t>
      </w:r>
    </w:p>
    <w:p w14:paraId="55DF9531" w14:textId="1D7ADE82" w:rsidR="00775B29" w:rsidRPr="00701149" w:rsidRDefault="00162DC5">
      <w:pPr>
        <w:rPr>
          <w:rFonts w:hAnsiTheme="minorHAnsi" w:cstheme="minorHAnsi"/>
        </w:rPr>
      </w:pPr>
      <w:r w:rsidRPr="00701149">
        <w:rPr>
          <w:rFonts w:hAnsiTheme="minorHAnsi" w:cstheme="minorHAnsi"/>
        </w:rPr>
        <w:t>(optional) ANNEX V SPECIAL CONDITIONS – PROJECT SPECIFIC</w:t>
      </w:r>
    </w:p>
    <w:p w14:paraId="7D6B50EA" w14:textId="0DB6DE4C" w:rsidR="00775B29" w:rsidRPr="00701149" w:rsidRDefault="00162DC5">
      <w:pPr>
        <w:rPr>
          <w:rFonts w:hAnsiTheme="minorHAnsi" w:cstheme="minorHAnsi"/>
        </w:rPr>
      </w:pPr>
      <w:r w:rsidRPr="00701149">
        <w:rPr>
          <w:rFonts w:hAnsiTheme="minorHAnsi" w:cstheme="minorHAnsi"/>
        </w:rPr>
        <w:t>(optional) ANNEX VI CONFIDENTIALITY AGREEMENT</w:t>
      </w:r>
    </w:p>
    <w:p w14:paraId="190C123A" w14:textId="3B7ABE82" w:rsidR="00775B29" w:rsidRPr="00701149" w:rsidRDefault="00162DC5">
      <w:pPr>
        <w:rPr>
          <w:rFonts w:hAnsiTheme="minorHAnsi" w:cstheme="minorHAnsi"/>
        </w:rPr>
      </w:pPr>
      <w:r w:rsidRPr="00701149">
        <w:rPr>
          <w:rFonts w:hAnsiTheme="minorHAnsi" w:cstheme="minorHAnsi"/>
        </w:rPr>
        <w:t>(optional) ANNEX VII DUE DILIGENCE ASSESMENT – PRE AWARD SURVEY</w:t>
      </w:r>
    </w:p>
    <w:p w14:paraId="7F24003A" w14:textId="77777777" w:rsidR="00775B29" w:rsidRPr="00701149" w:rsidRDefault="00775B29">
      <w:pPr>
        <w:rPr>
          <w:rFonts w:hAnsiTheme="minorHAnsi" w:cstheme="minorHAnsi"/>
        </w:rPr>
      </w:pPr>
    </w:p>
    <w:p w14:paraId="2329A403" w14:textId="77777777" w:rsidR="00775B29" w:rsidRPr="00701149" w:rsidRDefault="00162DC5">
      <w:pPr>
        <w:rPr>
          <w:rFonts w:hAnsiTheme="minorHAnsi" w:cstheme="minorHAnsi"/>
        </w:rPr>
      </w:pPr>
      <w:r w:rsidRPr="00701149">
        <w:rPr>
          <w:rFonts w:hAnsiTheme="minorHAnsi" w:cstheme="minorHAnsi"/>
        </w:rPr>
        <w:t>(The rest of this page is intentionally blank)</w:t>
      </w:r>
    </w:p>
    <w:p w14:paraId="0F85D325" w14:textId="77777777" w:rsidR="00775B29" w:rsidRPr="00701149" w:rsidRDefault="00775B29">
      <w:pPr>
        <w:rPr>
          <w:rFonts w:hAnsiTheme="minorHAnsi" w:cstheme="minorHAnsi"/>
        </w:rPr>
      </w:pPr>
    </w:p>
    <w:p w14:paraId="1C01F3EE" w14:textId="77777777" w:rsidR="00775B29" w:rsidRPr="00701149" w:rsidRDefault="00162DC5">
      <w:pPr>
        <w:rPr>
          <w:rFonts w:hAnsiTheme="minorHAnsi" w:cstheme="minorHAnsi"/>
        </w:rPr>
      </w:pPr>
      <w:r w:rsidRPr="00701149">
        <w:rPr>
          <w:rFonts w:hAnsiTheme="minorHAnsi" w:cstheme="minorHAnsi"/>
        </w:rPr>
        <w:t>If you find the terms and conditions of this Agreement to be acceptable, please confirm your acceptance by by signing in the appropriate space below.</w:t>
      </w:r>
    </w:p>
    <w:p w14:paraId="11F7C1DD" w14:textId="77777777" w:rsidR="00775B29" w:rsidRPr="00701149" w:rsidRDefault="00775B29">
      <w:pPr>
        <w:rPr>
          <w:rFonts w:hAnsiTheme="minorHAnsi" w:cstheme="minorHAnsi"/>
        </w:rPr>
      </w:pPr>
    </w:p>
    <w:p w14:paraId="68D4EAF0" w14:textId="77777777" w:rsidR="00775B29" w:rsidRPr="00701149" w:rsidRDefault="00162DC5">
      <w:pPr>
        <w:rPr>
          <w:rFonts w:hAnsiTheme="minorHAnsi" w:cstheme="minorHAnsi"/>
        </w:rPr>
      </w:pPr>
      <w:r w:rsidRPr="00701149">
        <w:rPr>
          <w:rFonts w:hAnsiTheme="minorHAnsi" w:cstheme="minorHAnsi"/>
        </w:rPr>
        <w:t>Yours sincerely,</w:t>
      </w:r>
    </w:p>
    <w:p w14:paraId="4B45E71B" w14:textId="77777777" w:rsidR="00775B29" w:rsidRPr="00701149" w:rsidRDefault="00775B29">
      <w:pPr>
        <w:rPr>
          <w:rFonts w:hAnsiTheme="minorHAnsi" w:cstheme="minorHAnsi"/>
        </w:rPr>
      </w:pPr>
    </w:p>
    <w:p w14:paraId="53BFE28E" w14:textId="77777777" w:rsidR="00775B29" w:rsidRPr="00701149" w:rsidRDefault="00162DC5">
      <w:pPr>
        <w:rPr>
          <w:rFonts w:hAnsiTheme="minorHAnsi" w:cstheme="minorHAnsi"/>
        </w:rPr>
      </w:pPr>
      <w:r w:rsidRPr="00701149">
        <w:rPr>
          <w:rFonts w:hAnsiTheme="minorHAnsi" w:cstheme="minorHAnsi"/>
        </w:rPr>
        <w:t>Signed</w:t>
      </w:r>
      <w:r w:rsidRPr="00701149">
        <w:rPr>
          <w:rFonts w:hAnsiTheme="minorHAnsi" w:cstheme="minorHAnsi"/>
        </w:rPr>
        <w:t>：</w:t>
      </w:r>
      <w:r w:rsidRPr="00701149">
        <w:rPr>
          <w:rFonts w:hAnsiTheme="minorHAnsi" w:cstheme="minorHAnsi"/>
        </w:rPr>
        <w:t xml:space="preserve"> </w:t>
      </w:r>
    </w:p>
    <w:p w14:paraId="03634312" w14:textId="77777777" w:rsidR="00775B29" w:rsidRPr="00701149" w:rsidRDefault="00775B29">
      <w:pPr>
        <w:rPr>
          <w:rFonts w:hAnsiTheme="minorHAnsi" w:cstheme="minorHAnsi"/>
        </w:rPr>
      </w:pPr>
    </w:p>
    <w:p w14:paraId="1210C915" w14:textId="77777777" w:rsidR="00775B29" w:rsidRPr="00701149" w:rsidRDefault="00162DC5">
      <w:pPr>
        <w:rPr>
          <w:rFonts w:hAnsiTheme="minorHAnsi" w:cstheme="minorHAnsi"/>
        </w:rPr>
      </w:pPr>
      <w:r w:rsidRPr="00701149">
        <w:rPr>
          <w:rFonts w:hAnsiTheme="minorHAnsi" w:cstheme="minorHAnsi"/>
        </w:rPr>
        <w:t>Position</w:t>
      </w:r>
      <w:r w:rsidRPr="00701149">
        <w:rPr>
          <w:rFonts w:hAnsiTheme="minorHAnsi" w:cstheme="minorHAnsi"/>
        </w:rPr>
        <w:t>：</w:t>
      </w:r>
      <w:r w:rsidRPr="00701149">
        <w:rPr>
          <w:rFonts w:hAnsiTheme="minorHAnsi" w:cstheme="minorHAnsi"/>
        </w:rPr>
        <w:t xml:space="preserve"> </w:t>
      </w:r>
    </w:p>
    <w:p w14:paraId="28FEDF4E" w14:textId="77777777" w:rsidR="00775B29" w:rsidRPr="00701149" w:rsidRDefault="00775B29">
      <w:pPr>
        <w:rPr>
          <w:rFonts w:hAnsiTheme="minorHAnsi" w:cstheme="minorHAnsi"/>
        </w:rPr>
      </w:pPr>
    </w:p>
    <w:p w14:paraId="54C98169" w14:textId="77777777" w:rsidR="00775B29" w:rsidRPr="00701149" w:rsidRDefault="00162DC5">
      <w:pPr>
        <w:rPr>
          <w:rFonts w:hAnsiTheme="minorHAnsi" w:cstheme="minorHAnsi"/>
        </w:rPr>
      </w:pPr>
      <w:r w:rsidRPr="00701149">
        <w:rPr>
          <w:rFonts w:hAnsiTheme="minorHAnsi" w:cstheme="minorHAnsi"/>
        </w:rPr>
        <w:t>Date</w:t>
      </w:r>
      <w:r w:rsidRPr="00701149">
        <w:rPr>
          <w:rFonts w:hAnsiTheme="minorHAnsi" w:cstheme="minorHAnsi"/>
        </w:rPr>
        <w:t>：</w:t>
      </w:r>
    </w:p>
    <w:p w14:paraId="51767D53" w14:textId="77777777" w:rsidR="00775B29" w:rsidRPr="00701149" w:rsidRDefault="00775B29">
      <w:pPr>
        <w:rPr>
          <w:rFonts w:hAnsiTheme="minorHAnsi" w:cstheme="minorHAnsi"/>
        </w:rPr>
      </w:pPr>
    </w:p>
    <w:p w14:paraId="49B2AD5F" w14:textId="77777777" w:rsidR="00775B29" w:rsidRPr="00701149" w:rsidRDefault="00162DC5">
      <w:pPr>
        <w:rPr>
          <w:rFonts w:hAnsiTheme="minorHAnsi" w:cstheme="minorHAnsi"/>
        </w:rPr>
      </w:pPr>
      <w:r w:rsidRPr="00701149">
        <w:rPr>
          <w:rFonts w:hAnsiTheme="minorHAnsi" w:cstheme="minorHAnsi"/>
        </w:rPr>
        <w:t>TRAFFIC China</w:t>
      </w:r>
    </w:p>
    <w:p w14:paraId="66B1F5A5" w14:textId="77777777" w:rsidR="00775B29" w:rsidRPr="00701149" w:rsidRDefault="00775B29">
      <w:pPr>
        <w:rPr>
          <w:rFonts w:hAnsiTheme="minorHAnsi" w:cstheme="minorHAnsi"/>
        </w:rPr>
      </w:pPr>
    </w:p>
    <w:p w14:paraId="54299681" w14:textId="77777777" w:rsidR="00775B29" w:rsidRPr="00701149" w:rsidRDefault="00775B29">
      <w:pPr>
        <w:rPr>
          <w:rFonts w:hAnsiTheme="minorHAnsi" w:cstheme="minorHAnsi"/>
        </w:rPr>
      </w:pPr>
    </w:p>
    <w:p w14:paraId="5A7FAB5A" w14:textId="69DE7C8A" w:rsidR="00775B29" w:rsidRPr="00701149" w:rsidRDefault="00162DC5">
      <w:pPr>
        <w:rPr>
          <w:rFonts w:hAnsiTheme="minorHAnsi" w:cstheme="minorHAnsi"/>
        </w:rPr>
      </w:pPr>
      <w:r w:rsidRPr="00701149">
        <w:rPr>
          <w:rFonts w:hAnsiTheme="minorHAnsi" w:cstheme="minorHAnsi"/>
        </w:rPr>
        <w:t>I, the undersigned, for and on behalf of NAME OF CONTRACTOR acknowledge acceptance of the terms and conditions set out above</w:t>
      </w:r>
      <w:r w:rsidR="00804E69" w:rsidRPr="00701149">
        <w:rPr>
          <w:rFonts w:hAnsiTheme="minorHAnsi" w:cstheme="minorHAnsi"/>
        </w:rPr>
        <w:t xml:space="preserve"> and in the annexes </w:t>
      </w:r>
      <w:r w:rsidRPr="00701149">
        <w:rPr>
          <w:rFonts w:hAnsiTheme="minorHAnsi" w:cstheme="minorHAnsi"/>
        </w:rPr>
        <w:t>attached to this Agreement.</w:t>
      </w:r>
    </w:p>
    <w:p w14:paraId="6EDD8963" w14:textId="77777777" w:rsidR="00775B29" w:rsidRPr="00701149" w:rsidRDefault="00775B29">
      <w:pPr>
        <w:rPr>
          <w:rFonts w:hAnsiTheme="minorHAnsi" w:cstheme="minorHAnsi"/>
        </w:rPr>
      </w:pPr>
    </w:p>
    <w:p w14:paraId="43EC982C" w14:textId="77777777" w:rsidR="00775B29" w:rsidRPr="00701149" w:rsidRDefault="00162DC5">
      <w:pPr>
        <w:rPr>
          <w:rFonts w:hAnsiTheme="minorHAnsi" w:cstheme="minorHAnsi"/>
        </w:rPr>
      </w:pPr>
      <w:r w:rsidRPr="00701149">
        <w:rPr>
          <w:rFonts w:hAnsiTheme="minorHAnsi" w:cstheme="minorHAnsi"/>
        </w:rPr>
        <w:t>Signed</w:t>
      </w:r>
      <w:r w:rsidRPr="00701149">
        <w:rPr>
          <w:rFonts w:hAnsiTheme="minorHAnsi" w:cstheme="minorHAnsi"/>
        </w:rPr>
        <w:t>：</w:t>
      </w:r>
      <w:r w:rsidRPr="00701149">
        <w:rPr>
          <w:rFonts w:hAnsiTheme="minorHAnsi" w:cstheme="minorHAnsi"/>
        </w:rPr>
        <w:t xml:space="preserve"> </w:t>
      </w:r>
    </w:p>
    <w:p w14:paraId="6696978A" w14:textId="77777777" w:rsidR="00775B29" w:rsidRPr="00701149" w:rsidRDefault="00775B29">
      <w:pPr>
        <w:rPr>
          <w:rFonts w:hAnsiTheme="minorHAnsi" w:cstheme="minorHAnsi"/>
        </w:rPr>
      </w:pPr>
    </w:p>
    <w:p w14:paraId="3A4074E1" w14:textId="77777777" w:rsidR="00775B29" w:rsidRPr="00701149" w:rsidRDefault="00162DC5">
      <w:pPr>
        <w:rPr>
          <w:rFonts w:hAnsiTheme="minorHAnsi" w:cstheme="minorHAnsi"/>
        </w:rPr>
      </w:pPr>
      <w:r w:rsidRPr="00701149">
        <w:rPr>
          <w:rFonts w:hAnsiTheme="minorHAnsi" w:cstheme="minorHAnsi"/>
        </w:rPr>
        <w:t>Position</w:t>
      </w:r>
      <w:r w:rsidRPr="00701149">
        <w:rPr>
          <w:rFonts w:hAnsiTheme="minorHAnsi" w:cstheme="minorHAnsi"/>
        </w:rPr>
        <w:t>：</w:t>
      </w:r>
    </w:p>
    <w:p w14:paraId="55D0BD38" w14:textId="77777777" w:rsidR="00775B29" w:rsidRPr="00701149" w:rsidRDefault="00775B29">
      <w:pPr>
        <w:rPr>
          <w:rFonts w:hAnsiTheme="minorHAnsi" w:cstheme="minorHAnsi"/>
        </w:rPr>
      </w:pPr>
    </w:p>
    <w:p w14:paraId="43F7F33F" w14:textId="77777777" w:rsidR="00775B29" w:rsidRPr="00701149" w:rsidRDefault="00162DC5">
      <w:pPr>
        <w:rPr>
          <w:rFonts w:hAnsiTheme="minorHAnsi" w:cstheme="minorHAnsi"/>
        </w:rPr>
      </w:pPr>
      <w:r w:rsidRPr="00701149">
        <w:rPr>
          <w:rFonts w:hAnsiTheme="minorHAnsi" w:cstheme="minorHAnsi"/>
        </w:rPr>
        <w:t>Date</w:t>
      </w:r>
      <w:r w:rsidRPr="00701149">
        <w:rPr>
          <w:rFonts w:hAnsiTheme="minorHAnsi" w:cstheme="minorHAnsi"/>
        </w:rPr>
        <w:t>：</w:t>
      </w:r>
    </w:p>
    <w:p w14:paraId="1A3B92ED" w14:textId="77777777" w:rsidR="00775B29" w:rsidRPr="00701149" w:rsidRDefault="00775B29">
      <w:pPr>
        <w:rPr>
          <w:rFonts w:hAnsiTheme="minorHAnsi" w:cstheme="minorHAnsi"/>
        </w:rPr>
      </w:pPr>
    </w:p>
    <w:p w14:paraId="7A805C2B" w14:textId="77777777" w:rsidR="00775B29" w:rsidRPr="00701149" w:rsidRDefault="00162DC5">
      <w:pPr>
        <w:jc w:val="center"/>
        <w:rPr>
          <w:rFonts w:hAnsiTheme="minorHAnsi" w:cstheme="minorHAnsi"/>
        </w:rPr>
      </w:pPr>
      <w:r w:rsidRPr="00701149">
        <w:rPr>
          <w:rFonts w:eastAsia="Calibri" w:hAnsiTheme="minorHAnsi" w:cstheme="minorHAnsi"/>
          <w:color w:val="000000" w:themeColor="text1"/>
        </w:rPr>
        <w:t>[Remainder of page intentionally left blank]</w:t>
      </w:r>
    </w:p>
    <w:p w14:paraId="295CE82A" w14:textId="77777777" w:rsidR="00775B29" w:rsidRPr="00701149" w:rsidRDefault="00162DC5">
      <w:pPr>
        <w:rPr>
          <w:rFonts w:hAnsiTheme="minorHAnsi" w:cstheme="minorHAnsi"/>
        </w:rPr>
      </w:pPr>
      <w:r w:rsidRPr="00701149">
        <w:rPr>
          <w:rFonts w:eastAsia="Calibri" w:hAnsiTheme="minorHAnsi" w:cstheme="minorHAnsi"/>
          <w:b/>
          <w:bCs/>
        </w:rPr>
        <w:t xml:space="preserve"> </w:t>
      </w:r>
    </w:p>
    <w:p w14:paraId="6C43678D" w14:textId="77777777" w:rsidR="00775B29" w:rsidRPr="00701149" w:rsidRDefault="00162DC5">
      <w:pPr>
        <w:spacing w:line="257" w:lineRule="auto"/>
        <w:rPr>
          <w:rFonts w:hAnsiTheme="minorHAnsi" w:cstheme="minorHAnsi"/>
        </w:rPr>
      </w:pPr>
      <w:r w:rsidRPr="00701149">
        <w:rPr>
          <w:rFonts w:eastAsia="Calibri" w:hAnsiTheme="minorHAnsi" w:cstheme="minorHAnsi"/>
          <w:b/>
          <w:bCs/>
          <w:color w:val="000000" w:themeColor="text1"/>
        </w:rPr>
        <w:t xml:space="preserve"> </w:t>
      </w:r>
    </w:p>
    <w:p w14:paraId="70E87352" w14:textId="77777777" w:rsidR="00775B29" w:rsidRPr="00701149" w:rsidRDefault="00162DC5">
      <w:pPr>
        <w:rPr>
          <w:rFonts w:hAnsiTheme="minorHAnsi" w:cstheme="minorHAnsi"/>
        </w:rPr>
      </w:pPr>
      <w:r w:rsidRPr="00701149">
        <w:rPr>
          <w:rFonts w:eastAsia="Calibri" w:hAnsiTheme="minorHAnsi" w:cstheme="minorHAnsi"/>
          <w:b/>
          <w:bCs/>
          <w:color w:val="000000" w:themeColor="text1"/>
        </w:rPr>
        <w:t xml:space="preserve"> </w:t>
      </w:r>
    </w:p>
    <w:p w14:paraId="209D0E99" w14:textId="77777777" w:rsidR="00775B29" w:rsidRPr="00701149" w:rsidRDefault="00162DC5">
      <w:pPr>
        <w:rPr>
          <w:rFonts w:hAnsiTheme="minorHAnsi" w:cstheme="minorHAnsi"/>
        </w:rPr>
      </w:pPr>
      <w:r w:rsidRPr="00701149">
        <w:rPr>
          <w:rFonts w:eastAsia="Calibri" w:hAnsiTheme="minorHAnsi" w:cstheme="minorHAnsi"/>
          <w:color w:val="000000" w:themeColor="text1"/>
        </w:rPr>
        <w:t xml:space="preserve"> </w:t>
      </w:r>
    </w:p>
    <w:p w14:paraId="4445B629" w14:textId="77777777" w:rsidR="00775B29" w:rsidRPr="00701149" w:rsidRDefault="00162DC5">
      <w:pPr>
        <w:rPr>
          <w:rFonts w:hAnsiTheme="minorHAnsi" w:cstheme="minorHAnsi"/>
        </w:rPr>
      </w:pPr>
      <w:r w:rsidRPr="00701149">
        <w:rPr>
          <w:rFonts w:eastAsia="Calibri" w:hAnsiTheme="minorHAnsi" w:cstheme="minorHAnsi"/>
          <w:color w:val="000000" w:themeColor="text1"/>
        </w:rPr>
        <w:t xml:space="preserve"> </w:t>
      </w:r>
    </w:p>
    <w:p w14:paraId="416A0DAC" w14:textId="77777777" w:rsidR="00775B29" w:rsidRPr="00701149" w:rsidRDefault="00162DC5">
      <w:pPr>
        <w:jc w:val="center"/>
        <w:rPr>
          <w:rFonts w:hAnsiTheme="minorHAnsi" w:cstheme="minorHAnsi"/>
        </w:rPr>
      </w:pPr>
      <w:r w:rsidRPr="00701149">
        <w:rPr>
          <w:rFonts w:eastAsia="Calibri" w:hAnsiTheme="minorHAnsi" w:cstheme="minorHAnsi"/>
          <w:color w:val="000000" w:themeColor="text1"/>
        </w:rPr>
        <w:t xml:space="preserve"> </w:t>
      </w:r>
    </w:p>
    <w:p w14:paraId="1C9B63F7" w14:textId="77777777" w:rsidR="00775B29" w:rsidRPr="00701149" w:rsidRDefault="00162DC5">
      <w:pPr>
        <w:jc w:val="center"/>
        <w:rPr>
          <w:rFonts w:hAnsiTheme="minorHAnsi" w:cstheme="minorHAnsi"/>
        </w:rPr>
      </w:pPr>
      <w:r w:rsidRPr="00701149">
        <w:rPr>
          <w:rFonts w:eastAsia="Calibri" w:hAnsiTheme="minorHAnsi" w:cstheme="minorHAnsi"/>
          <w:color w:val="000000" w:themeColor="text1"/>
        </w:rPr>
        <w:t xml:space="preserve"> </w:t>
      </w:r>
    </w:p>
    <w:p w14:paraId="1056C477" w14:textId="77777777" w:rsidR="00775B29" w:rsidRPr="00701149" w:rsidRDefault="00162DC5">
      <w:pPr>
        <w:jc w:val="center"/>
        <w:rPr>
          <w:rFonts w:hAnsiTheme="minorHAnsi" w:cstheme="minorHAnsi"/>
        </w:rPr>
      </w:pPr>
      <w:r w:rsidRPr="00701149">
        <w:rPr>
          <w:rFonts w:eastAsia="Calibri" w:hAnsiTheme="minorHAnsi" w:cstheme="minorHAnsi"/>
          <w:color w:val="000000" w:themeColor="text1"/>
        </w:rPr>
        <w:t xml:space="preserve"> </w:t>
      </w:r>
    </w:p>
    <w:p w14:paraId="6BBBB283" w14:textId="77777777" w:rsidR="00775B29" w:rsidRPr="00701149" w:rsidRDefault="00162DC5">
      <w:pPr>
        <w:rPr>
          <w:rFonts w:hAnsiTheme="minorHAnsi" w:cstheme="minorHAnsi"/>
        </w:rPr>
      </w:pPr>
      <w:r w:rsidRPr="00701149">
        <w:rPr>
          <w:rFonts w:hAnsiTheme="minorHAnsi" w:cstheme="minorHAnsi"/>
        </w:rPr>
        <w:br/>
      </w:r>
    </w:p>
    <w:p w14:paraId="1ABC4F04" w14:textId="77777777" w:rsidR="00775B29" w:rsidRPr="00701149" w:rsidRDefault="00162DC5">
      <w:pPr>
        <w:rPr>
          <w:rFonts w:hAnsiTheme="minorHAnsi" w:cstheme="minorHAnsi"/>
        </w:rPr>
      </w:pPr>
      <w:r w:rsidRPr="00701149">
        <w:rPr>
          <w:rFonts w:eastAsia="Calibri" w:hAnsiTheme="minorHAnsi" w:cstheme="minorHAnsi"/>
          <w:b/>
          <w:bCs/>
        </w:rPr>
        <w:t xml:space="preserve"> </w:t>
      </w:r>
    </w:p>
    <w:p w14:paraId="45301702" w14:textId="77777777" w:rsidR="00775B29" w:rsidRPr="00701149" w:rsidRDefault="00162DC5">
      <w:pPr>
        <w:rPr>
          <w:rFonts w:hAnsiTheme="minorHAnsi" w:cstheme="minorHAnsi"/>
        </w:rPr>
      </w:pPr>
      <w:r w:rsidRPr="00701149">
        <w:rPr>
          <w:rFonts w:hAnsiTheme="minorHAnsi" w:cstheme="minorHAnsi"/>
        </w:rPr>
        <w:br w:type="page"/>
      </w:r>
    </w:p>
    <w:p w14:paraId="76461675" w14:textId="77777777" w:rsidR="00775B29" w:rsidRPr="00701149" w:rsidRDefault="00162DC5">
      <w:pPr>
        <w:pStyle w:val="1"/>
        <w:spacing w:after="240"/>
        <w:rPr>
          <w:rFonts w:asciiTheme="minorHAnsi" w:hAnsiTheme="minorHAnsi" w:cstheme="minorHAnsi"/>
          <w:b/>
          <w:color w:val="auto"/>
          <w:sz w:val="22"/>
          <w:szCs w:val="22"/>
        </w:rPr>
      </w:pPr>
      <w:bookmarkStart w:id="51" w:name="_Toc208244151"/>
      <w:r w:rsidRPr="00701149">
        <w:rPr>
          <w:rFonts w:asciiTheme="minorHAnsi" w:hAnsiTheme="minorHAnsi" w:cstheme="minorHAnsi"/>
          <w:b/>
          <w:color w:val="auto"/>
          <w:sz w:val="22"/>
          <w:szCs w:val="22"/>
        </w:rPr>
        <w:lastRenderedPageBreak/>
        <w:t>Annex 3:</w:t>
      </w:r>
      <w:r w:rsidRPr="00701149">
        <w:rPr>
          <w:rFonts w:asciiTheme="minorHAnsi" w:hAnsiTheme="minorHAnsi" w:cstheme="minorHAnsi"/>
          <w:sz w:val="22"/>
          <w:szCs w:val="22"/>
        </w:rPr>
        <w:tab/>
      </w:r>
      <w:r w:rsidRPr="00701149">
        <w:rPr>
          <w:rFonts w:asciiTheme="minorHAnsi" w:hAnsiTheme="minorHAnsi" w:cstheme="minorHAnsi"/>
          <w:b/>
          <w:color w:val="auto"/>
          <w:sz w:val="22"/>
          <w:szCs w:val="22"/>
        </w:rPr>
        <w:t>Standard Terms</w:t>
      </w:r>
      <w:bookmarkEnd w:id="51"/>
    </w:p>
    <w:p w14:paraId="5DC09B10" w14:textId="77777777" w:rsidR="00775B29" w:rsidRPr="00701149" w:rsidRDefault="00162DC5">
      <w:pPr>
        <w:pStyle w:val="BodyA"/>
        <w:spacing w:before="240"/>
        <w:jc w:val="both"/>
        <w:rPr>
          <w:rFonts w:asciiTheme="minorHAnsi" w:hAnsiTheme="minorHAnsi" w:cstheme="minorHAnsi"/>
          <w:kern w:val="0"/>
          <w:lang w:val="en-GB"/>
        </w:rPr>
      </w:pPr>
      <w:r w:rsidRPr="00701149">
        <w:rPr>
          <w:rFonts w:asciiTheme="minorHAnsi" w:hAnsiTheme="minorHAnsi" w:cstheme="minorHAnsi"/>
          <w:kern w:val="0"/>
          <w:lang w:val="en-GB"/>
        </w:rPr>
        <w:t>The following obligations shall form an integral part of the Agreement, supplementing any further obligations as stipulated in the Agreement with the donor. In the event of any conflict between this Annex III and the provisions in the Agreement with the donor, the provisions in the Agreement with the donor will prevail.</w:t>
      </w:r>
    </w:p>
    <w:p w14:paraId="4109A9B3" w14:textId="77777777" w:rsidR="00775B29" w:rsidRPr="00701149" w:rsidRDefault="00162DC5">
      <w:pPr>
        <w:pStyle w:val="BodyA"/>
        <w:spacing w:before="240"/>
        <w:jc w:val="both"/>
        <w:rPr>
          <w:rFonts w:asciiTheme="minorHAnsi" w:hAnsiTheme="minorHAnsi" w:cstheme="minorHAnsi"/>
          <w:kern w:val="0"/>
          <w:lang w:val="en-GB"/>
        </w:rPr>
      </w:pPr>
      <w:r w:rsidRPr="00701149">
        <w:rPr>
          <w:rFonts w:asciiTheme="minorHAnsi" w:hAnsiTheme="minorHAnsi" w:cstheme="minorHAnsi"/>
          <w:kern w:val="0"/>
          <w:lang w:val="en-GB"/>
        </w:rPr>
        <w:t xml:space="preserve">1. </w:t>
      </w:r>
      <w:r w:rsidRPr="00701149">
        <w:rPr>
          <w:rFonts w:asciiTheme="minorHAnsi" w:hAnsiTheme="minorHAnsi" w:cstheme="minorHAnsi"/>
          <w:kern w:val="0"/>
          <w:lang w:val="en-GB"/>
        </w:rPr>
        <w:tab/>
      </w:r>
      <w:r w:rsidRPr="00701149">
        <w:rPr>
          <w:rFonts w:asciiTheme="minorHAnsi" w:hAnsiTheme="minorHAnsi" w:cstheme="minorHAnsi"/>
          <w:kern w:val="0"/>
          <w:u w:val="single"/>
          <w:lang w:val="en-GB"/>
        </w:rPr>
        <w:t>Commitment</w:t>
      </w:r>
    </w:p>
    <w:p w14:paraId="2AC01FA8" w14:textId="15734E3E" w:rsidR="00775B29" w:rsidRPr="00701149" w:rsidRDefault="00162DC5">
      <w:pPr>
        <w:pStyle w:val="BodyA"/>
        <w:spacing w:before="240"/>
        <w:ind w:left="720"/>
        <w:jc w:val="both"/>
        <w:rPr>
          <w:rFonts w:asciiTheme="minorHAnsi" w:hAnsiTheme="minorHAnsi" w:cstheme="minorHAnsi"/>
          <w:kern w:val="0"/>
          <w:lang w:val="en-GB"/>
        </w:rPr>
      </w:pPr>
      <w:r w:rsidRPr="00701149">
        <w:rPr>
          <w:rFonts w:asciiTheme="minorHAnsi" w:hAnsiTheme="minorHAnsi" w:cstheme="minorHAnsi"/>
          <w:kern w:val="0"/>
          <w:lang w:val="en-GB"/>
        </w:rPr>
        <w:t xml:space="preserve">By agreeing to perform their activities under this agreement, the recipient shall undertake to uphold the highest standards of professional behaviour and to ensure that TRAFFIC’s integrity and reputation shall not be </w:t>
      </w:r>
      <w:r w:rsidR="00076C7B" w:rsidRPr="00701149">
        <w:rPr>
          <w:rFonts w:asciiTheme="minorHAnsi" w:hAnsiTheme="minorHAnsi" w:cstheme="minorHAnsi"/>
          <w:kern w:val="0"/>
          <w:lang w:val="en-GB"/>
        </w:rPr>
        <w:t xml:space="preserve">jeopardised </w:t>
      </w:r>
      <w:r w:rsidRPr="00701149">
        <w:rPr>
          <w:rFonts w:asciiTheme="minorHAnsi" w:hAnsiTheme="minorHAnsi" w:cstheme="minorHAnsi"/>
          <w:kern w:val="0"/>
          <w:lang w:val="en-GB"/>
        </w:rPr>
        <w:t xml:space="preserve">by their actions. The recipient warrants that it has the necessary knowledge, qualifications, experience and skill to perform the activities under this agreement, and that the employees, agents or sub-contractors that it utilises under this Agreement will have the necessary knowledge, qualifications, experience and skill to perform their respective activities. </w:t>
      </w:r>
    </w:p>
    <w:p w14:paraId="278B2B87" w14:textId="77777777" w:rsidR="00775B29" w:rsidRPr="00701149" w:rsidRDefault="00162DC5">
      <w:pPr>
        <w:pStyle w:val="BodyA"/>
        <w:spacing w:before="240"/>
        <w:jc w:val="both"/>
        <w:rPr>
          <w:rFonts w:asciiTheme="minorHAnsi" w:hAnsiTheme="minorHAnsi" w:cstheme="minorHAnsi"/>
          <w:kern w:val="0"/>
          <w:lang w:val="en-GB"/>
        </w:rPr>
      </w:pPr>
      <w:r w:rsidRPr="00701149">
        <w:rPr>
          <w:rFonts w:asciiTheme="minorHAnsi" w:hAnsiTheme="minorHAnsi" w:cstheme="minorHAnsi"/>
          <w:kern w:val="0"/>
          <w:lang w:val="en-GB"/>
        </w:rPr>
        <w:t xml:space="preserve">2. </w:t>
      </w:r>
      <w:r w:rsidRPr="00701149">
        <w:rPr>
          <w:rFonts w:asciiTheme="minorHAnsi" w:hAnsiTheme="minorHAnsi" w:cstheme="minorHAnsi"/>
          <w:kern w:val="0"/>
          <w:lang w:val="en-GB"/>
        </w:rPr>
        <w:tab/>
      </w:r>
      <w:r w:rsidRPr="00701149">
        <w:rPr>
          <w:rFonts w:asciiTheme="minorHAnsi" w:hAnsiTheme="minorHAnsi" w:cstheme="minorHAnsi"/>
          <w:kern w:val="0"/>
          <w:u w:val="single"/>
          <w:lang w:val="en-GB"/>
        </w:rPr>
        <w:t>Conflicts of Interest</w:t>
      </w:r>
    </w:p>
    <w:p w14:paraId="21119610" w14:textId="77777777" w:rsidR="00775B29" w:rsidRPr="00701149" w:rsidRDefault="00162DC5">
      <w:pPr>
        <w:pStyle w:val="BodyA"/>
        <w:spacing w:before="240"/>
        <w:ind w:left="1134" w:hanging="425"/>
        <w:rPr>
          <w:rFonts w:asciiTheme="minorHAnsi" w:hAnsiTheme="minorHAnsi" w:cstheme="minorHAnsi"/>
          <w:kern w:val="0"/>
          <w:lang w:val="en-GB"/>
        </w:rPr>
      </w:pPr>
      <w:r w:rsidRPr="00701149">
        <w:rPr>
          <w:rFonts w:asciiTheme="minorHAnsi" w:hAnsiTheme="minorHAnsi" w:cstheme="minorHAnsi"/>
          <w:kern w:val="0"/>
          <w:lang w:val="en-GB"/>
        </w:rPr>
        <w:t>2.1   The recipient shall refrain from activities which would be incompatible with or undermine TRAFFIC’s status as an organisation, or which would put them in a position of conflict of interest.</w:t>
      </w:r>
    </w:p>
    <w:p w14:paraId="3AB6AA3F" w14:textId="77777777" w:rsidR="00775B29" w:rsidRPr="00701149" w:rsidRDefault="00162DC5">
      <w:pPr>
        <w:pStyle w:val="BodyA"/>
        <w:spacing w:before="240"/>
        <w:ind w:left="1134" w:hanging="425"/>
        <w:rPr>
          <w:rFonts w:asciiTheme="minorHAnsi" w:hAnsiTheme="minorHAnsi" w:cstheme="minorHAnsi"/>
          <w:kern w:val="0"/>
          <w:lang w:val="en-GB"/>
        </w:rPr>
      </w:pPr>
      <w:r w:rsidRPr="00701149">
        <w:rPr>
          <w:rFonts w:asciiTheme="minorHAnsi" w:hAnsiTheme="minorHAnsi" w:cstheme="minorHAnsi"/>
          <w:kern w:val="0"/>
          <w:lang w:val="en-GB"/>
        </w:rPr>
        <w:t>2.2   The recipient shall ensure that staff, including management, are not placed in a situation which could give rise to conflict of interests.</w:t>
      </w:r>
    </w:p>
    <w:p w14:paraId="0CAE02D7" w14:textId="77777777" w:rsidR="00775B29" w:rsidRPr="00701149" w:rsidRDefault="00162DC5">
      <w:pPr>
        <w:pStyle w:val="BodyA"/>
        <w:spacing w:before="240"/>
        <w:ind w:left="1134" w:hanging="414"/>
        <w:rPr>
          <w:rFonts w:asciiTheme="minorHAnsi" w:hAnsiTheme="minorHAnsi" w:cstheme="minorHAnsi"/>
          <w:kern w:val="0"/>
          <w:lang w:val="en-GB"/>
        </w:rPr>
      </w:pPr>
      <w:r w:rsidRPr="00701149">
        <w:rPr>
          <w:rFonts w:asciiTheme="minorHAnsi" w:hAnsiTheme="minorHAnsi" w:cstheme="minorHAnsi"/>
          <w:kern w:val="0"/>
          <w:lang w:val="en-GB"/>
        </w:rPr>
        <w:t>2.3   The recipient shall take all necessary measures to prevent or end any situation that could compromise the impartial and objective performance of this Agreement. Such conflict of interests may arise in particular as a result of economic interest, political or national affinity, family or emotional ties, or any other relevant connection or shared interest.</w:t>
      </w:r>
    </w:p>
    <w:p w14:paraId="0AAF9E51" w14:textId="77777777" w:rsidR="00775B29" w:rsidRPr="00701149" w:rsidRDefault="00162DC5">
      <w:pPr>
        <w:pStyle w:val="BodyA"/>
        <w:spacing w:before="240"/>
        <w:ind w:left="1134" w:hanging="425"/>
        <w:rPr>
          <w:rFonts w:asciiTheme="minorHAnsi" w:hAnsiTheme="minorHAnsi" w:cstheme="minorHAnsi"/>
          <w:kern w:val="0"/>
          <w:lang w:val="en-GB"/>
        </w:rPr>
      </w:pPr>
      <w:r w:rsidRPr="00701149">
        <w:rPr>
          <w:rFonts w:asciiTheme="minorHAnsi" w:hAnsiTheme="minorHAnsi" w:cstheme="minorHAnsi"/>
          <w:kern w:val="0"/>
          <w:lang w:val="en-GB"/>
        </w:rPr>
        <w:t>2.4    Any conflict of interests which may arise during performance of this Agreement must be notified in writing to the TRAFFIC International Global Office without delay. In the event of such conflict, the recipient shall immediately take all necessary steps to resolve it.</w:t>
      </w:r>
    </w:p>
    <w:p w14:paraId="0E594359" w14:textId="77777777" w:rsidR="00775B29" w:rsidRPr="00701149" w:rsidRDefault="00162DC5">
      <w:pPr>
        <w:pStyle w:val="BodyA"/>
        <w:spacing w:before="240"/>
        <w:ind w:left="1134" w:hanging="425"/>
        <w:rPr>
          <w:rFonts w:asciiTheme="minorHAnsi" w:hAnsiTheme="minorHAnsi" w:cstheme="minorHAnsi"/>
          <w:kern w:val="0"/>
          <w:lang w:val="en-GB"/>
        </w:rPr>
      </w:pPr>
      <w:r w:rsidRPr="00701149">
        <w:rPr>
          <w:rFonts w:asciiTheme="minorHAnsi" w:hAnsiTheme="minorHAnsi" w:cstheme="minorHAnsi"/>
          <w:kern w:val="0"/>
          <w:lang w:val="en-GB"/>
        </w:rPr>
        <w:t>2.5   The TRAFFIC International Global Office reserves the right to verify that the measures taken are appropriate and may require additional measures to be taken if necessary.</w:t>
      </w:r>
    </w:p>
    <w:p w14:paraId="11797079" w14:textId="77777777" w:rsidR="00775B29" w:rsidRPr="00701149" w:rsidRDefault="00162DC5">
      <w:pPr>
        <w:pStyle w:val="BodyA"/>
        <w:numPr>
          <w:ilvl w:val="0"/>
          <w:numId w:val="12"/>
        </w:numPr>
        <w:spacing w:before="240"/>
        <w:rPr>
          <w:rFonts w:asciiTheme="minorHAnsi" w:hAnsiTheme="minorHAnsi" w:cstheme="minorHAnsi"/>
          <w:lang w:val="en-GB"/>
        </w:rPr>
      </w:pPr>
      <w:r w:rsidRPr="00701149">
        <w:rPr>
          <w:rFonts w:asciiTheme="minorHAnsi" w:hAnsiTheme="minorHAnsi" w:cstheme="minorHAnsi"/>
          <w:kern w:val="0"/>
          <w:u w:val="single"/>
          <w:lang w:val="en-GB"/>
        </w:rPr>
        <w:t xml:space="preserve">Professional Conduct </w:t>
      </w:r>
    </w:p>
    <w:p w14:paraId="7ADC7BD7" w14:textId="77777777" w:rsidR="00775B29" w:rsidRPr="00701149" w:rsidRDefault="00162DC5">
      <w:pPr>
        <w:pStyle w:val="BodyA"/>
        <w:spacing w:before="240"/>
        <w:ind w:firstLine="680"/>
        <w:jc w:val="both"/>
        <w:rPr>
          <w:rFonts w:asciiTheme="minorHAnsi" w:hAnsiTheme="minorHAnsi" w:cstheme="minorHAnsi"/>
          <w:lang w:val="en-GB"/>
        </w:rPr>
      </w:pPr>
      <w:r w:rsidRPr="00701149">
        <w:rPr>
          <w:rFonts w:asciiTheme="minorHAnsi" w:hAnsiTheme="minorHAnsi" w:cstheme="minorHAnsi"/>
          <w:lang w:val="en-GB"/>
        </w:rPr>
        <w:t>3.1   No activities should be undertaken that breach any laws whilst implementing this Agreement.</w:t>
      </w:r>
    </w:p>
    <w:p w14:paraId="7787D58C" w14:textId="61EEAC37" w:rsidR="00775B29" w:rsidRPr="00701149" w:rsidRDefault="00162DC5">
      <w:pPr>
        <w:pStyle w:val="BodyA"/>
        <w:spacing w:before="240"/>
        <w:ind w:left="1134" w:hanging="454"/>
        <w:jc w:val="both"/>
        <w:rPr>
          <w:rFonts w:asciiTheme="minorHAnsi" w:hAnsiTheme="minorHAnsi" w:cstheme="minorHAnsi"/>
          <w:lang w:val="en-GB"/>
        </w:rPr>
      </w:pPr>
      <w:r w:rsidRPr="00701149">
        <w:rPr>
          <w:rFonts w:asciiTheme="minorHAnsi" w:hAnsiTheme="minorHAnsi" w:cstheme="minorHAnsi"/>
          <w:lang w:val="en-GB"/>
        </w:rPr>
        <w:t xml:space="preserve">3.2 TRAFFIC is committed to providing effective, legal, and safe support to wildlife law enforcement in order to deliver our conservation goals.  At the same time, TRAFFIC recognizes the complexities inherent in wildlife law enforcement actions and the need for appropriate conduct on the part of wildlife law enforcement personnel and non-governmental organizations supporting their work.   TRAFFIC therefore supports activities designed to respect and protect human dignity and to comply with international standards on human rights.  As part of this commitment, TRAFFIC will not purchase, or provide funding for firearms or ammunition. </w:t>
      </w:r>
    </w:p>
    <w:p w14:paraId="3118522C" w14:textId="1C51A9C7" w:rsidR="00775B29" w:rsidRPr="00701149" w:rsidRDefault="00162DC5">
      <w:pPr>
        <w:pStyle w:val="BodyA"/>
        <w:spacing w:before="240"/>
        <w:ind w:left="1134" w:hanging="454"/>
        <w:jc w:val="both"/>
        <w:rPr>
          <w:rFonts w:asciiTheme="minorHAnsi" w:hAnsiTheme="minorHAnsi" w:cstheme="minorHAnsi"/>
          <w:lang w:val="en-GB"/>
        </w:rPr>
      </w:pPr>
      <w:r w:rsidRPr="00701149">
        <w:rPr>
          <w:rFonts w:asciiTheme="minorHAnsi" w:hAnsiTheme="minorHAnsi" w:cstheme="minorHAnsi"/>
          <w:lang w:val="en-GB"/>
        </w:rPr>
        <w:t xml:space="preserve">3.3 By agreeing to perform their activities under this agreement, the recipient and any subrecipient agree to the above principles.  The recipient and any subrecipient, further commit to ensure that </w:t>
      </w:r>
      <w:r w:rsidRPr="00701149">
        <w:rPr>
          <w:rFonts w:asciiTheme="minorHAnsi" w:hAnsiTheme="minorHAnsi" w:cstheme="minorHAnsi"/>
          <w:lang w:val="en-GB"/>
        </w:rPr>
        <w:lastRenderedPageBreak/>
        <w:t>any activities funded under the project are subject to a robust risk assessment and risk mitigation plan.</w:t>
      </w:r>
    </w:p>
    <w:p w14:paraId="0D1534A2" w14:textId="77777777" w:rsidR="00775B29" w:rsidRPr="00701149" w:rsidRDefault="00162DC5">
      <w:pPr>
        <w:pStyle w:val="afd"/>
        <w:numPr>
          <w:ilvl w:val="0"/>
          <w:numId w:val="12"/>
        </w:numPr>
        <w:spacing w:before="240" w:after="200" w:line="276" w:lineRule="auto"/>
        <w:contextualSpacing w:val="0"/>
        <w:rPr>
          <w:rFonts w:hAnsiTheme="minorHAnsi" w:cstheme="minorHAnsi"/>
          <w:u w:val="single"/>
        </w:rPr>
      </w:pPr>
      <w:r w:rsidRPr="00701149">
        <w:rPr>
          <w:rFonts w:hAnsiTheme="minorHAnsi" w:cstheme="minorHAnsi"/>
          <w:u w:val="single"/>
        </w:rPr>
        <w:t xml:space="preserve">Safeguarding </w:t>
      </w:r>
    </w:p>
    <w:p w14:paraId="0190EBBE" w14:textId="77777777" w:rsidR="00775B29" w:rsidRPr="00701149" w:rsidRDefault="00162DC5">
      <w:pPr>
        <w:pStyle w:val="BodyA"/>
        <w:spacing w:before="240"/>
        <w:ind w:left="720"/>
        <w:jc w:val="both"/>
        <w:rPr>
          <w:rFonts w:asciiTheme="minorHAnsi" w:hAnsiTheme="minorHAnsi" w:cstheme="minorHAnsi"/>
          <w:lang w:val="en-GB"/>
        </w:rPr>
      </w:pPr>
      <w:r w:rsidRPr="00701149">
        <w:rPr>
          <w:rFonts w:asciiTheme="minorHAnsi" w:hAnsiTheme="minorHAnsi" w:cstheme="minorHAnsi"/>
          <w:kern w:val="0"/>
          <w:lang w:val="en-GB"/>
        </w:rPr>
        <w:t xml:space="preserve">The recipient, its staff and sub-contractors are expected to comply with TRAFFIC’s safeguarding standards at all times.  </w:t>
      </w:r>
      <w:r w:rsidRPr="00701149">
        <w:rPr>
          <w:rFonts w:asciiTheme="minorHAnsi" w:hAnsiTheme="minorHAnsi" w:cstheme="minorHAnsi"/>
          <w:lang w:val="en-GB"/>
        </w:rPr>
        <w:t>Repeated, unreciprocated and/or unwelcome comments, looks, actions, suggestions or physical contact, based on gender, ethnic origin, or other personal characteristics that are perceived and substantiated as harassment and/or intimidation shall be treated by the recipient as serious misconduct and the TRAFFIC International Global Office should be notified immediately. Failure to enforce corrective measures shall lead to immediate termination of the Agreement.</w:t>
      </w:r>
    </w:p>
    <w:p w14:paraId="2FB0970A" w14:textId="77777777" w:rsidR="00775B29" w:rsidRPr="00701149" w:rsidRDefault="00775B29">
      <w:pPr>
        <w:pStyle w:val="BodyA"/>
        <w:ind w:left="720"/>
        <w:jc w:val="both"/>
        <w:rPr>
          <w:rFonts w:asciiTheme="minorHAnsi" w:hAnsiTheme="minorHAnsi" w:cstheme="minorHAnsi"/>
          <w:lang w:val="en-GB"/>
        </w:rPr>
      </w:pPr>
    </w:p>
    <w:p w14:paraId="249F2B42" w14:textId="77777777" w:rsidR="00775B29" w:rsidRPr="00701149" w:rsidRDefault="00162DC5">
      <w:pPr>
        <w:pStyle w:val="afd"/>
        <w:numPr>
          <w:ilvl w:val="0"/>
          <w:numId w:val="13"/>
        </w:numPr>
        <w:suppressAutoHyphens/>
        <w:spacing w:after="200" w:line="276" w:lineRule="auto"/>
        <w:contextualSpacing w:val="0"/>
        <w:jc w:val="both"/>
        <w:rPr>
          <w:rFonts w:hAnsiTheme="minorHAnsi" w:cstheme="minorHAnsi"/>
        </w:rPr>
      </w:pPr>
      <w:r w:rsidRPr="00701149">
        <w:rPr>
          <w:rFonts w:hAnsiTheme="minorHAnsi" w:cstheme="minorHAnsi"/>
          <w:u w:val="single"/>
        </w:rPr>
        <w:t>Assignment</w:t>
      </w:r>
    </w:p>
    <w:p w14:paraId="094B530B" w14:textId="77777777" w:rsidR="00775B29" w:rsidRPr="00701149" w:rsidRDefault="00162DC5">
      <w:pPr>
        <w:pStyle w:val="BodyA"/>
        <w:tabs>
          <w:tab w:val="left" w:pos="567"/>
        </w:tabs>
        <w:suppressAutoHyphens/>
        <w:ind w:left="1134" w:hanging="425"/>
        <w:jc w:val="both"/>
        <w:rPr>
          <w:rFonts w:asciiTheme="minorHAnsi" w:hAnsiTheme="minorHAnsi" w:cstheme="minorHAnsi"/>
          <w:lang w:val="en-GB"/>
        </w:rPr>
      </w:pPr>
      <w:r w:rsidRPr="00701149">
        <w:rPr>
          <w:rFonts w:asciiTheme="minorHAnsi" w:hAnsiTheme="minorHAnsi" w:cstheme="minorHAnsi"/>
          <w:lang w:val="en-GB"/>
        </w:rPr>
        <w:t xml:space="preserve">5.1 </w:t>
      </w:r>
      <w:r w:rsidRPr="00701149">
        <w:rPr>
          <w:rFonts w:asciiTheme="minorHAnsi" w:hAnsiTheme="minorHAnsi" w:cstheme="minorHAnsi"/>
          <w:lang w:val="en-GB"/>
        </w:rPr>
        <w:tab/>
        <w:t>The recipient may not assign its rights, sub-contract, or delegate its obligations under this Agreement without the TRAFFIC International Global Office’s prior written consent which it may withhold in its absolute discretion.  The recipient shall include in any sub-contract related to the project described herein all clauses and provisions necessary to fulfil its obligations under this Agreement, including clauses equivalent to these Standard Provisions.</w:t>
      </w:r>
    </w:p>
    <w:p w14:paraId="29BD707A" w14:textId="77777777" w:rsidR="00775B29" w:rsidRPr="00701149" w:rsidRDefault="00775B29">
      <w:pPr>
        <w:pStyle w:val="BodyA"/>
        <w:tabs>
          <w:tab w:val="left" w:pos="567"/>
        </w:tabs>
        <w:suppressAutoHyphens/>
        <w:ind w:left="567" w:hanging="567"/>
        <w:jc w:val="both"/>
        <w:rPr>
          <w:rFonts w:asciiTheme="minorHAnsi" w:hAnsiTheme="minorHAnsi" w:cstheme="minorHAnsi"/>
          <w:lang w:val="en-GB"/>
        </w:rPr>
      </w:pPr>
    </w:p>
    <w:p w14:paraId="6390BF3D" w14:textId="77777777" w:rsidR="00775B29" w:rsidRPr="00701149" w:rsidRDefault="00162DC5">
      <w:pPr>
        <w:pStyle w:val="BodyA"/>
        <w:tabs>
          <w:tab w:val="left" w:pos="1134"/>
        </w:tabs>
        <w:suppressAutoHyphens/>
        <w:ind w:left="1134" w:hanging="425"/>
        <w:jc w:val="both"/>
        <w:rPr>
          <w:rFonts w:asciiTheme="minorHAnsi" w:hAnsiTheme="minorHAnsi" w:cstheme="minorHAnsi"/>
          <w:color w:val="0070C0"/>
          <w:lang w:val="en-GB"/>
        </w:rPr>
      </w:pPr>
      <w:r w:rsidRPr="00701149">
        <w:rPr>
          <w:rFonts w:asciiTheme="minorHAnsi" w:hAnsiTheme="minorHAnsi" w:cstheme="minorHAnsi"/>
          <w:lang w:val="en-GB"/>
        </w:rPr>
        <w:t>5.2. TRAFFIC will not be liable for any breaches of any laws by sub-contractors who accept responsibility for any claims arising from any alleged non-compliance with laws.</w:t>
      </w:r>
    </w:p>
    <w:p w14:paraId="43057139" w14:textId="77777777" w:rsidR="00775B29" w:rsidRPr="00701149" w:rsidRDefault="00775B29">
      <w:pPr>
        <w:pStyle w:val="BodyA"/>
        <w:tabs>
          <w:tab w:val="left" w:pos="567"/>
        </w:tabs>
        <w:suppressAutoHyphens/>
        <w:ind w:left="567"/>
        <w:jc w:val="both"/>
        <w:rPr>
          <w:rFonts w:asciiTheme="minorHAnsi" w:hAnsiTheme="minorHAnsi" w:cstheme="minorHAnsi"/>
          <w:lang w:val="en-GB"/>
        </w:rPr>
      </w:pPr>
    </w:p>
    <w:p w14:paraId="42D562A3" w14:textId="77777777" w:rsidR="00775B29" w:rsidRPr="00701149" w:rsidRDefault="00162DC5">
      <w:pPr>
        <w:pStyle w:val="BodyA"/>
        <w:tabs>
          <w:tab w:val="left" w:pos="709"/>
        </w:tabs>
        <w:suppressAutoHyphens/>
        <w:ind w:left="709"/>
        <w:jc w:val="both"/>
        <w:rPr>
          <w:rFonts w:asciiTheme="minorHAnsi" w:hAnsiTheme="minorHAnsi" w:cstheme="minorHAnsi"/>
          <w:lang w:val="en-GB"/>
        </w:rPr>
      </w:pPr>
      <w:r w:rsidRPr="00701149">
        <w:rPr>
          <w:rFonts w:asciiTheme="minorHAnsi" w:hAnsiTheme="minorHAnsi" w:cstheme="minorHAnsi"/>
          <w:lang w:val="en-GB"/>
        </w:rPr>
        <w:tab/>
        <w:t>5.3    TRAFFIC is not liable for sub-contractors’:</w:t>
      </w:r>
    </w:p>
    <w:p w14:paraId="0F35D345" w14:textId="77777777" w:rsidR="00775B29" w:rsidRPr="00701149" w:rsidRDefault="00162DC5">
      <w:pPr>
        <w:pStyle w:val="BodyA"/>
        <w:tabs>
          <w:tab w:val="left" w:pos="567"/>
        </w:tabs>
        <w:suppressAutoHyphens/>
        <w:ind w:left="567"/>
        <w:jc w:val="both"/>
        <w:rPr>
          <w:rFonts w:asciiTheme="minorHAnsi" w:hAnsiTheme="minorHAnsi" w:cstheme="minorHAnsi"/>
          <w:lang w:val="en-GB"/>
        </w:rPr>
      </w:pPr>
      <w:r w:rsidRPr="00701149">
        <w:rPr>
          <w:rFonts w:asciiTheme="minorHAnsi" w:hAnsiTheme="minorHAnsi" w:cstheme="minorHAnsi"/>
          <w:lang w:val="en-GB"/>
        </w:rPr>
        <w:tab/>
      </w:r>
      <w:r w:rsidRPr="00701149">
        <w:rPr>
          <w:rFonts w:asciiTheme="minorHAnsi" w:hAnsiTheme="minorHAnsi" w:cstheme="minorHAnsi"/>
          <w:lang w:val="en-GB"/>
        </w:rPr>
        <w:tab/>
        <w:t>a) loss of profits;</w:t>
      </w:r>
    </w:p>
    <w:p w14:paraId="1EF6BF8E" w14:textId="77777777" w:rsidR="00775B29" w:rsidRPr="00701149" w:rsidRDefault="00162DC5">
      <w:pPr>
        <w:pStyle w:val="BodyA"/>
        <w:tabs>
          <w:tab w:val="left" w:pos="567"/>
        </w:tabs>
        <w:suppressAutoHyphens/>
        <w:ind w:left="567"/>
        <w:jc w:val="both"/>
        <w:rPr>
          <w:rFonts w:asciiTheme="minorHAnsi" w:hAnsiTheme="minorHAnsi" w:cstheme="minorHAnsi"/>
          <w:lang w:val="en-GB"/>
        </w:rPr>
      </w:pPr>
      <w:r w:rsidRPr="00701149">
        <w:rPr>
          <w:rFonts w:asciiTheme="minorHAnsi" w:hAnsiTheme="minorHAnsi" w:cstheme="minorHAnsi"/>
          <w:lang w:val="en-GB"/>
        </w:rPr>
        <w:tab/>
      </w:r>
      <w:r w:rsidRPr="00701149">
        <w:rPr>
          <w:rFonts w:asciiTheme="minorHAnsi" w:hAnsiTheme="minorHAnsi" w:cstheme="minorHAnsi"/>
          <w:lang w:val="en-GB"/>
        </w:rPr>
        <w:tab/>
        <w:t>b) loss of business;</w:t>
      </w:r>
      <w:r w:rsidRPr="00701149">
        <w:rPr>
          <w:rFonts w:asciiTheme="minorHAnsi" w:hAnsiTheme="minorHAnsi" w:cstheme="minorHAnsi"/>
          <w:lang w:val="en-GB"/>
        </w:rPr>
        <w:tab/>
      </w:r>
    </w:p>
    <w:p w14:paraId="7B1F7AFB" w14:textId="77777777" w:rsidR="00775B29" w:rsidRPr="00701149" w:rsidRDefault="00162DC5">
      <w:pPr>
        <w:pStyle w:val="BodyA"/>
        <w:tabs>
          <w:tab w:val="left" w:pos="567"/>
        </w:tabs>
        <w:suppressAutoHyphens/>
        <w:ind w:left="567"/>
        <w:jc w:val="both"/>
        <w:rPr>
          <w:rFonts w:asciiTheme="minorHAnsi" w:hAnsiTheme="minorHAnsi" w:cstheme="minorHAnsi"/>
          <w:lang w:val="en-GB"/>
        </w:rPr>
      </w:pPr>
      <w:r w:rsidRPr="00701149">
        <w:rPr>
          <w:rFonts w:asciiTheme="minorHAnsi" w:hAnsiTheme="minorHAnsi" w:cstheme="minorHAnsi"/>
          <w:lang w:val="en-GB"/>
        </w:rPr>
        <w:tab/>
      </w:r>
      <w:r w:rsidRPr="00701149">
        <w:rPr>
          <w:rFonts w:asciiTheme="minorHAnsi" w:hAnsiTheme="minorHAnsi" w:cstheme="minorHAnsi"/>
          <w:lang w:val="en-GB"/>
        </w:rPr>
        <w:tab/>
        <w:t>c) loss of revenue;</w:t>
      </w:r>
    </w:p>
    <w:p w14:paraId="01BDEB92" w14:textId="77777777" w:rsidR="00775B29" w:rsidRPr="00701149" w:rsidRDefault="00162DC5">
      <w:pPr>
        <w:pStyle w:val="BodyA"/>
        <w:tabs>
          <w:tab w:val="left" w:pos="567"/>
        </w:tabs>
        <w:suppressAutoHyphens/>
        <w:ind w:left="567"/>
        <w:jc w:val="both"/>
        <w:rPr>
          <w:rFonts w:asciiTheme="minorHAnsi" w:hAnsiTheme="minorHAnsi" w:cstheme="minorHAnsi"/>
          <w:lang w:val="en-GB"/>
        </w:rPr>
      </w:pPr>
      <w:r w:rsidRPr="00701149">
        <w:rPr>
          <w:rFonts w:asciiTheme="minorHAnsi" w:hAnsiTheme="minorHAnsi" w:cstheme="minorHAnsi"/>
          <w:lang w:val="en-GB"/>
        </w:rPr>
        <w:tab/>
      </w:r>
      <w:r w:rsidRPr="00701149">
        <w:rPr>
          <w:rFonts w:asciiTheme="minorHAnsi" w:hAnsiTheme="minorHAnsi" w:cstheme="minorHAnsi"/>
          <w:lang w:val="en-GB"/>
        </w:rPr>
        <w:tab/>
        <w:t>d) loss of or damage to goodwill;</w:t>
      </w:r>
    </w:p>
    <w:p w14:paraId="6E02E13B" w14:textId="77777777" w:rsidR="00775B29" w:rsidRPr="00701149" w:rsidRDefault="00162DC5">
      <w:pPr>
        <w:pStyle w:val="BodyA"/>
        <w:tabs>
          <w:tab w:val="left" w:pos="567"/>
        </w:tabs>
        <w:suppressAutoHyphens/>
        <w:ind w:left="567"/>
        <w:jc w:val="both"/>
        <w:rPr>
          <w:rFonts w:asciiTheme="minorHAnsi" w:hAnsiTheme="minorHAnsi" w:cstheme="minorHAnsi"/>
          <w:lang w:val="en-GB"/>
        </w:rPr>
      </w:pPr>
      <w:r w:rsidRPr="00701149">
        <w:rPr>
          <w:rFonts w:asciiTheme="minorHAnsi" w:hAnsiTheme="minorHAnsi" w:cstheme="minorHAnsi"/>
          <w:lang w:val="en-GB"/>
        </w:rPr>
        <w:tab/>
      </w:r>
      <w:r w:rsidRPr="00701149">
        <w:rPr>
          <w:rFonts w:asciiTheme="minorHAnsi" w:hAnsiTheme="minorHAnsi" w:cstheme="minorHAnsi"/>
          <w:lang w:val="en-GB"/>
        </w:rPr>
        <w:tab/>
        <w:t>e) loss of savings (whether anticipated or otherwise); and/or</w:t>
      </w:r>
    </w:p>
    <w:p w14:paraId="7F87802E" w14:textId="77777777" w:rsidR="00775B29" w:rsidRPr="00701149" w:rsidRDefault="00162DC5">
      <w:pPr>
        <w:pStyle w:val="BodyA"/>
        <w:tabs>
          <w:tab w:val="left" w:pos="567"/>
        </w:tabs>
        <w:suppressAutoHyphens/>
        <w:ind w:left="567"/>
        <w:jc w:val="both"/>
        <w:rPr>
          <w:rFonts w:asciiTheme="minorHAnsi" w:hAnsiTheme="minorHAnsi" w:cstheme="minorHAnsi"/>
          <w:lang w:val="en-GB"/>
        </w:rPr>
      </w:pPr>
      <w:r w:rsidRPr="00701149">
        <w:rPr>
          <w:rFonts w:asciiTheme="minorHAnsi" w:hAnsiTheme="minorHAnsi" w:cstheme="minorHAnsi"/>
          <w:lang w:val="en-GB"/>
        </w:rPr>
        <w:tab/>
      </w:r>
      <w:r w:rsidRPr="00701149">
        <w:rPr>
          <w:rFonts w:asciiTheme="minorHAnsi" w:hAnsiTheme="minorHAnsi" w:cstheme="minorHAnsi"/>
          <w:lang w:val="en-GB"/>
        </w:rPr>
        <w:tab/>
        <w:t>f) any indirect, special or consequential loss or damage.</w:t>
      </w:r>
    </w:p>
    <w:p w14:paraId="0C4D5D46" w14:textId="77777777" w:rsidR="00775B29" w:rsidRPr="00701149" w:rsidRDefault="00162DC5">
      <w:pPr>
        <w:pStyle w:val="afd"/>
        <w:numPr>
          <w:ilvl w:val="0"/>
          <w:numId w:val="13"/>
        </w:numPr>
        <w:spacing w:before="240" w:after="200" w:line="276" w:lineRule="auto"/>
        <w:contextualSpacing w:val="0"/>
        <w:jc w:val="both"/>
        <w:rPr>
          <w:rFonts w:hAnsiTheme="minorHAnsi" w:cstheme="minorHAnsi"/>
        </w:rPr>
      </w:pPr>
      <w:r w:rsidRPr="00701149">
        <w:rPr>
          <w:rFonts w:hAnsiTheme="minorHAnsi" w:cstheme="minorHAnsi"/>
          <w:u w:val="single"/>
        </w:rPr>
        <w:t>Due diligence</w:t>
      </w:r>
    </w:p>
    <w:p w14:paraId="0F0003F3" w14:textId="77777777" w:rsidR="00775B29" w:rsidRPr="00701149" w:rsidRDefault="00162DC5">
      <w:pPr>
        <w:pStyle w:val="BodyA"/>
        <w:spacing w:before="240"/>
        <w:ind w:left="720" w:hanging="720"/>
        <w:jc w:val="both"/>
        <w:rPr>
          <w:rFonts w:asciiTheme="minorHAnsi" w:hAnsiTheme="minorHAnsi" w:cstheme="minorHAnsi"/>
          <w:kern w:val="0"/>
          <w:lang w:val="en-GB"/>
        </w:rPr>
      </w:pPr>
      <w:r w:rsidRPr="00701149">
        <w:rPr>
          <w:rFonts w:asciiTheme="minorHAnsi" w:hAnsiTheme="minorHAnsi" w:cstheme="minorHAnsi"/>
          <w:kern w:val="0"/>
          <w:lang w:val="en-GB"/>
        </w:rPr>
        <w:t>The recipient is expected to maintain oversight and monitoring of sub-contractors/external grantees’ activities, including project audits and to manage project associated risks. Before disbursing any project funds to sub-contractors/sub-grantees, the recipient should undertake appropriate due diligence of their sub-contractors/external grantees, and should make the results, risks and mitigating actions of such due diligence available to TRAFFIC. Due diligence assessments should determine, relative to project risk, the:</w:t>
      </w:r>
    </w:p>
    <w:p w14:paraId="0EA439A0" w14:textId="77777777" w:rsidR="00775B29" w:rsidRPr="00701149" w:rsidRDefault="00162DC5">
      <w:pPr>
        <w:pStyle w:val="BodyA"/>
        <w:numPr>
          <w:ilvl w:val="0"/>
          <w:numId w:val="14"/>
        </w:numPr>
        <w:spacing w:before="240"/>
        <w:jc w:val="both"/>
        <w:rPr>
          <w:rFonts w:asciiTheme="minorHAnsi" w:hAnsiTheme="minorHAnsi" w:cstheme="minorHAnsi"/>
          <w:lang w:val="en-GB"/>
        </w:rPr>
      </w:pPr>
      <w:r w:rsidRPr="00701149">
        <w:rPr>
          <w:rFonts w:asciiTheme="minorHAnsi" w:hAnsiTheme="minorHAnsi" w:cstheme="minorHAnsi"/>
          <w:kern w:val="0"/>
          <w:lang w:val="en-GB"/>
        </w:rPr>
        <w:t>Reliability and integrity of financial controls, systems and processes;</w:t>
      </w:r>
    </w:p>
    <w:p w14:paraId="4D437961" w14:textId="77777777" w:rsidR="00775B29" w:rsidRPr="00701149" w:rsidRDefault="00162DC5">
      <w:pPr>
        <w:pStyle w:val="BodyA"/>
        <w:numPr>
          <w:ilvl w:val="0"/>
          <w:numId w:val="14"/>
        </w:numPr>
        <w:spacing w:before="240"/>
        <w:jc w:val="both"/>
        <w:rPr>
          <w:rFonts w:asciiTheme="minorHAnsi" w:hAnsiTheme="minorHAnsi" w:cstheme="minorHAnsi"/>
          <w:lang w:val="en-GB"/>
        </w:rPr>
      </w:pPr>
      <w:r w:rsidRPr="00701149">
        <w:rPr>
          <w:rFonts w:asciiTheme="minorHAnsi" w:hAnsiTheme="minorHAnsi" w:cstheme="minorHAnsi"/>
          <w:kern w:val="0"/>
          <w:lang w:val="en-GB"/>
        </w:rPr>
        <w:t>Effectiveness and efficiency of their programmatic operations;</w:t>
      </w:r>
    </w:p>
    <w:p w14:paraId="3094584E" w14:textId="77777777" w:rsidR="00775B29" w:rsidRPr="00701149" w:rsidRDefault="00162DC5">
      <w:pPr>
        <w:pStyle w:val="BodyA"/>
        <w:numPr>
          <w:ilvl w:val="0"/>
          <w:numId w:val="14"/>
        </w:numPr>
        <w:spacing w:before="240"/>
        <w:jc w:val="both"/>
        <w:rPr>
          <w:rFonts w:asciiTheme="minorHAnsi" w:hAnsiTheme="minorHAnsi" w:cstheme="minorHAnsi"/>
          <w:lang w:val="en-GB"/>
        </w:rPr>
      </w:pPr>
      <w:r w:rsidRPr="00701149">
        <w:rPr>
          <w:rFonts w:asciiTheme="minorHAnsi" w:hAnsiTheme="minorHAnsi" w:cstheme="minorHAnsi"/>
          <w:kern w:val="0"/>
          <w:lang w:val="en-GB"/>
        </w:rPr>
        <w:t>Procedures for safeguarding project assets; and</w:t>
      </w:r>
    </w:p>
    <w:p w14:paraId="460C688D" w14:textId="5228A0BB" w:rsidR="00775B29" w:rsidRPr="00701149" w:rsidRDefault="464CBA6A">
      <w:pPr>
        <w:pStyle w:val="BodyA"/>
        <w:numPr>
          <w:ilvl w:val="0"/>
          <w:numId w:val="14"/>
        </w:numPr>
        <w:spacing w:before="240"/>
        <w:jc w:val="both"/>
        <w:rPr>
          <w:rFonts w:asciiTheme="minorHAnsi" w:hAnsiTheme="minorHAnsi" w:cstheme="minorHAnsi"/>
          <w:lang w:val="en-GB"/>
        </w:rPr>
      </w:pPr>
      <w:r w:rsidRPr="00701149">
        <w:rPr>
          <w:rFonts w:asciiTheme="minorHAnsi" w:hAnsiTheme="minorHAnsi" w:cstheme="minorHAnsi"/>
          <w:kern w:val="0"/>
          <w:lang w:val="en-GB"/>
        </w:rPr>
        <w:t>Compliance with national legislation, regulation, rules, policies</w:t>
      </w:r>
      <w:r w:rsidR="0075F080" w:rsidRPr="00701149">
        <w:rPr>
          <w:rFonts w:asciiTheme="minorHAnsi" w:hAnsiTheme="minorHAnsi" w:cstheme="minorHAnsi"/>
          <w:kern w:val="0"/>
          <w:lang w:val="en-GB"/>
        </w:rPr>
        <w:t>,</w:t>
      </w:r>
      <w:r w:rsidRPr="00701149">
        <w:rPr>
          <w:rFonts w:asciiTheme="minorHAnsi" w:hAnsiTheme="minorHAnsi" w:cstheme="minorHAnsi"/>
          <w:kern w:val="0"/>
          <w:lang w:val="en-GB"/>
        </w:rPr>
        <w:t xml:space="preserve"> and procedures.</w:t>
      </w:r>
    </w:p>
    <w:p w14:paraId="6513B63F" w14:textId="77777777" w:rsidR="00775B29" w:rsidRPr="00701149" w:rsidRDefault="00162DC5">
      <w:pPr>
        <w:pStyle w:val="BodyA"/>
        <w:spacing w:before="240"/>
        <w:ind w:left="720"/>
        <w:jc w:val="both"/>
        <w:rPr>
          <w:rFonts w:asciiTheme="minorHAnsi" w:hAnsiTheme="minorHAnsi" w:cstheme="minorHAnsi"/>
          <w:kern w:val="0"/>
          <w:lang w:val="en-GB"/>
        </w:rPr>
      </w:pPr>
      <w:r w:rsidRPr="00701149">
        <w:rPr>
          <w:rFonts w:asciiTheme="minorHAnsi" w:hAnsiTheme="minorHAnsi" w:cstheme="minorHAnsi"/>
          <w:kern w:val="0"/>
          <w:lang w:val="en-GB"/>
        </w:rPr>
        <w:lastRenderedPageBreak/>
        <w:t>The TRAFFIC International Global Office reserves the right to conduct all due diligence activities on all external sub-contractors or grantees.</w:t>
      </w:r>
    </w:p>
    <w:p w14:paraId="40438499" w14:textId="77777777" w:rsidR="00775B29" w:rsidRPr="00701149" w:rsidRDefault="00162DC5">
      <w:pPr>
        <w:pStyle w:val="afd"/>
        <w:numPr>
          <w:ilvl w:val="0"/>
          <w:numId w:val="13"/>
        </w:numPr>
        <w:spacing w:before="240" w:after="200" w:line="276" w:lineRule="auto"/>
        <w:contextualSpacing w:val="0"/>
        <w:rPr>
          <w:rFonts w:hAnsiTheme="minorHAnsi" w:cstheme="minorHAnsi"/>
          <w:u w:val="single"/>
        </w:rPr>
      </w:pPr>
      <w:r w:rsidRPr="00701149">
        <w:rPr>
          <w:rFonts w:hAnsiTheme="minorHAnsi" w:cstheme="minorHAnsi"/>
          <w:u w:val="single"/>
        </w:rPr>
        <w:t>Use of Funds</w:t>
      </w:r>
    </w:p>
    <w:p w14:paraId="7942C921" w14:textId="77777777" w:rsidR="00775B29" w:rsidRPr="00701149" w:rsidRDefault="00162DC5">
      <w:pPr>
        <w:pStyle w:val="afd"/>
        <w:suppressAutoHyphens/>
        <w:spacing w:line="240" w:lineRule="auto"/>
        <w:ind w:left="1134" w:hanging="425"/>
        <w:jc w:val="both"/>
        <w:rPr>
          <w:rFonts w:hAnsiTheme="minorHAnsi" w:cstheme="minorHAnsi"/>
        </w:rPr>
      </w:pPr>
      <w:r w:rsidRPr="00701149">
        <w:rPr>
          <w:rFonts w:hAnsiTheme="minorHAnsi" w:cstheme="minorHAnsi"/>
        </w:rPr>
        <w:t xml:space="preserve">7.1   All project costs should conform to the relevant TRAFFIC policies and any additional requirements from the Donor, as specified in the Special Conditions. </w:t>
      </w:r>
    </w:p>
    <w:p w14:paraId="122AF83E" w14:textId="77777777" w:rsidR="00775B29" w:rsidRPr="00701149" w:rsidRDefault="00162DC5">
      <w:pPr>
        <w:pStyle w:val="afd"/>
        <w:suppressAutoHyphens/>
        <w:spacing w:line="240" w:lineRule="auto"/>
        <w:ind w:left="1134" w:hanging="425"/>
        <w:jc w:val="both"/>
        <w:rPr>
          <w:rFonts w:hAnsiTheme="minorHAnsi" w:cstheme="minorHAnsi"/>
        </w:rPr>
      </w:pPr>
      <w:r w:rsidRPr="00701149">
        <w:rPr>
          <w:rFonts w:hAnsiTheme="minorHAnsi" w:cstheme="minorHAnsi"/>
        </w:rPr>
        <w:t xml:space="preserve">7.2 </w:t>
      </w:r>
      <w:r w:rsidRPr="00701149">
        <w:rPr>
          <w:rFonts w:hAnsiTheme="minorHAnsi" w:cstheme="minorHAnsi"/>
        </w:rPr>
        <w:tab/>
        <w:t xml:space="preserve">The recipient and any sub-contractors/service providers should operate on value-for-money principles i.e. make the optimal use, (economy, efficiency and effectiveness), of resources to achieve the aim to maximise conservation gains. All expenditure should be reasonable, approved and documented, as identified in the budget. The recipient and any sub-contractors are expected to use funds responsibly and source services/goods that operate under sustainability principles. </w:t>
      </w:r>
    </w:p>
    <w:p w14:paraId="158222BD" w14:textId="77777777" w:rsidR="00775B29" w:rsidRPr="00701149" w:rsidRDefault="00162DC5">
      <w:pPr>
        <w:pStyle w:val="afd"/>
        <w:suppressAutoHyphens/>
        <w:spacing w:line="240" w:lineRule="auto"/>
        <w:ind w:left="1134" w:hanging="425"/>
        <w:jc w:val="both"/>
        <w:rPr>
          <w:rFonts w:hAnsiTheme="minorHAnsi" w:cstheme="minorHAnsi"/>
        </w:rPr>
      </w:pPr>
      <w:r w:rsidRPr="00701149">
        <w:rPr>
          <w:rFonts w:hAnsiTheme="minorHAnsi" w:cstheme="minorHAnsi"/>
        </w:rPr>
        <w:t xml:space="preserve">7.3 </w:t>
      </w:r>
      <w:r w:rsidRPr="00701149">
        <w:rPr>
          <w:rFonts w:hAnsiTheme="minorHAnsi" w:cstheme="minorHAnsi"/>
        </w:rPr>
        <w:tab/>
        <w:t xml:space="preserve">Air travel should be minimised and only economy (air/land/sea) fares are allowed under this Agreement. Any air travel under this Agreement should include appropriate C02 emission offsetting costs in the travel budget. </w:t>
      </w:r>
    </w:p>
    <w:p w14:paraId="3C7B79B0" w14:textId="77777777" w:rsidR="00775B29" w:rsidRPr="00701149" w:rsidRDefault="00162DC5">
      <w:pPr>
        <w:pStyle w:val="afd"/>
        <w:suppressAutoHyphens/>
        <w:spacing w:line="240" w:lineRule="auto"/>
        <w:ind w:left="1134" w:hanging="425"/>
        <w:jc w:val="both"/>
        <w:rPr>
          <w:rFonts w:hAnsiTheme="minorHAnsi" w:cstheme="minorHAnsi"/>
        </w:rPr>
      </w:pPr>
      <w:r w:rsidRPr="00701149">
        <w:rPr>
          <w:rFonts w:hAnsiTheme="minorHAnsi" w:cstheme="minorHAnsi"/>
        </w:rPr>
        <w:t xml:space="preserve">7.4 </w:t>
      </w:r>
      <w:r w:rsidRPr="00701149">
        <w:rPr>
          <w:rFonts w:hAnsiTheme="minorHAnsi" w:cstheme="minorHAnsi"/>
        </w:rPr>
        <w:tab/>
        <w:t>Procurement of goods and services should follow the TRAFFIC policy and/or any donor specific requirements. The procurement threshold should follow TRAFFIC policy (contracts of probable value above 2000 GBP) and/or any donor specific requirement, whichever is lower.</w:t>
      </w:r>
    </w:p>
    <w:p w14:paraId="67F82449" w14:textId="77777777" w:rsidR="00775B29" w:rsidRPr="00701149" w:rsidRDefault="00162DC5">
      <w:pPr>
        <w:pStyle w:val="BodyA"/>
        <w:ind w:left="1134" w:hanging="1134"/>
        <w:rPr>
          <w:rFonts w:asciiTheme="minorHAnsi" w:hAnsiTheme="minorHAnsi" w:cstheme="minorHAnsi"/>
          <w:lang w:val="en-GB"/>
        </w:rPr>
      </w:pPr>
      <w:r w:rsidRPr="00701149">
        <w:rPr>
          <w:rFonts w:asciiTheme="minorHAnsi" w:hAnsiTheme="minorHAnsi" w:cstheme="minorHAnsi"/>
          <w:lang w:val="en-GB"/>
        </w:rPr>
        <w:t xml:space="preserve">               7.5   If equipment is included in the approved budget of this Agreement, then title to equipment and other property will be in the name of TRAFFIC, unless otherwise negotiated, until disposition instructions are provided by the TRAFFIC International Global Office at the end of the Agreement term, pending any donor requirements.  The recipient agrees to provide insurance for and proper maintenance of all equipment and other property funded under this Agreement.  If the recipient desires to use the equipment or other property for any purposes other than for project work funded under this Agreement, prior approval from the TRAFFIC International Global Office is required.</w:t>
      </w:r>
    </w:p>
    <w:p w14:paraId="3594EC12" w14:textId="77777777" w:rsidR="00775B29" w:rsidRPr="00701149" w:rsidRDefault="00775B29">
      <w:pPr>
        <w:pStyle w:val="BodyA"/>
        <w:suppressAutoHyphens/>
        <w:jc w:val="both"/>
        <w:rPr>
          <w:rFonts w:asciiTheme="minorHAnsi" w:hAnsiTheme="minorHAnsi" w:cstheme="minorHAnsi"/>
          <w:lang w:val="en-GB"/>
        </w:rPr>
      </w:pPr>
    </w:p>
    <w:p w14:paraId="2D31496E" w14:textId="77777777" w:rsidR="00775B29" w:rsidRPr="00701149" w:rsidRDefault="00162DC5">
      <w:pPr>
        <w:pStyle w:val="afd"/>
        <w:numPr>
          <w:ilvl w:val="0"/>
          <w:numId w:val="15"/>
        </w:numPr>
        <w:suppressAutoHyphens/>
        <w:spacing w:after="200" w:line="276" w:lineRule="auto"/>
        <w:contextualSpacing w:val="0"/>
        <w:jc w:val="both"/>
        <w:rPr>
          <w:rFonts w:hAnsiTheme="minorHAnsi" w:cstheme="minorHAnsi"/>
        </w:rPr>
      </w:pPr>
      <w:r w:rsidRPr="00701149">
        <w:rPr>
          <w:rFonts w:hAnsiTheme="minorHAnsi" w:cstheme="minorHAnsi"/>
          <w:u w:val="single"/>
        </w:rPr>
        <w:t>Financial Records</w:t>
      </w:r>
    </w:p>
    <w:p w14:paraId="56DAC119" w14:textId="0772A7F1" w:rsidR="00775B29" w:rsidRPr="00701149" w:rsidRDefault="464CBA6A">
      <w:pPr>
        <w:pStyle w:val="BodyA"/>
        <w:suppressAutoHyphens/>
        <w:ind w:left="709"/>
        <w:jc w:val="both"/>
        <w:rPr>
          <w:rFonts w:asciiTheme="minorHAnsi" w:hAnsiTheme="minorHAnsi" w:cstheme="minorHAnsi"/>
          <w:lang w:val="en-GB"/>
        </w:rPr>
      </w:pPr>
      <w:r w:rsidRPr="00701149">
        <w:rPr>
          <w:rFonts w:asciiTheme="minorHAnsi" w:hAnsiTheme="minorHAnsi" w:cstheme="minorHAnsi"/>
          <w:lang w:val="en-GB"/>
        </w:rPr>
        <w:t>The recipient agrees to keep separate and accurate financial records in accordance with local Generally Accepted Accounting Principles (GAAP) so that payments received</w:t>
      </w:r>
      <w:r w:rsidR="72BBEE07" w:rsidRPr="00701149">
        <w:rPr>
          <w:rFonts w:asciiTheme="minorHAnsi" w:hAnsiTheme="minorHAnsi" w:cstheme="minorHAnsi"/>
          <w:lang w:val="en-GB"/>
        </w:rPr>
        <w:t xml:space="preserve"> </w:t>
      </w:r>
      <w:r w:rsidRPr="00701149">
        <w:rPr>
          <w:rFonts w:asciiTheme="minorHAnsi" w:hAnsiTheme="minorHAnsi" w:cstheme="minorHAnsi"/>
          <w:lang w:val="en-GB"/>
        </w:rPr>
        <w:t>and expenditures made pursuant to this Agreement can be readily identified.  The recipient agrees to maintain such records for a period of at least seven (7) years after the expiration or earlier termination of this Agreement.  These financial records must include all receipts for expenditures under this Agreement, including timesheets recording the days or hours worked by staff.</w:t>
      </w:r>
    </w:p>
    <w:p w14:paraId="212EC881" w14:textId="77777777" w:rsidR="00775B29" w:rsidRPr="00701149" w:rsidRDefault="00775B29">
      <w:pPr>
        <w:pStyle w:val="BodyA"/>
        <w:suppressAutoHyphens/>
        <w:ind w:left="709"/>
        <w:jc w:val="both"/>
        <w:rPr>
          <w:rFonts w:asciiTheme="minorHAnsi" w:hAnsiTheme="minorHAnsi" w:cstheme="minorHAnsi"/>
          <w:lang w:val="en-GB"/>
        </w:rPr>
      </w:pPr>
    </w:p>
    <w:p w14:paraId="1ACED056" w14:textId="77777777" w:rsidR="00775B29" w:rsidRPr="00701149" w:rsidRDefault="00162DC5">
      <w:pPr>
        <w:pStyle w:val="afd"/>
        <w:numPr>
          <w:ilvl w:val="0"/>
          <w:numId w:val="16"/>
        </w:numPr>
        <w:suppressAutoHyphens/>
        <w:spacing w:after="200" w:line="276" w:lineRule="auto"/>
        <w:contextualSpacing w:val="0"/>
        <w:jc w:val="both"/>
        <w:rPr>
          <w:rFonts w:hAnsiTheme="minorHAnsi" w:cstheme="minorHAnsi"/>
        </w:rPr>
      </w:pPr>
      <w:r w:rsidRPr="00701149">
        <w:rPr>
          <w:rFonts w:hAnsiTheme="minorHAnsi" w:cstheme="minorHAnsi"/>
          <w:u w:val="single"/>
        </w:rPr>
        <w:t xml:space="preserve">Audits </w:t>
      </w:r>
    </w:p>
    <w:p w14:paraId="0B1B340F" w14:textId="6C54B4D1" w:rsidR="00775B29" w:rsidRPr="00701149" w:rsidRDefault="464CBA6A">
      <w:pPr>
        <w:pStyle w:val="BodyA"/>
        <w:suppressAutoHyphens/>
        <w:ind w:left="709"/>
        <w:jc w:val="both"/>
        <w:rPr>
          <w:rFonts w:asciiTheme="minorHAnsi" w:hAnsiTheme="minorHAnsi" w:cstheme="minorHAnsi"/>
          <w:lang w:val="en-GB"/>
        </w:rPr>
      </w:pPr>
      <w:r w:rsidRPr="00701149">
        <w:rPr>
          <w:rFonts w:asciiTheme="minorHAnsi" w:hAnsiTheme="minorHAnsi" w:cstheme="minorHAnsi"/>
          <w:lang w:val="en-GB"/>
        </w:rPr>
        <w:t>The TRAFFIC International Global Office, acting reasonably, may instruct</w:t>
      </w:r>
      <w:r w:rsidR="08A06EA7" w:rsidRPr="00701149">
        <w:rPr>
          <w:rFonts w:asciiTheme="minorHAnsi" w:hAnsiTheme="minorHAnsi" w:cstheme="minorHAnsi"/>
          <w:lang w:val="en-GB"/>
        </w:rPr>
        <w:t xml:space="preserve"> </w:t>
      </w:r>
      <w:r w:rsidRPr="00701149">
        <w:rPr>
          <w:rFonts w:asciiTheme="minorHAnsi" w:hAnsiTheme="minorHAnsi" w:cstheme="minorHAnsi"/>
          <w:lang w:val="en-GB"/>
        </w:rPr>
        <w:t>or undertake an audit of the accounts of the recipient or other sub-recipients/sub-contractors receiving funds under this Agreement at any point during the life of the Agreement and at any point following the expiration of the Agreement within the time limits stipulated in the Agreement.</w:t>
      </w:r>
    </w:p>
    <w:p w14:paraId="2DA8DB7F" w14:textId="77777777" w:rsidR="00775B29" w:rsidRPr="00701149" w:rsidRDefault="00775B29">
      <w:pPr>
        <w:pStyle w:val="BodyA"/>
        <w:suppressAutoHyphens/>
        <w:jc w:val="both"/>
        <w:rPr>
          <w:rFonts w:asciiTheme="minorHAnsi" w:hAnsiTheme="minorHAnsi" w:cstheme="minorHAnsi"/>
          <w:lang w:val="en-GB"/>
        </w:rPr>
      </w:pPr>
    </w:p>
    <w:p w14:paraId="41F96BE1" w14:textId="77777777" w:rsidR="00775B29" w:rsidRPr="00701149" w:rsidRDefault="00162DC5">
      <w:pPr>
        <w:pStyle w:val="BodyA"/>
        <w:numPr>
          <w:ilvl w:val="0"/>
          <w:numId w:val="17"/>
        </w:numPr>
        <w:suppressAutoHyphens/>
        <w:jc w:val="both"/>
        <w:rPr>
          <w:rFonts w:asciiTheme="minorHAnsi" w:hAnsiTheme="minorHAnsi" w:cstheme="minorHAnsi"/>
          <w:lang w:val="en-GB"/>
        </w:rPr>
      </w:pPr>
      <w:r w:rsidRPr="00701149">
        <w:rPr>
          <w:rFonts w:asciiTheme="minorHAnsi" w:hAnsiTheme="minorHAnsi" w:cstheme="minorHAnsi"/>
          <w:kern w:val="0"/>
          <w:u w:val="single"/>
          <w:lang w:val="en-GB"/>
        </w:rPr>
        <w:t>Communication, Disclosure of Information and Data Protection</w:t>
      </w:r>
    </w:p>
    <w:p w14:paraId="18AC814A" w14:textId="77777777" w:rsidR="00775B29" w:rsidRPr="00701149" w:rsidRDefault="00162DC5">
      <w:pPr>
        <w:pStyle w:val="BodyA"/>
        <w:spacing w:before="240"/>
        <w:ind w:left="1134" w:hanging="425"/>
        <w:jc w:val="both"/>
        <w:rPr>
          <w:rFonts w:asciiTheme="minorHAnsi" w:hAnsiTheme="minorHAnsi" w:cstheme="minorHAnsi"/>
          <w:kern w:val="0"/>
          <w:lang w:val="en-GB"/>
        </w:rPr>
      </w:pPr>
      <w:r w:rsidRPr="00701149">
        <w:rPr>
          <w:rFonts w:asciiTheme="minorHAnsi" w:hAnsiTheme="minorHAnsi" w:cstheme="minorHAnsi"/>
          <w:kern w:val="0"/>
          <w:lang w:val="en-GB"/>
        </w:rPr>
        <w:t>10.1</w:t>
      </w:r>
      <w:r w:rsidRPr="00701149">
        <w:rPr>
          <w:rFonts w:asciiTheme="minorHAnsi" w:hAnsiTheme="minorHAnsi" w:cstheme="minorHAnsi"/>
          <w:kern w:val="0"/>
          <w:lang w:val="en-GB"/>
        </w:rPr>
        <w:tab/>
        <w:t xml:space="preserve">The recipient shall exercise the utmost discretion internally and externally regarding all matters of business.  Confidential information that is known to them shall not be disclosed to any third </w:t>
      </w:r>
      <w:r w:rsidRPr="00701149">
        <w:rPr>
          <w:rFonts w:asciiTheme="minorHAnsi" w:hAnsiTheme="minorHAnsi" w:cstheme="minorHAnsi"/>
          <w:kern w:val="0"/>
          <w:lang w:val="en-GB"/>
        </w:rPr>
        <w:lastRenderedPageBreak/>
        <w:t>party without the prior authorisation of the TRAFFIC International Global Office which shall also provide instructions for the specific use to be made of such information.  The recipient, its staff, partners or sub-contractors shall at no time, including at the end of this Agreement, use such information for personal or third-party advantage.</w:t>
      </w:r>
    </w:p>
    <w:p w14:paraId="2CE8B299" w14:textId="77777777" w:rsidR="00775B29" w:rsidRPr="00701149" w:rsidRDefault="00162DC5">
      <w:pPr>
        <w:pStyle w:val="BodyA"/>
        <w:spacing w:before="240"/>
        <w:ind w:left="1134" w:hanging="425"/>
        <w:jc w:val="both"/>
        <w:rPr>
          <w:rFonts w:asciiTheme="minorHAnsi" w:hAnsiTheme="minorHAnsi" w:cstheme="minorHAnsi"/>
          <w:kern w:val="0"/>
          <w:lang w:val="en-GB"/>
        </w:rPr>
      </w:pPr>
      <w:r w:rsidRPr="00701149">
        <w:rPr>
          <w:rFonts w:asciiTheme="minorHAnsi" w:hAnsiTheme="minorHAnsi" w:cstheme="minorHAnsi"/>
          <w:kern w:val="0"/>
          <w:lang w:val="en-GB"/>
        </w:rPr>
        <w:t xml:space="preserve">10.2 The recipient must at all times be compliant with the European Union’s </w:t>
      </w:r>
      <w:r w:rsidRPr="00701149">
        <w:rPr>
          <w:rFonts w:asciiTheme="minorHAnsi" w:hAnsiTheme="minorHAnsi" w:cstheme="minorHAnsi"/>
          <w:i/>
          <w:iCs/>
          <w:kern w:val="0"/>
          <w:lang w:val="en-GB"/>
        </w:rPr>
        <w:t>General Data Protection Regulation</w:t>
      </w:r>
      <w:r w:rsidRPr="00701149">
        <w:rPr>
          <w:rFonts w:asciiTheme="minorHAnsi" w:hAnsiTheme="minorHAnsi" w:cstheme="minorHAnsi"/>
          <w:kern w:val="0"/>
          <w:lang w:val="en-GB"/>
        </w:rPr>
        <w:t xml:space="preserve"> (GDPR) and the UK’s </w:t>
      </w:r>
      <w:r w:rsidRPr="00701149">
        <w:rPr>
          <w:rFonts w:asciiTheme="minorHAnsi" w:hAnsiTheme="minorHAnsi" w:cstheme="minorHAnsi"/>
          <w:i/>
          <w:iCs/>
          <w:kern w:val="0"/>
          <w:lang w:val="en-GB"/>
        </w:rPr>
        <w:t>Data Protection Act 2018</w:t>
      </w:r>
      <w:r w:rsidRPr="00701149">
        <w:rPr>
          <w:rFonts w:asciiTheme="minorHAnsi" w:hAnsiTheme="minorHAnsi" w:cstheme="minorHAnsi"/>
          <w:kern w:val="0"/>
          <w:lang w:val="en-GB"/>
        </w:rPr>
        <w:t xml:space="preserve"> in regard to the collection, storage and transmitting of personal data.  Additional information management requirements may be included in the main agreement.    </w:t>
      </w:r>
    </w:p>
    <w:p w14:paraId="761872B1" w14:textId="77777777" w:rsidR="00775B29" w:rsidRPr="00701149" w:rsidRDefault="00162DC5">
      <w:pPr>
        <w:pStyle w:val="BodyA"/>
        <w:spacing w:before="240"/>
        <w:ind w:left="1134" w:hanging="1134"/>
        <w:jc w:val="both"/>
        <w:rPr>
          <w:rFonts w:asciiTheme="minorHAnsi" w:hAnsiTheme="minorHAnsi" w:cstheme="minorHAnsi"/>
          <w:kern w:val="0"/>
          <w:lang w:val="en-GB"/>
        </w:rPr>
      </w:pPr>
      <w:r w:rsidRPr="00701149">
        <w:rPr>
          <w:rFonts w:asciiTheme="minorHAnsi" w:hAnsiTheme="minorHAnsi" w:cstheme="minorHAnsi"/>
          <w:kern w:val="0"/>
          <w:lang w:val="en-GB"/>
        </w:rPr>
        <w:t xml:space="preserve">              10.3 Unless otherwise negotiated, TRAFFIC is the inherent copyright owner of the works produced in this Agreement.</w:t>
      </w:r>
    </w:p>
    <w:p w14:paraId="22F4EBB6" w14:textId="77777777" w:rsidR="00775B29" w:rsidRPr="00701149" w:rsidRDefault="00162DC5">
      <w:pPr>
        <w:pStyle w:val="BodyA"/>
        <w:spacing w:before="240"/>
        <w:ind w:left="1134" w:hanging="425"/>
        <w:jc w:val="both"/>
        <w:rPr>
          <w:rFonts w:asciiTheme="minorHAnsi" w:hAnsiTheme="minorHAnsi" w:cstheme="minorHAnsi"/>
          <w:kern w:val="0"/>
          <w:lang w:val="en-GB"/>
        </w:rPr>
      </w:pPr>
      <w:r w:rsidRPr="00701149">
        <w:rPr>
          <w:rFonts w:asciiTheme="minorHAnsi" w:hAnsiTheme="minorHAnsi" w:cstheme="minorHAnsi"/>
          <w:kern w:val="0"/>
          <w:lang w:val="en-GB"/>
        </w:rPr>
        <w:t>10.4</w:t>
      </w:r>
      <w:r w:rsidRPr="00701149">
        <w:rPr>
          <w:rFonts w:asciiTheme="minorHAnsi" w:hAnsiTheme="minorHAnsi" w:cstheme="minorHAnsi"/>
          <w:kern w:val="0"/>
          <w:lang w:val="en-GB"/>
        </w:rPr>
        <w:tab/>
        <w:t>Recipients are not allowed to make statements or express opinions on behalf of TRAFFIC to the press and media, including through electronic media and bulletin boards.</w:t>
      </w:r>
    </w:p>
    <w:p w14:paraId="29035EE3" w14:textId="77777777" w:rsidR="00775B29" w:rsidRPr="00701149" w:rsidRDefault="00775B29">
      <w:pPr>
        <w:pStyle w:val="BodyA"/>
        <w:tabs>
          <w:tab w:val="left" w:pos="567"/>
        </w:tabs>
        <w:suppressAutoHyphens/>
        <w:ind w:left="567"/>
        <w:jc w:val="both"/>
        <w:rPr>
          <w:rFonts w:asciiTheme="minorHAnsi" w:hAnsiTheme="minorHAnsi" w:cstheme="minorHAnsi"/>
          <w:kern w:val="0"/>
          <w:lang w:val="en-GB"/>
        </w:rPr>
      </w:pPr>
    </w:p>
    <w:p w14:paraId="015C0608" w14:textId="77777777" w:rsidR="00775B29" w:rsidRPr="00701149" w:rsidRDefault="00162DC5">
      <w:pPr>
        <w:pStyle w:val="BodyA"/>
        <w:tabs>
          <w:tab w:val="left" w:pos="1134"/>
        </w:tabs>
        <w:suppressAutoHyphens/>
        <w:ind w:left="1134" w:hanging="1134"/>
        <w:jc w:val="both"/>
        <w:rPr>
          <w:rFonts w:asciiTheme="minorHAnsi" w:hAnsiTheme="minorHAnsi" w:cstheme="minorHAnsi"/>
          <w:lang w:val="en-GB"/>
        </w:rPr>
      </w:pPr>
      <w:r w:rsidRPr="00701149">
        <w:rPr>
          <w:rFonts w:asciiTheme="minorHAnsi" w:hAnsiTheme="minorHAnsi" w:cstheme="minorHAnsi"/>
          <w:lang w:val="en-GB"/>
        </w:rPr>
        <w:t xml:space="preserve">              10.5 When preparing written material, the guidelines in the </w:t>
      </w:r>
      <w:r w:rsidRPr="00701149">
        <w:rPr>
          <w:rFonts w:asciiTheme="minorHAnsi" w:hAnsiTheme="minorHAnsi" w:cstheme="minorHAnsi"/>
          <w:i/>
          <w:iCs/>
          <w:lang w:val="en-GB"/>
        </w:rPr>
        <w:t>TRAFFIC Communications Manual</w:t>
      </w:r>
      <w:r w:rsidRPr="00701149">
        <w:rPr>
          <w:rFonts w:asciiTheme="minorHAnsi" w:hAnsiTheme="minorHAnsi" w:cstheme="minorHAnsi"/>
          <w:lang w:val="en-GB"/>
        </w:rPr>
        <w:t xml:space="preserve"> must be followed. Donor specific requirements, if applicable, should also be followed, as stipulated in the Special Conditions.</w:t>
      </w:r>
    </w:p>
    <w:p w14:paraId="42601309" w14:textId="77777777" w:rsidR="00775B29" w:rsidRPr="00701149" w:rsidRDefault="00775B29">
      <w:pPr>
        <w:pStyle w:val="BodyA"/>
        <w:tabs>
          <w:tab w:val="left" w:pos="1134"/>
        </w:tabs>
        <w:suppressAutoHyphens/>
        <w:ind w:left="1134" w:hanging="1134"/>
        <w:jc w:val="both"/>
        <w:rPr>
          <w:rFonts w:asciiTheme="minorHAnsi" w:hAnsiTheme="minorHAnsi" w:cstheme="minorHAnsi"/>
          <w:lang w:val="en-GB"/>
        </w:rPr>
      </w:pPr>
    </w:p>
    <w:p w14:paraId="7AC70799" w14:textId="77777777" w:rsidR="00775B29" w:rsidRPr="00701149" w:rsidRDefault="00162DC5">
      <w:pPr>
        <w:pStyle w:val="BodyA"/>
        <w:tabs>
          <w:tab w:val="left" w:pos="1134"/>
        </w:tabs>
        <w:suppressAutoHyphens/>
        <w:ind w:left="1134" w:hanging="425"/>
        <w:jc w:val="both"/>
        <w:rPr>
          <w:rFonts w:asciiTheme="minorHAnsi" w:hAnsiTheme="minorHAnsi" w:cstheme="minorHAnsi"/>
          <w:lang w:val="en-GB"/>
        </w:rPr>
      </w:pPr>
      <w:r w:rsidRPr="00701149">
        <w:rPr>
          <w:rFonts w:asciiTheme="minorHAnsi" w:hAnsiTheme="minorHAnsi" w:cstheme="minorHAnsi"/>
          <w:lang w:val="en-GB"/>
        </w:rPr>
        <w:t>10.6</w:t>
      </w:r>
      <w:r w:rsidRPr="00701149">
        <w:rPr>
          <w:rFonts w:asciiTheme="minorHAnsi" w:hAnsiTheme="minorHAnsi" w:cstheme="minorHAnsi"/>
          <w:lang w:val="en-GB"/>
        </w:rPr>
        <w:tab/>
        <w:t xml:space="preserve">Where the contract requires the processing of personal data by the recipient, the recipient must act only under the supervision of the data controller, in particular with regard to the purposes of processing, the categories of which data may be processed, the recipients of the data and the transfer of data between countries in accordance with the </w:t>
      </w:r>
      <w:r w:rsidRPr="00701149">
        <w:rPr>
          <w:rFonts w:asciiTheme="minorHAnsi" w:hAnsiTheme="minorHAnsi" w:cstheme="minorHAnsi"/>
          <w:i/>
          <w:iCs/>
          <w:lang w:val="en-GB"/>
        </w:rPr>
        <w:t>General Data Protection Regulation</w:t>
      </w:r>
      <w:r w:rsidRPr="00701149">
        <w:rPr>
          <w:rFonts w:asciiTheme="minorHAnsi" w:hAnsiTheme="minorHAnsi" w:cstheme="minorHAnsi"/>
          <w:lang w:val="en-GB"/>
        </w:rPr>
        <w:t xml:space="preserve"> and UK‘s </w:t>
      </w:r>
      <w:r w:rsidRPr="00701149">
        <w:rPr>
          <w:rFonts w:asciiTheme="minorHAnsi" w:hAnsiTheme="minorHAnsi" w:cstheme="minorHAnsi"/>
          <w:i/>
          <w:iCs/>
          <w:lang w:val="en-GB"/>
        </w:rPr>
        <w:t>Data Protection Act 2018</w:t>
      </w:r>
      <w:r w:rsidRPr="00701149">
        <w:rPr>
          <w:rFonts w:asciiTheme="minorHAnsi" w:hAnsiTheme="minorHAnsi" w:cstheme="minorHAnsi"/>
          <w:lang w:val="en-GB"/>
        </w:rPr>
        <w:t xml:space="preserve">. The recipient shall ensure that appropriate technical and organisation measures are adopted to safeguard data from unauthorised access, alteration, disclosure, or destruction. The recipient is obliged to notify the TRAFFIC International Global Office if any personal data has at any time been compromised, during and upon cessation of this agreement. </w:t>
      </w:r>
    </w:p>
    <w:p w14:paraId="407B8140" w14:textId="77777777" w:rsidR="00775B29" w:rsidRPr="00701149" w:rsidRDefault="00162DC5">
      <w:pPr>
        <w:pStyle w:val="BodyA"/>
        <w:spacing w:before="240"/>
        <w:jc w:val="both"/>
        <w:rPr>
          <w:rFonts w:asciiTheme="minorHAnsi" w:hAnsiTheme="minorHAnsi" w:cstheme="minorHAnsi"/>
          <w:kern w:val="0"/>
          <w:u w:val="single"/>
          <w:lang w:val="en-GB"/>
        </w:rPr>
      </w:pPr>
      <w:r w:rsidRPr="00701149">
        <w:rPr>
          <w:rFonts w:asciiTheme="minorHAnsi" w:hAnsiTheme="minorHAnsi" w:cstheme="minorHAnsi"/>
          <w:kern w:val="0"/>
          <w:lang w:val="en-GB"/>
        </w:rPr>
        <w:t>11.</w:t>
      </w:r>
      <w:r w:rsidRPr="00701149">
        <w:rPr>
          <w:rFonts w:asciiTheme="minorHAnsi" w:hAnsiTheme="minorHAnsi" w:cstheme="minorHAnsi"/>
          <w:kern w:val="0"/>
          <w:lang w:val="en-GB"/>
        </w:rPr>
        <w:tab/>
      </w:r>
      <w:r w:rsidRPr="00701149">
        <w:rPr>
          <w:rFonts w:asciiTheme="minorHAnsi" w:hAnsiTheme="minorHAnsi" w:cstheme="minorHAnsi"/>
          <w:kern w:val="0"/>
          <w:u w:val="single"/>
          <w:lang w:val="en-GB"/>
        </w:rPr>
        <w:t>Counter-terrorism</w:t>
      </w:r>
    </w:p>
    <w:p w14:paraId="5D1A5A13" w14:textId="77777777" w:rsidR="00775B29" w:rsidRPr="00701149" w:rsidRDefault="00162DC5">
      <w:pPr>
        <w:pStyle w:val="BodyA"/>
        <w:spacing w:before="240"/>
        <w:ind w:left="709"/>
        <w:jc w:val="both"/>
        <w:rPr>
          <w:rFonts w:asciiTheme="minorHAnsi" w:hAnsiTheme="minorHAnsi" w:cstheme="minorHAnsi"/>
          <w:kern w:val="0"/>
          <w:lang w:val="en-GB"/>
        </w:rPr>
      </w:pPr>
      <w:r w:rsidRPr="00701149">
        <w:rPr>
          <w:rFonts w:asciiTheme="minorHAnsi" w:hAnsiTheme="minorHAnsi" w:cstheme="minorHAnsi"/>
          <w:kern w:val="0"/>
          <w:lang w:val="en-GB"/>
        </w:rPr>
        <w:t xml:space="preserve">Recipients are reminded that UK law prohibits transactions with and provision of resources and support to individuals and organizations associated with terrorism. It is their responsibility to ensure compliance with relevant national laws and directives, including UK counter-terrorism legislation. </w:t>
      </w:r>
    </w:p>
    <w:p w14:paraId="56FE8556" w14:textId="77777777" w:rsidR="00775B29" w:rsidRPr="00701149" w:rsidRDefault="00162DC5">
      <w:pPr>
        <w:pStyle w:val="BodyA"/>
        <w:spacing w:before="240"/>
        <w:jc w:val="both"/>
        <w:rPr>
          <w:rFonts w:asciiTheme="minorHAnsi" w:hAnsiTheme="minorHAnsi" w:cstheme="minorHAnsi"/>
          <w:kern w:val="0"/>
          <w:u w:val="single"/>
          <w:lang w:val="en-GB"/>
        </w:rPr>
      </w:pPr>
      <w:r w:rsidRPr="00701149">
        <w:rPr>
          <w:rFonts w:asciiTheme="minorHAnsi" w:hAnsiTheme="minorHAnsi" w:cstheme="minorHAnsi"/>
          <w:kern w:val="0"/>
          <w:lang w:val="en-GB"/>
        </w:rPr>
        <w:t xml:space="preserve"> 12. </w:t>
      </w:r>
      <w:r w:rsidRPr="00701149">
        <w:rPr>
          <w:rFonts w:asciiTheme="minorHAnsi" w:hAnsiTheme="minorHAnsi" w:cstheme="minorHAnsi"/>
          <w:kern w:val="0"/>
          <w:lang w:val="en-GB"/>
        </w:rPr>
        <w:tab/>
      </w:r>
      <w:r w:rsidRPr="00701149">
        <w:rPr>
          <w:rFonts w:asciiTheme="minorHAnsi" w:hAnsiTheme="minorHAnsi" w:cstheme="minorHAnsi"/>
          <w:kern w:val="0"/>
          <w:u w:val="single"/>
          <w:lang w:val="en-GB"/>
        </w:rPr>
        <w:t>Anti-Bribery and Anti-Fraud</w:t>
      </w:r>
    </w:p>
    <w:p w14:paraId="7D4E066F" w14:textId="77777777" w:rsidR="00775B29" w:rsidRPr="00701149" w:rsidRDefault="00162DC5">
      <w:pPr>
        <w:pStyle w:val="BodyA"/>
        <w:spacing w:before="240"/>
        <w:jc w:val="both"/>
        <w:rPr>
          <w:rFonts w:asciiTheme="minorHAnsi" w:hAnsiTheme="minorHAnsi" w:cstheme="minorHAnsi"/>
          <w:kern w:val="0"/>
          <w:lang w:val="en-GB"/>
        </w:rPr>
      </w:pPr>
      <w:r w:rsidRPr="00701149">
        <w:rPr>
          <w:rFonts w:asciiTheme="minorHAnsi" w:hAnsiTheme="minorHAnsi" w:cstheme="minorHAnsi"/>
          <w:kern w:val="0"/>
          <w:lang w:val="en-GB"/>
        </w:rPr>
        <w:tab/>
        <w:t>The recipient warrants to and undertakes with the TRAFFIC International Global Office as follows:</w:t>
      </w:r>
    </w:p>
    <w:p w14:paraId="3559DA7E" w14:textId="77777777" w:rsidR="00775B29" w:rsidRPr="00701149" w:rsidRDefault="00162DC5">
      <w:pPr>
        <w:pStyle w:val="BodyA"/>
        <w:spacing w:before="240"/>
        <w:ind w:left="1134" w:hanging="1134"/>
        <w:jc w:val="both"/>
        <w:rPr>
          <w:rFonts w:asciiTheme="minorHAnsi" w:hAnsiTheme="minorHAnsi" w:cstheme="minorHAnsi"/>
          <w:kern w:val="0"/>
          <w:lang w:val="en-GB"/>
        </w:rPr>
      </w:pPr>
      <w:r w:rsidRPr="00701149">
        <w:rPr>
          <w:rFonts w:asciiTheme="minorHAnsi" w:hAnsiTheme="minorHAnsi" w:cstheme="minorHAnsi"/>
          <w:kern w:val="0"/>
          <w:lang w:val="en-GB"/>
        </w:rPr>
        <w:t xml:space="preserve">            12.1 The recipient shall comply with TRAFFIC’s </w:t>
      </w:r>
      <w:r w:rsidRPr="00701149">
        <w:rPr>
          <w:rFonts w:asciiTheme="minorHAnsi" w:hAnsiTheme="minorHAnsi" w:cstheme="minorHAnsi"/>
          <w:i/>
          <w:iCs/>
          <w:kern w:val="0"/>
          <w:lang w:val="en-GB"/>
        </w:rPr>
        <w:t>Anti-Fraud &amp; Anti-Corruption/Anti-Bribery Policy</w:t>
      </w:r>
      <w:r w:rsidRPr="00701149">
        <w:rPr>
          <w:rFonts w:asciiTheme="minorHAnsi" w:hAnsiTheme="minorHAnsi" w:cstheme="minorHAnsi"/>
          <w:kern w:val="0"/>
          <w:lang w:val="en-GB"/>
        </w:rPr>
        <w:t xml:space="preserve"> (including references to the </w:t>
      </w:r>
      <w:r w:rsidRPr="00701149">
        <w:rPr>
          <w:rFonts w:asciiTheme="minorHAnsi" w:hAnsiTheme="minorHAnsi" w:cstheme="minorHAnsi"/>
          <w:i/>
          <w:iCs/>
          <w:kern w:val="0"/>
          <w:lang w:val="en-GB"/>
        </w:rPr>
        <w:t>UK Bribery Act 2010</w:t>
      </w:r>
      <w:r w:rsidRPr="00701149">
        <w:rPr>
          <w:rFonts w:asciiTheme="minorHAnsi" w:hAnsiTheme="minorHAnsi" w:cstheme="minorHAnsi"/>
          <w:kern w:val="0"/>
          <w:lang w:val="en-GB"/>
        </w:rPr>
        <w:t>). It shall comply with all applicable local laws, regulations and codes of conduct in relation to anti-bribery and anti-corruption including any code of conduct issued from time to time by the TRAFFIC Global Office.</w:t>
      </w:r>
    </w:p>
    <w:p w14:paraId="531FEB83" w14:textId="77777777" w:rsidR="00775B29" w:rsidRPr="00701149" w:rsidRDefault="00162DC5">
      <w:pPr>
        <w:pStyle w:val="BodyA"/>
        <w:spacing w:before="240"/>
        <w:ind w:left="1134" w:hanging="567"/>
        <w:jc w:val="both"/>
        <w:rPr>
          <w:rFonts w:asciiTheme="minorHAnsi" w:hAnsiTheme="minorHAnsi" w:cstheme="minorHAnsi"/>
          <w:kern w:val="0"/>
          <w:lang w:val="en-GB"/>
        </w:rPr>
      </w:pPr>
      <w:r w:rsidRPr="00701149">
        <w:rPr>
          <w:rFonts w:asciiTheme="minorHAnsi" w:hAnsiTheme="minorHAnsi" w:cstheme="minorHAnsi"/>
          <w:kern w:val="0"/>
          <w:lang w:val="en-GB"/>
        </w:rPr>
        <w:t xml:space="preserve">12.2 </w:t>
      </w:r>
      <w:r w:rsidRPr="00701149">
        <w:rPr>
          <w:rFonts w:asciiTheme="minorHAnsi" w:hAnsiTheme="minorHAnsi" w:cstheme="minorHAnsi"/>
          <w:kern w:val="0"/>
          <w:lang w:val="en-GB"/>
        </w:rPr>
        <w:tab/>
        <w:t>The recipient shall ensure that its employees and other persons associated with them comply with the same.  They shall promptly notify the TRAFFIC Global Office if any of the circumstances referred to in this clause change.</w:t>
      </w:r>
    </w:p>
    <w:p w14:paraId="0A9AF555" w14:textId="77777777" w:rsidR="00775B29" w:rsidRPr="00701149" w:rsidRDefault="00162DC5">
      <w:pPr>
        <w:pStyle w:val="BodyA"/>
        <w:spacing w:before="240"/>
        <w:ind w:left="1134" w:hanging="567"/>
        <w:jc w:val="both"/>
        <w:rPr>
          <w:rFonts w:asciiTheme="minorHAnsi" w:hAnsiTheme="minorHAnsi" w:cstheme="minorHAnsi"/>
          <w:kern w:val="0"/>
          <w:lang w:val="en-GB"/>
        </w:rPr>
      </w:pPr>
      <w:r w:rsidRPr="00701149">
        <w:rPr>
          <w:rFonts w:asciiTheme="minorHAnsi" w:hAnsiTheme="minorHAnsi" w:cstheme="minorHAnsi"/>
          <w:kern w:val="0"/>
          <w:lang w:val="en-GB"/>
        </w:rPr>
        <w:lastRenderedPageBreak/>
        <w:t>12.3   The recipient warrants and represents that neither it nor any of its officers, employees, agents, sub-contractors or any person acting on its behalf has offered, given or agreed to give any person any inducement or reward (or anything which might be considered an inducement or reward) in connection with entering into this Agreement or performing its services under it.</w:t>
      </w:r>
    </w:p>
    <w:p w14:paraId="75C27134" w14:textId="77777777" w:rsidR="00775B29" w:rsidRPr="00701149" w:rsidRDefault="00775B29">
      <w:pPr>
        <w:pStyle w:val="BodyA"/>
        <w:suppressAutoHyphens/>
        <w:jc w:val="both"/>
        <w:rPr>
          <w:rFonts w:asciiTheme="minorHAnsi" w:hAnsiTheme="minorHAnsi" w:cstheme="minorHAnsi"/>
          <w:lang w:val="en-GB"/>
        </w:rPr>
      </w:pPr>
    </w:p>
    <w:p w14:paraId="3F7DC1FD" w14:textId="77777777" w:rsidR="00775B29" w:rsidRPr="00701149" w:rsidRDefault="00162DC5">
      <w:pPr>
        <w:pStyle w:val="afd"/>
        <w:numPr>
          <w:ilvl w:val="0"/>
          <w:numId w:val="18"/>
        </w:numPr>
        <w:suppressAutoHyphens/>
        <w:spacing w:after="200" w:line="240" w:lineRule="auto"/>
        <w:contextualSpacing w:val="0"/>
        <w:jc w:val="both"/>
        <w:rPr>
          <w:rFonts w:hAnsiTheme="minorHAnsi" w:cstheme="minorHAnsi"/>
        </w:rPr>
      </w:pPr>
      <w:r w:rsidRPr="00701149">
        <w:rPr>
          <w:rFonts w:hAnsiTheme="minorHAnsi" w:cstheme="minorHAnsi"/>
          <w:u w:val="single"/>
        </w:rPr>
        <w:t xml:space="preserve">Waiver </w:t>
      </w:r>
      <w:r w:rsidRPr="00701149">
        <w:rPr>
          <w:rFonts w:hAnsiTheme="minorHAnsi" w:cstheme="minorHAnsi"/>
        </w:rPr>
        <w:t xml:space="preserve"> </w:t>
      </w:r>
    </w:p>
    <w:p w14:paraId="5687E88A" w14:textId="77777777" w:rsidR="00775B29" w:rsidRPr="00701149" w:rsidRDefault="00162DC5">
      <w:pPr>
        <w:pStyle w:val="afd"/>
        <w:suppressAutoHyphens/>
        <w:spacing w:line="240" w:lineRule="auto"/>
        <w:ind w:left="567"/>
        <w:jc w:val="both"/>
        <w:rPr>
          <w:rFonts w:hAnsiTheme="minorHAnsi" w:cstheme="minorHAnsi"/>
        </w:rPr>
      </w:pPr>
      <w:r w:rsidRPr="00701149">
        <w:rPr>
          <w:rFonts w:hAnsiTheme="minorHAnsi" w:cstheme="minorHAnsi"/>
        </w:rPr>
        <w:t>The failure by either party to this Agreement to enforce any of the provisions of this Agreement shall in no way be considered a waiver of such provisions or in any way affect the validity of this Agreement.</w:t>
      </w:r>
    </w:p>
    <w:p w14:paraId="36F0E9F9" w14:textId="77777777" w:rsidR="00775B29" w:rsidRPr="00701149" w:rsidRDefault="00775B29">
      <w:pPr>
        <w:pStyle w:val="afd"/>
        <w:suppressAutoHyphens/>
        <w:spacing w:line="240" w:lineRule="auto"/>
        <w:ind w:left="567"/>
        <w:jc w:val="both"/>
        <w:rPr>
          <w:rFonts w:hAnsiTheme="minorHAnsi" w:cstheme="minorHAnsi"/>
        </w:rPr>
      </w:pPr>
    </w:p>
    <w:p w14:paraId="534CC840" w14:textId="77777777" w:rsidR="00775B29" w:rsidRPr="00701149" w:rsidRDefault="00162DC5">
      <w:pPr>
        <w:pStyle w:val="afd"/>
        <w:numPr>
          <w:ilvl w:val="0"/>
          <w:numId w:val="18"/>
        </w:numPr>
        <w:suppressAutoHyphens/>
        <w:spacing w:after="200" w:line="240" w:lineRule="auto"/>
        <w:contextualSpacing w:val="0"/>
        <w:jc w:val="both"/>
        <w:rPr>
          <w:rFonts w:hAnsiTheme="minorHAnsi" w:cstheme="minorHAnsi"/>
        </w:rPr>
      </w:pPr>
      <w:r w:rsidRPr="00701149">
        <w:rPr>
          <w:rFonts w:hAnsiTheme="minorHAnsi" w:cstheme="minorHAnsi"/>
          <w:u w:val="single"/>
        </w:rPr>
        <w:t>Severability</w:t>
      </w:r>
      <w:r w:rsidRPr="00701149">
        <w:rPr>
          <w:rFonts w:hAnsiTheme="minorHAnsi" w:cstheme="minorHAnsi"/>
        </w:rPr>
        <w:t xml:space="preserve">  </w:t>
      </w:r>
    </w:p>
    <w:p w14:paraId="43AB3470" w14:textId="77777777" w:rsidR="00775B29" w:rsidRPr="00701149" w:rsidRDefault="00162DC5">
      <w:pPr>
        <w:pStyle w:val="afd"/>
        <w:suppressAutoHyphens/>
        <w:spacing w:line="240" w:lineRule="auto"/>
        <w:ind w:left="567"/>
        <w:jc w:val="both"/>
        <w:rPr>
          <w:rFonts w:hAnsiTheme="minorHAnsi" w:cstheme="minorHAnsi"/>
        </w:rPr>
      </w:pPr>
      <w:r w:rsidRPr="00701149">
        <w:rPr>
          <w:rFonts w:hAnsiTheme="minorHAnsi" w:cstheme="minorHAnsi"/>
        </w:rPr>
        <w:t>If any provision of this Agreement shall for any reason be held to be invalid or unenforceable by any adjudicative body of competent jurisdiction, unless such provision goes to the root of this Agreement, this Agreement shall continue in full force and effect and shall be interpreted as if such provision had never been contained herein.  In the event the provision goes to the root of this Agreement, the parties shall attempt in good faith to negotiate an amendment to this Agreement as necessary to fulfil the purpose of the Agreement.</w:t>
      </w:r>
    </w:p>
    <w:p w14:paraId="1A0789D3" w14:textId="77777777" w:rsidR="00775B29" w:rsidRPr="00701149" w:rsidRDefault="00775B29">
      <w:pPr>
        <w:pStyle w:val="afd"/>
        <w:suppressAutoHyphens/>
        <w:spacing w:line="240" w:lineRule="auto"/>
        <w:ind w:left="567"/>
        <w:jc w:val="both"/>
        <w:rPr>
          <w:rFonts w:hAnsiTheme="minorHAnsi" w:cstheme="minorHAnsi"/>
        </w:rPr>
      </w:pPr>
    </w:p>
    <w:p w14:paraId="2E3F3507" w14:textId="77777777" w:rsidR="00775B29" w:rsidRPr="00701149" w:rsidRDefault="00162DC5">
      <w:pPr>
        <w:pStyle w:val="afd"/>
        <w:numPr>
          <w:ilvl w:val="0"/>
          <w:numId w:val="18"/>
        </w:numPr>
        <w:suppressAutoHyphens/>
        <w:spacing w:after="200" w:line="240" w:lineRule="auto"/>
        <w:contextualSpacing w:val="0"/>
        <w:jc w:val="both"/>
        <w:rPr>
          <w:rFonts w:hAnsiTheme="minorHAnsi" w:cstheme="minorHAnsi"/>
        </w:rPr>
      </w:pPr>
      <w:r w:rsidRPr="00701149">
        <w:rPr>
          <w:rFonts w:hAnsiTheme="minorHAnsi" w:cstheme="minorHAnsi"/>
          <w:u w:val="single"/>
        </w:rPr>
        <w:t>Force Majeure</w:t>
      </w:r>
    </w:p>
    <w:p w14:paraId="49E20B0F" w14:textId="77777777" w:rsidR="00775B29" w:rsidRPr="00701149" w:rsidRDefault="00162DC5">
      <w:pPr>
        <w:pStyle w:val="afd"/>
        <w:suppressAutoHyphens/>
        <w:spacing w:line="240" w:lineRule="auto"/>
        <w:ind w:left="567"/>
        <w:jc w:val="both"/>
        <w:rPr>
          <w:rFonts w:hAnsiTheme="minorHAnsi" w:cstheme="minorHAnsi"/>
        </w:rPr>
      </w:pPr>
      <w:r w:rsidRPr="00701149">
        <w:rPr>
          <w:rFonts w:hAnsiTheme="minorHAnsi" w:cstheme="minorHAnsi"/>
        </w:rPr>
        <w:t>Neither party shall be responsible for any inability or failure to comply with the terms of this Agreement due to causes beyond its control and without the negligence or malfeasance of such party.  These causes shall include, but not be restricted to:  fire, storm, flood, earthquake, explosion, acts of the public enemy, war, rebellion, insurrection, mutiny, sabotage, epidemic, quarantine restrictions, labour disputes, embargoes, acts of government, including the failure of any government to grant export or import licenses or permits.</w:t>
      </w:r>
    </w:p>
    <w:p w14:paraId="7FCF1D28" w14:textId="77777777" w:rsidR="00775B29" w:rsidRPr="00701149" w:rsidRDefault="00775B29">
      <w:pPr>
        <w:pStyle w:val="afd"/>
        <w:suppressAutoHyphens/>
        <w:spacing w:line="240" w:lineRule="auto"/>
        <w:ind w:left="567"/>
        <w:jc w:val="both"/>
        <w:rPr>
          <w:rFonts w:hAnsiTheme="minorHAnsi" w:cstheme="minorHAnsi"/>
          <w:lang w:eastAsia="zh-CN"/>
        </w:rPr>
      </w:pPr>
    </w:p>
    <w:p w14:paraId="479E7826" w14:textId="77777777" w:rsidR="00775B29" w:rsidRPr="00701149" w:rsidRDefault="00162DC5">
      <w:pPr>
        <w:pStyle w:val="afd"/>
        <w:numPr>
          <w:ilvl w:val="0"/>
          <w:numId w:val="18"/>
        </w:numPr>
        <w:suppressAutoHyphens/>
        <w:spacing w:after="200" w:line="276" w:lineRule="auto"/>
        <w:contextualSpacing w:val="0"/>
        <w:jc w:val="both"/>
        <w:rPr>
          <w:rFonts w:hAnsiTheme="minorHAnsi" w:cstheme="minorHAnsi"/>
          <w:u w:val="single"/>
        </w:rPr>
      </w:pPr>
      <w:r w:rsidRPr="00701149">
        <w:rPr>
          <w:rFonts w:hAnsiTheme="minorHAnsi" w:cstheme="minorHAnsi"/>
          <w:u w:val="single"/>
        </w:rPr>
        <w:t>Relationship with WWF and IUCN</w:t>
      </w:r>
    </w:p>
    <w:p w14:paraId="257423F2" w14:textId="77777777" w:rsidR="00775B29" w:rsidRPr="00701149" w:rsidRDefault="00162DC5">
      <w:pPr>
        <w:suppressAutoHyphens/>
        <w:ind w:left="567"/>
        <w:jc w:val="both"/>
        <w:rPr>
          <w:rFonts w:eastAsia="Calibri" w:hAnsiTheme="minorHAnsi" w:cstheme="minorHAnsi"/>
          <w:color w:val="000000"/>
        </w:rPr>
      </w:pPr>
      <w:r w:rsidRPr="00701149">
        <w:rPr>
          <w:rFonts w:eastAsia="Calibri" w:hAnsiTheme="minorHAnsi" w:cstheme="minorHAnsi"/>
          <w:color w:val="000000"/>
        </w:rPr>
        <w:t xml:space="preserve">TRAFFIC began as a joint programme of IUCN and WWF.  TRAFFIC International (TINT) is a registered charity in the UK and is the legal entity responsible for TRAFFIC’s operations worldwide.  TRAFFIC has a strong partnership with WWF and IUCN, which is governed by a Partnership Agreement signed in 2018 between TRAFFIC, WWF and IUCN.  </w:t>
      </w:r>
    </w:p>
    <w:p w14:paraId="7393C218" w14:textId="77777777" w:rsidR="00775B29" w:rsidRPr="00701149" w:rsidRDefault="00775B29">
      <w:pPr>
        <w:suppressAutoHyphens/>
        <w:ind w:left="567"/>
        <w:jc w:val="both"/>
        <w:rPr>
          <w:rFonts w:eastAsia="Calibri" w:hAnsiTheme="minorHAnsi" w:cstheme="minorHAnsi"/>
          <w:color w:val="000000"/>
        </w:rPr>
      </w:pPr>
    </w:p>
    <w:p w14:paraId="068A01FE" w14:textId="77777777" w:rsidR="00775B29" w:rsidRPr="00701149" w:rsidRDefault="00162DC5">
      <w:pPr>
        <w:suppressAutoHyphens/>
        <w:ind w:left="567"/>
        <w:jc w:val="both"/>
        <w:rPr>
          <w:rFonts w:eastAsiaTheme="minorEastAsia" w:hAnsiTheme="minorHAnsi" w:cstheme="minorHAnsi"/>
          <w:lang w:eastAsia="en-US"/>
        </w:rPr>
      </w:pPr>
      <w:r w:rsidRPr="00701149">
        <w:rPr>
          <w:rFonts w:eastAsia="Calibri" w:hAnsiTheme="minorHAnsi" w:cstheme="minorHAnsi"/>
          <w:color w:val="000000"/>
        </w:rPr>
        <w:t xml:space="preserve">WWF and IUCN provide operational support to TRAFFIC through the hosting of some of TRAFFIC’s Programme Offices and/or outposted staff. This hosting service and operational support is governed by Hosting Agreements established between IUCN or WWF with TRAFFIC for the respective services offered. Hosting Agreements are service agreements between TRAFFIC and its founding members, WWF and IUCN. </w:t>
      </w:r>
    </w:p>
    <w:p w14:paraId="777B16B5" w14:textId="77777777" w:rsidR="00775B29" w:rsidRPr="00701149" w:rsidRDefault="00775B29">
      <w:pPr>
        <w:pStyle w:val="afd"/>
        <w:suppressAutoHyphens/>
        <w:spacing w:line="240" w:lineRule="auto"/>
        <w:ind w:left="567"/>
        <w:jc w:val="both"/>
        <w:rPr>
          <w:rFonts w:hAnsiTheme="minorHAnsi" w:cstheme="minorHAnsi"/>
        </w:rPr>
      </w:pPr>
    </w:p>
    <w:p w14:paraId="482308C0" w14:textId="77777777" w:rsidR="00775B29" w:rsidRPr="00701149" w:rsidRDefault="00775B29">
      <w:pPr>
        <w:pStyle w:val="afd"/>
        <w:suppressAutoHyphens/>
        <w:spacing w:line="240" w:lineRule="auto"/>
        <w:ind w:left="567"/>
        <w:jc w:val="both"/>
        <w:rPr>
          <w:rFonts w:hAnsiTheme="minorHAnsi" w:cstheme="minorHAnsi"/>
        </w:rPr>
      </w:pPr>
    </w:p>
    <w:p w14:paraId="2178E42E" w14:textId="77777777" w:rsidR="00775B29" w:rsidRPr="00701149" w:rsidRDefault="00775B29">
      <w:pPr>
        <w:rPr>
          <w:rFonts w:hAnsiTheme="minorHAnsi" w:cstheme="minorHAnsi"/>
        </w:rPr>
      </w:pPr>
    </w:p>
    <w:p w14:paraId="7BCB1E98" w14:textId="77777777" w:rsidR="00775B29" w:rsidRPr="00701149" w:rsidRDefault="00162DC5">
      <w:pPr>
        <w:jc w:val="center"/>
        <w:rPr>
          <w:rFonts w:hAnsiTheme="minorHAnsi" w:cstheme="minorHAnsi"/>
        </w:rPr>
      </w:pPr>
      <w:r w:rsidRPr="00701149">
        <w:rPr>
          <w:rFonts w:eastAsia="Calibri" w:hAnsiTheme="minorHAnsi" w:cstheme="minorHAnsi"/>
          <w:color w:val="000000" w:themeColor="text1"/>
        </w:rPr>
        <w:t xml:space="preserve">[Remainder of page intentionally left blank] </w:t>
      </w:r>
    </w:p>
    <w:p w14:paraId="4CC04297" w14:textId="77777777" w:rsidR="00775B29" w:rsidRPr="00701149" w:rsidRDefault="00162DC5">
      <w:pPr>
        <w:rPr>
          <w:rFonts w:hAnsiTheme="minorHAnsi" w:cstheme="minorHAnsi"/>
        </w:rPr>
      </w:pPr>
      <w:r w:rsidRPr="00701149">
        <w:rPr>
          <w:rFonts w:eastAsia="Calibri" w:hAnsiTheme="minorHAnsi" w:cstheme="minorHAnsi"/>
          <w:color w:val="000000" w:themeColor="text1"/>
        </w:rPr>
        <w:t xml:space="preserve"> </w:t>
      </w:r>
    </w:p>
    <w:p w14:paraId="5DF3F29D" w14:textId="77777777" w:rsidR="00775B29" w:rsidRPr="00701149" w:rsidRDefault="00162DC5">
      <w:pPr>
        <w:pStyle w:val="1"/>
        <w:spacing w:after="240"/>
        <w:rPr>
          <w:rFonts w:asciiTheme="minorHAnsi" w:hAnsiTheme="minorHAnsi" w:cstheme="minorHAnsi"/>
          <w:b/>
          <w:color w:val="auto"/>
          <w:sz w:val="22"/>
          <w:szCs w:val="22"/>
        </w:rPr>
      </w:pPr>
      <w:bookmarkStart w:id="52" w:name="_Toc1311"/>
      <w:bookmarkStart w:id="53" w:name="_Toc208244152"/>
      <w:r w:rsidRPr="00701149">
        <w:rPr>
          <w:rFonts w:asciiTheme="minorHAnsi" w:hAnsiTheme="minorHAnsi" w:cstheme="minorHAnsi"/>
          <w:b/>
          <w:color w:val="auto"/>
          <w:sz w:val="22"/>
          <w:szCs w:val="22"/>
        </w:rPr>
        <w:lastRenderedPageBreak/>
        <w:t>Annex 4:</w:t>
      </w:r>
      <w:r w:rsidRPr="00701149">
        <w:rPr>
          <w:rFonts w:asciiTheme="minorHAnsi" w:hAnsiTheme="minorHAnsi" w:cstheme="minorHAnsi"/>
          <w:sz w:val="22"/>
          <w:szCs w:val="22"/>
        </w:rPr>
        <w:tab/>
      </w:r>
      <w:r w:rsidRPr="00701149">
        <w:rPr>
          <w:rFonts w:asciiTheme="minorHAnsi" w:hAnsiTheme="minorHAnsi" w:cstheme="minorHAnsi"/>
          <w:b/>
          <w:color w:val="auto"/>
          <w:sz w:val="22"/>
          <w:szCs w:val="22"/>
        </w:rPr>
        <w:t>Anti-Bribery Policy</w:t>
      </w:r>
      <w:bookmarkEnd w:id="52"/>
      <w:bookmarkEnd w:id="53"/>
    </w:p>
    <w:p w14:paraId="2C4208EF" w14:textId="77777777" w:rsidR="00775B29" w:rsidRPr="00701149" w:rsidRDefault="00162DC5">
      <w:pPr>
        <w:rPr>
          <w:rFonts w:hAnsiTheme="minorHAnsi" w:cstheme="minorHAnsi"/>
        </w:rPr>
      </w:pPr>
      <w:r w:rsidRPr="00701149">
        <w:rPr>
          <w:rFonts w:eastAsia="Calibri" w:hAnsiTheme="minorHAnsi" w:cstheme="minorHAnsi"/>
          <w:b/>
          <w:bCs/>
          <w:color w:val="000000" w:themeColor="text1"/>
        </w:rPr>
        <w:t xml:space="preserve"> </w:t>
      </w:r>
    </w:p>
    <w:p w14:paraId="7C5D7E34" w14:textId="77777777" w:rsidR="00775B29" w:rsidRPr="00701149" w:rsidRDefault="00162DC5">
      <w:pPr>
        <w:jc w:val="center"/>
        <w:rPr>
          <w:rFonts w:eastAsia="Calibri" w:hAnsiTheme="minorHAnsi" w:cstheme="minorHAnsi"/>
          <w:b/>
          <w:bCs/>
          <w:caps/>
        </w:rPr>
      </w:pPr>
      <w:r w:rsidRPr="00701149">
        <w:rPr>
          <w:rFonts w:eastAsia="Calibri" w:hAnsiTheme="minorHAnsi" w:cstheme="minorHAnsi"/>
          <w:b/>
          <w:bCs/>
          <w:caps/>
        </w:rPr>
        <w:t>TRAFFIC’s Anti-Bribery Policy</w:t>
      </w:r>
    </w:p>
    <w:p w14:paraId="29BF98BD" w14:textId="77777777" w:rsidR="00775B29" w:rsidRPr="00701149" w:rsidRDefault="00775B29">
      <w:pPr>
        <w:rPr>
          <w:rFonts w:eastAsia="Calibri" w:hAnsiTheme="minorHAnsi" w:cstheme="minorHAnsi"/>
          <w:b/>
          <w:bCs/>
          <w:caps/>
        </w:rPr>
      </w:pPr>
    </w:p>
    <w:p w14:paraId="36534A46"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POLICY STATEMENT</w:t>
      </w:r>
    </w:p>
    <w:p w14:paraId="34554170" w14:textId="77777777" w:rsidR="00775B29" w:rsidRPr="00701149" w:rsidRDefault="00775B29">
      <w:pPr>
        <w:pStyle w:val="a5"/>
        <w:rPr>
          <w:rFonts w:asciiTheme="minorHAnsi" w:hAnsiTheme="minorHAnsi" w:cstheme="minorHAnsi"/>
          <w:b/>
          <w:lang w:val="en-GB"/>
        </w:rPr>
      </w:pPr>
    </w:p>
    <w:p w14:paraId="45BC2FA4"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right="109" w:hanging="720"/>
        <w:contextualSpacing w:val="0"/>
        <w:jc w:val="both"/>
        <w:rPr>
          <w:rFonts w:hAnsiTheme="minorHAnsi" w:cstheme="minorHAnsi"/>
        </w:rPr>
      </w:pPr>
      <w:r w:rsidRPr="00701149">
        <w:rPr>
          <w:rFonts w:hAnsiTheme="minorHAnsi" w:cstheme="minorHAnsi"/>
        </w:rPr>
        <w:t>It is the policy of TRAFFIC to conduct its business in an honest and ethical manner. We take a zero-tolerance approach to bribery and corruption and are committed to acting professionally, fairly and with integrity in all our business dealings and relationships wherever we operate and implementing and enforcing effective systems to counter</w:t>
      </w:r>
      <w:r w:rsidRPr="00701149">
        <w:rPr>
          <w:rFonts w:hAnsiTheme="minorHAnsi" w:cstheme="minorHAnsi"/>
          <w:spacing w:val="-11"/>
        </w:rPr>
        <w:t xml:space="preserve"> </w:t>
      </w:r>
      <w:r w:rsidRPr="00701149">
        <w:rPr>
          <w:rFonts w:hAnsiTheme="minorHAnsi" w:cstheme="minorHAnsi"/>
        </w:rPr>
        <w:t>bribery.</w:t>
      </w:r>
    </w:p>
    <w:p w14:paraId="5F7C8B21" w14:textId="77777777" w:rsidR="00775B29" w:rsidRPr="00701149" w:rsidRDefault="00775B29">
      <w:pPr>
        <w:pStyle w:val="a5"/>
        <w:rPr>
          <w:rFonts w:asciiTheme="minorHAnsi" w:hAnsiTheme="minorHAnsi" w:cstheme="minorHAnsi"/>
          <w:lang w:val="en-GB"/>
        </w:rPr>
      </w:pPr>
    </w:p>
    <w:p w14:paraId="47F2680D"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1" w:hanging="720"/>
        <w:contextualSpacing w:val="0"/>
        <w:jc w:val="both"/>
        <w:rPr>
          <w:rFonts w:hAnsiTheme="minorHAnsi" w:cstheme="minorHAnsi"/>
        </w:rPr>
      </w:pPr>
      <w:r w:rsidRPr="00701149">
        <w:rPr>
          <w:rFonts w:hAnsiTheme="minorHAnsi" w:cstheme="minorHAnsi"/>
        </w:rPr>
        <w:t>We will uphold all laws relevant to countering bribery and corruption. In particular, we are bound by the laws of the UK, including the Bribery Act 2010, in respect of our conduct both at home and abroad.</w:t>
      </w:r>
    </w:p>
    <w:p w14:paraId="398E8640" w14:textId="77777777" w:rsidR="00775B29" w:rsidRPr="00701149" w:rsidRDefault="00775B29">
      <w:pPr>
        <w:pStyle w:val="a5"/>
        <w:rPr>
          <w:rFonts w:asciiTheme="minorHAnsi" w:hAnsiTheme="minorHAnsi" w:cstheme="minorHAnsi"/>
          <w:lang w:val="en-GB"/>
        </w:rPr>
      </w:pPr>
    </w:p>
    <w:p w14:paraId="2BC122B0" w14:textId="77777777" w:rsidR="00775B29" w:rsidRPr="00701149" w:rsidRDefault="00162DC5">
      <w:pPr>
        <w:pStyle w:val="afd"/>
        <w:widowControl w:val="0"/>
        <w:numPr>
          <w:ilvl w:val="1"/>
          <w:numId w:val="19"/>
        </w:numPr>
        <w:tabs>
          <w:tab w:val="left" w:pos="839"/>
        </w:tabs>
        <w:autoSpaceDE w:val="0"/>
        <w:autoSpaceDN w:val="0"/>
        <w:spacing w:before="148" w:after="0" w:line="240" w:lineRule="auto"/>
        <w:ind w:hanging="720"/>
        <w:contextualSpacing w:val="0"/>
        <w:rPr>
          <w:rFonts w:hAnsiTheme="minorHAnsi" w:cstheme="minorHAnsi"/>
        </w:rPr>
      </w:pPr>
      <w:r w:rsidRPr="00701149">
        <w:rPr>
          <w:rFonts w:hAnsiTheme="minorHAnsi" w:cstheme="minorHAnsi"/>
        </w:rPr>
        <w:t>The purpose of this policy is</w:t>
      </w:r>
      <w:r w:rsidRPr="00701149">
        <w:rPr>
          <w:rFonts w:hAnsiTheme="minorHAnsi" w:cstheme="minorHAnsi"/>
          <w:spacing w:val="-7"/>
        </w:rPr>
        <w:t xml:space="preserve"> </w:t>
      </w:r>
      <w:r w:rsidRPr="00701149">
        <w:rPr>
          <w:rFonts w:hAnsiTheme="minorHAnsi" w:cstheme="minorHAnsi"/>
        </w:rPr>
        <w:t>to:</w:t>
      </w:r>
    </w:p>
    <w:p w14:paraId="2B5C80D2" w14:textId="77777777" w:rsidR="00775B29" w:rsidRPr="00701149" w:rsidRDefault="00162DC5">
      <w:pPr>
        <w:pStyle w:val="afd"/>
        <w:widowControl w:val="0"/>
        <w:numPr>
          <w:ilvl w:val="2"/>
          <w:numId w:val="19"/>
        </w:numPr>
        <w:tabs>
          <w:tab w:val="left" w:pos="1678"/>
        </w:tabs>
        <w:autoSpaceDE w:val="0"/>
        <w:autoSpaceDN w:val="0"/>
        <w:spacing w:before="119" w:after="0" w:line="240" w:lineRule="auto"/>
        <w:ind w:right="114"/>
        <w:contextualSpacing w:val="0"/>
        <w:rPr>
          <w:rFonts w:hAnsiTheme="minorHAnsi" w:cstheme="minorHAnsi"/>
        </w:rPr>
      </w:pPr>
      <w:r w:rsidRPr="00701149">
        <w:rPr>
          <w:rFonts w:hAnsiTheme="minorHAnsi" w:cstheme="minorHAnsi"/>
        </w:rPr>
        <w:t>set out our responsibilities, and the responsibilities of those working for us, in observing and upholding our position on bribery and corruption;</w:t>
      </w:r>
      <w:r w:rsidRPr="00701149">
        <w:rPr>
          <w:rFonts w:hAnsiTheme="minorHAnsi" w:cstheme="minorHAnsi"/>
          <w:spacing w:val="-10"/>
        </w:rPr>
        <w:t xml:space="preserve"> </w:t>
      </w:r>
      <w:r w:rsidRPr="00701149">
        <w:rPr>
          <w:rFonts w:hAnsiTheme="minorHAnsi" w:cstheme="minorHAnsi"/>
        </w:rPr>
        <w:t>and</w:t>
      </w:r>
    </w:p>
    <w:p w14:paraId="16C6CBB0" w14:textId="77777777" w:rsidR="00775B29" w:rsidRPr="00701149" w:rsidRDefault="00162DC5">
      <w:pPr>
        <w:pStyle w:val="afd"/>
        <w:widowControl w:val="0"/>
        <w:numPr>
          <w:ilvl w:val="2"/>
          <w:numId w:val="19"/>
        </w:numPr>
        <w:tabs>
          <w:tab w:val="left" w:pos="1678"/>
        </w:tabs>
        <w:autoSpaceDE w:val="0"/>
        <w:autoSpaceDN w:val="0"/>
        <w:spacing w:before="120" w:after="0" w:line="240" w:lineRule="auto"/>
        <w:ind w:right="110"/>
        <w:contextualSpacing w:val="0"/>
        <w:rPr>
          <w:rFonts w:hAnsiTheme="minorHAnsi" w:cstheme="minorHAnsi"/>
        </w:rPr>
      </w:pPr>
      <w:r w:rsidRPr="00701149">
        <w:rPr>
          <w:rFonts w:hAnsiTheme="minorHAnsi" w:cstheme="minorHAnsi"/>
        </w:rPr>
        <w:t>provide information and guidance to those working for us on how to recognise and deal with bribery and corruption</w:t>
      </w:r>
      <w:r w:rsidRPr="00701149">
        <w:rPr>
          <w:rFonts w:hAnsiTheme="minorHAnsi" w:cstheme="minorHAnsi"/>
          <w:spacing w:val="-6"/>
        </w:rPr>
        <w:t xml:space="preserve"> </w:t>
      </w:r>
      <w:r w:rsidRPr="00701149">
        <w:rPr>
          <w:rFonts w:hAnsiTheme="minorHAnsi" w:cstheme="minorHAnsi"/>
        </w:rPr>
        <w:t>issues.</w:t>
      </w:r>
    </w:p>
    <w:p w14:paraId="6380D8C8" w14:textId="77777777" w:rsidR="00775B29" w:rsidRPr="00701149" w:rsidRDefault="00775B29">
      <w:pPr>
        <w:pStyle w:val="a5"/>
        <w:rPr>
          <w:rFonts w:asciiTheme="minorHAnsi" w:hAnsiTheme="minorHAnsi" w:cstheme="minorHAnsi"/>
          <w:lang w:val="en-GB"/>
        </w:rPr>
      </w:pPr>
    </w:p>
    <w:p w14:paraId="6109532F" w14:textId="2853945E" w:rsidR="00775B29" w:rsidRPr="00701149" w:rsidRDefault="464CBA6A" w:rsidP="464CBA6A">
      <w:pPr>
        <w:pStyle w:val="afd"/>
        <w:widowControl w:val="0"/>
        <w:numPr>
          <w:ilvl w:val="1"/>
          <w:numId w:val="19"/>
        </w:numPr>
        <w:tabs>
          <w:tab w:val="left" w:pos="839"/>
        </w:tabs>
        <w:autoSpaceDE w:val="0"/>
        <w:autoSpaceDN w:val="0"/>
        <w:spacing w:before="146" w:after="0" w:line="240" w:lineRule="auto"/>
        <w:ind w:right="109" w:hanging="720"/>
        <w:jc w:val="both"/>
        <w:rPr>
          <w:rFonts w:hAnsiTheme="minorHAnsi" w:cstheme="minorHAnsi"/>
        </w:rPr>
      </w:pPr>
      <w:r w:rsidRPr="00701149">
        <w:rPr>
          <w:rFonts w:hAnsiTheme="minorHAnsi" w:cstheme="minorHAnsi"/>
        </w:rPr>
        <w:t>Bribery and corruption are punishable in the UK for individuals by up to ten years' imprisonment. If TRAFFIC is found to have taken part in corruption it could face an unlimited fine, be excluded from tendering for public contracts and face damage to its reputation. Other penalties will be applicable in other countries in which we operate. Not only does bribery and corruption pose a risk to us, it is also extremely damaging to the countries in which it takes place. We therefore take our legal responsibilities very</w:t>
      </w:r>
      <w:r w:rsidRPr="00701149">
        <w:rPr>
          <w:rFonts w:hAnsiTheme="minorHAnsi" w:cstheme="minorHAnsi"/>
          <w:spacing w:val="-6"/>
        </w:rPr>
        <w:t xml:space="preserve"> </w:t>
      </w:r>
      <w:r w:rsidRPr="00701149">
        <w:rPr>
          <w:rFonts w:hAnsiTheme="minorHAnsi" w:cstheme="minorHAnsi"/>
        </w:rPr>
        <w:t>seriously.</w:t>
      </w:r>
    </w:p>
    <w:p w14:paraId="3DC92CCF" w14:textId="77777777" w:rsidR="00775B29" w:rsidRPr="00701149" w:rsidRDefault="00775B29">
      <w:pPr>
        <w:pStyle w:val="a5"/>
        <w:rPr>
          <w:rFonts w:asciiTheme="minorHAnsi" w:hAnsiTheme="minorHAnsi" w:cstheme="minorHAnsi"/>
          <w:lang w:val="en-GB"/>
        </w:rPr>
      </w:pPr>
    </w:p>
    <w:p w14:paraId="69C8C8E7" w14:textId="77777777" w:rsidR="00775B29" w:rsidRPr="00701149" w:rsidRDefault="00162DC5">
      <w:pPr>
        <w:pStyle w:val="afd"/>
        <w:widowControl w:val="0"/>
        <w:numPr>
          <w:ilvl w:val="1"/>
          <w:numId w:val="19"/>
        </w:numPr>
        <w:tabs>
          <w:tab w:val="left" w:pos="839"/>
        </w:tabs>
        <w:autoSpaceDE w:val="0"/>
        <w:autoSpaceDN w:val="0"/>
        <w:spacing w:before="146" w:after="0" w:line="240" w:lineRule="auto"/>
        <w:ind w:right="110" w:hanging="720"/>
        <w:contextualSpacing w:val="0"/>
        <w:jc w:val="both"/>
        <w:rPr>
          <w:rFonts w:hAnsiTheme="minorHAnsi" w:cstheme="minorHAnsi"/>
        </w:rPr>
      </w:pPr>
      <w:r w:rsidRPr="00701149">
        <w:rPr>
          <w:rFonts w:hAnsiTheme="minorHAnsi" w:cstheme="minorHAnsi"/>
        </w:rPr>
        <w:t xml:space="preserve">In this policy, </w:t>
      </w:r>
      <w:r w:rsidRPr="00701149">
        <w:rPr>
          <w:rFonts w:hAnsiTheme="minorHAnsi" w:cstheme="minorHAnsi"/>
          <w:b/>
        </w:rPr>
        <w:t xml:space="preserve">third party </w:t>
      </w:r>
      <w:r w:rsidRPr="00701149">
        <w:rPr>
          <w:rFonts w:hAnsiTheme="minorHAnsi" w:cstheme="minorHAnsi"/>
        </w:rPr>
        <w:t>means any individual or organisation you come into contact with during the course of your work for us, and includes actual and potential clients, customers, suppliers, distributors, business contacts, agents, advisers, and government and public bodies, including their advisors, representatives and officials, politicians and political</w:t>
      </w:r>
      <w:r w:rsidRPr="00701149">
        <w:rPr>
          <w:rFonts w:hAnsiTheme="minorHAnsi" w:cstheme="minorHAnsi"/>
          <w:spacing w:val="-14"/>
        </w:rPr>
        <w:t xml:space="preserve"> </w:t>
      </w:r>
      <w:r w:rsidRPr="00701149">
        <w:rPr>
          <w:rFonts w:hAnsiTheme="minorHAnsi" w:cstheme="minorHAnsi"/>
        </w:rPr>
        <w:t>parties.</w:t>
      </w:r>
    </w:p>
    <w:p w14:paraId="56D03F9A" w14:textId="77777777" w:rsidR="00775B29" w:rsidRPr="00701149" w:rsidRDefault="00775B29">
      <w:pPr>
        <w:pStyle w:val="a5"/>
        <w:rPr>
          <w:rFonts w:asciiTheme="minorHAnsi" w:hAnsiTheme="minorHAnsi" w:cstheme="minorHAnsi"/>
          <w:lang w:val="en-GB"/>
        </w:rPr>
      </w:pPr>
    </w:p>
    <w:p w14:paraId="0E24D030"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WHO IS COVERED BY THE POLICY?</w:t>
      </w:r>
    </w:p>
    <w:p w14:paraId="355381BA" w14:textId="77777777" w:rsidR="00775B29" w:rsidRPr="00701149" w:rsidRDefault="00775B29">
      <w:pPr>
        <w:pStyle w:val="a5"/>
        <w:spacing w:before="3"/>
        <w:rPr>
          <w:rFonts w:asciiTheme="minorHAnsi" w:hAnsiTheme="minorHAnsi" w:cstheme="minorHAnsi"/>
          <w:b/>
          <w:lang w:val="en-GB"/>
        </w:rPr>
      </w:pPr>
    </w:p>
    <w:p w14:paraId="5FA49090" w14:textId="77777777" w:rsidR="00775B29" w:rsidRPr="00701149" w:rsidRDefault="00162DC5">
      <w:pPr>
        <w:pStyle w:val="a5"/>
        <w:ind w:left="838" w:right="110"/>
        <w:jc w:val="both"/>
        <w:rPr>
          <w:rFonts w:asciiTheme="minorHAnsi" w:hAnsiTheme="minorHAnsi" w:cstheme="minorHAnsi"/>
          <w:lang w:val="en-GB"/>
        </w:rPr>
      </w:pPr>
      <w:r w:rsidRPr="00701149">
        <w:rPr>
          <w:rFonts w:asciiTheme="minorHAnsi" w:hAnsiTheme="minorHAnsi" w:cstheme="minorHAnsi"/>
          <w:lang w:val="en-GB"/>
        </w:rPr>
        <w:t xml:space="preserve">This policy applies to all individuals working at all levels and grades, including senior managers, officers, directors, employees (whether permanent, fixed-term or temporary), consultants, </w:t>
      </w:r>
      <w:r w:rsidRPr="00701149">
        <w:rPr>
          <w:rFonts w:asciiTheme="minorHAnsi" w:hAnsiTheme="minorHAnsi" w:cstheme="minorHAnsi"/>
          <w:lang w:val="en-GB"/>
        </w:rPr>
        <w:lastRenderedPageBreak/>
        <w:t xml:space="preserve">contractors, trainees, seconded staff, homeworkers, casual workers and agency staff, volunteers, interns, agents, sponsors, or any other person associated with TRAFFIC, wherever located (collectively referred to as </w:t>
      </w:r>
      <w:r w:rsidRPr="00701149">
        <w:rPr>
          <w:rFonts w:asciiTheme="minorHAnsi" w:hAnsiTheme="minorHAnsi" w:cstheme="minorHAnsi"/>
          <w:b/>
          <w:lang w:val="en-GB"/>
        </w:rPr>
        <w:t xml:space="preserve">workers </w:t>
      </w:r>
      <w:r w:rsidRPr="00701149">
        <w:rPr>
          <w:rFonts w:asciiTheme="minorHAnsi" w:hAnsiTheme="minorHAnsi" w:cstheme="minorHAnsi"/>
          <w:lang w:val="en-GB"/>
        </w:rPr>
        <w:t>in this</w:t>
      </w:r>
      <w:r w:rsidRPr="00701149">
        <w:rPr>
          <w:rFonts w:asciiTheme="minorHAnsi" w:hAnsiTheme="minorHAnsi" w:cstheme="minorHAnsi"/>
          <w:spacing w:val="-9"/>
          <w:lang w:val="en-GB"/>
        </w:rPr>
        <w:t xml:space="preserve"> </w:t>
      </w:r>
      <w:r w:rsidRPr="00701149">
        <w:rPr>
          <w:rFonts w:asciiTheme="minorHAnsi" w:hAnsiTheme="minorHAnsi" w:cstheme="minorHAnsi"/>
          <w:lang w:val="en-GB"/>
        </w:rPr>
        <w:t>policy).</w:t>
      </w:r>
    </w:p>
    <w:p w14:paraId="474AD5E7" w14:textId="77777777" w:rsidR="00775B29" w:rsidRPr="00701149" w:rsidRDefault="00775B29">
      <w:pPr>
        <w:pStyle w:val="a5"/>
        <w:rPr>
          <w:rFonts w:asciiTheme="minorHAnsi" w:hAnsiTheme="minorHAnsi" w:cstheme="minorHAnsi"/>
          <w:lang w:val="en-GB"/>
        </w:rPr>
      </w:pPr>
    </w:p>
    <w:p w14:paraId="1CFCE6D9"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WHAT IS BRIBERY?</w:t>
      </w:r>
    </w:p>
    <w:p w14:paraId="2D30C3D6" w14:textId="77777777" w:rsidR="00775B29" w:rsidRPr="00701149" w:rsidRDefault="00775B29">
      <w:pPr>
        <w:pStyle w:val="a5"/>
        <w:rPr>
          <w:rFonts w:asciiTheme="minorHAnsi" w:hAnsiTheme="minorHAnsi" w:cstheme="minorHAnsi"/>
          <w:b/>
          <w:lang w:val="en-GB"/>
        </w:rPr>
      </w:pPr>
    </w:p>
    <w:p w14:paraId="42D5BAA4" w14:textId="77777777" w:rsidR="00775B29" w:rsidRPr="00701149" w:rsidRDefault="00162DC5">
      <w:pPr>
        <w:pStyle w:val="afd"/>
        <w:widowControl w:val="0"/>
        <w:numPr>
          <w:ilvl w:val="1"/>
          <w:numId w:val="19"/>
        </w:numPr>
        <w:tabs>
          <w:tab w:val="left" w:pos="839"/>
        </w:tabs>
        <w:autoSpaceDE w:val="0"/>
        <w:autoSpaceDN w:val="0"/>
        <w:spacing w:before="144" w:after="0" w:line="240" w:lineRule="auto"/>
        <w:ind w:hanging="720"/>
        <w:contextualSpacing w:val="0"/>
        <w:rPr>
          <w:rFonts w:hAnsiTheme="minorHAnsi" w:cstheme="minorHAnsi"/>
        </w:rPr>
      </w:pPr>
      <w:r w:rsidRPr="00701149">
        <w:rPr>
          <w:rFonts w:hAnsiTheme="minorHAnsi" w:cstheme="minorHAnsi"/>
        </w:rPr>
        <w:t>Bribery</w:t>
      </w:r>
      <w:r w:rsidRPr="00701149">
        <w:rPr>
          <w:rFonts w:hAnsiTheme="minorHAnsi" w:cstheme="minorHAnsi"/>
          <w:spacing w:val="-2"/>
        </w:rPr>
        <w:t xml:space="preserve"> </w:t>
      </w:r>
      <w:r w:rsidRPr="00701149">
        <w:rPr>
          <w:rFonts w:hAnsiTheme="minorHAnsi" w:cstheme="minorHAnsi"/>
        </w:rPr>
        <w:t>is:</w:t>
      </w:r>
    </w:p>
    <w:p w14:paraId="1C65ED83" w14:textId="77777777" w:rsidR="00775B29" w:rsidRPr="00701149" w:rsidRDefault="00162DC5">
      <w:pPr>
        <w:pStyle w:val="afd"/>
        <w:widowControl w:val="0"/>
        <w:numPr>
          <w:ilvl w:val="2"/>
          <w:numId w:val="19"/>
        </w:numPr>
        <w:tabs>
          <w:tab w:val="left" w:pos="1678"/>
        </w:tabs>
        <w:autoSpaceDE w:val="0"/>
        <w:autoSpaceDN w:val="0"/>
        <w:spacing w:before="121" w:after="0" w:line="240" w:lineRule="auto"/>
        <w:contextualSpacing w:val="0"/>
        <w:rPr>
          <w:rFonts w:hAnsiTheme="minorHAnsi" w:cstheme="minorHAnsi"/>
        </w:rPr>
      </w:pPr>
      <w:r w:rsidRPr="00701149">
        <w:rPr>
          <w:rFonts w:hAnsiTheme="minorHAnsi" w:cstheme="minorHAnsi"/>
        </w:rPr>
        <w:t>the</w:t>
      </w:r>
      <w:r w:rsidRPr="00701149">
        <w:rPr>
          <w:rFonts w:hAnsiTheme="minorHAnsi" w:cstheme="minorHAnsi"/>
          <w:spacing w:val="-8"/>
        </w:rPr>
        <w:t xml:space="preserve"> </w:t>
      </w:r>
      <w:r w:rsidRPr="00701149">
        <w:rPr>
          <w:rFonts w:hAnsiTheme="minorHAnsi" w:cstheme="minorHAnsi"/>
        </w:rPr>
        <w:t>offering,</w:t>
      </w:r>
      <w:r w:rsidRPr="00701149">
        <w:rPr>
          <w:rFonts w:hAnsiTheme="minorHAnsi" w:cstheme="minorHAnsi"/>
          <w:spacing w:val="-8"/>
        </w:rPr>
        <w:t xml:space="preserve"> </w:t>
      </w:r>
      <w:r w:rsidRPr="00701149">
        <w:rPr>
          <w:rFonts w:hAnsiTheme="minorHAnsi" w:cstheme="minorHAnsi"/>
        </w:rPr>
        <w:t>promising,</w:t>
      </w:r>
      <w:r w:rsidRPr="00701149">
        <w:rPr>
          <w:rFonts w:hAnsiTheme="minorHAnsi" w:cstheme="minorHAnsi"/>
          <w:spacing w:val="-7"/>
        </w:rPr>
        <w:t xml:space="preserve"> </w:t>
      </w:r>
      <w:r w:rsidRPr="00701149">
        <w:rPr>
          <w:rFonts w:hAnsiTheme="minorHAnsi" w:cstheme="minorHAnsi"/>
        </w:rPr>
        <w:t>giving,</w:t>
      </w:r>
      <w:r w:rsidRPr="00701149">
        <w:rPr>
          <w:rFonts w:hAnsiTheme="minorHAnsi" w:cstheme="minorHAnsi"/>
          <w:spacing w:val="-8"/>
        </w:rPr>
        <w:t xml:space="preserve"> </w:t>
      </w:r>
      <w:r w:rsidRPr="00701149">
        <w:rPr>
          <w:rFonts w:hAnsiTheme="minorHAnsi" w:cstheme="minorHAnsi"/>
        </w:rPr>
        <w:t>requesting</w:t>
      </w:r>
      <w:r w:rsidRPr="00701149">
        <w:rPr>
          <w:rFonts w:hAnsiTheme="minorHAnsi" w:cstheme="minorHAnsi"/>
          <w:spacing w:val="-8"/>
        </w:rPr>
        <w:t xml:space="preserve"> </w:t>
      </w:r>
      <w:r w:rsidRPr="00701149">
        <w:rPr>
          <w:rFonts w:hAnsiTheme="minorHAnsi" w:cstheme="minorHAnsi"/>
        </w:rPr>
        <w:t>or</w:t>
      </w:r>
      <w:r w:rsidRPr="00701149">
        <w:rPr>
          <w:rFonts w:hAnsiTheme="minorHAnsi" w:cstheme="minorHAnsi"/>
          <w:spacing w:val="-7"/>
        </w:rPr>
        <w:t xml:space="preserve"> </w:t>
      </w:r>
      <w:r w:rsidRPr="00701149">
        <w:rPr>
          <w:rFonts w:hAnsiTheme="minorHAnsi" w:cstheme="minorHAnsi"/>
        </w:rPr>
        <w:t>accepting</w:t>
      </w:r>
    </w:p>
    <w:p w14:paraId="0D557C75" w14:textId="77777777" w:rsidR="00775B29" w:rsidRPr="00701149" w:rsidRDefault="00162DC5">
      <w:pPr>
        <w:pStyle w:val="afd"/>
        <w:widowControl w:val="0"/>
        <w:numPr>
          <w:ilvl w:val="2"/>
          <w:numId w:val="19"/>
        </w:numPr>
        <w:tabs>
          <w:tab w:val="left" w:pos="1678"/>
        </w:tabs>
        <w:autoSpaceDE w:val="0"/>
        <w:autoSpaceDN w:val="0"/>
        <w:spacing w:before="119" w:after="0" w:line="240" w:lineRule="auto"/>
        <w:contextualSpacing w:val="0"/>
        <w:rPr>
          <w:rFonts w:hAnsiTheme="minorHAnsi" w:cstheme="minorHAnsi"/>
        </w:rPr>
      </w:pPr>
      <w:r w:rsidRPr="00701149">
        <w:rPr>
          <w:rFonts w:hAnsiTheme="minorHAnsi" w:cstheme="minorHAnsi"/>
        </w:rPr>
        <w:t>of a payment, inducement, reward or anything of</w:t>
      </w:r>
      <w:r w:rsidRPr="00701149">
        <w:rPr>
          <w:rFonts w:hAnsiTheme="minorHAnsi" w:cstheme="minorHAnsi"/>
          <w:spacing w:val="-38"/>
        </w:rPr>
        <w:t xml:space="preserve"> </w:t>
      </w:r>
      <w:r w:rsidRPr="00701149">
        <w:rPr>
          <w:rFonts w:hAnsiTheme="minorHAnsi" w:cstheme="minorHAnsi"/>
        </w:rPr>
        <w:t>value</w:t>
      </w:r>
    </w:p>
    <w:p w14:paraId="23943B05" w14:textId="77777777" w:rsidR="00775B29" w:rsidRPr="00701149" w:rsidRDefault="00162DC5">
      <w:pPr>
        <w:pStyle w:val="afd"/>
        <w:widowControl w:val="0"/>
        <w:numPr>
          <w:ilvl w:val="2"/>
          <w:numId w:val="19"/>
        </w:numPr>
        <w:tabs>
          <w:tab w:val="left" w:pos="1678"/>
        </w:tabs>
        <w:autoSpaceDE w:val="0"/>
        <w:autoSpaceDN w:val="0"/>
        <w:spacing w:before="5" w:after="0" w:line="240" w:lineRule="auto"/>
        <w:contextualSpacing w:val="0"/>
        <w:rPr>
          <w:rFonts w:hAnsiTheme="minorHAnsi" w:cstheme="minorHAnsi"/>
        </w:rPr>
      </w:pPr>
      <w:r w:rsidRPr="00701149">
        <w:rPr>
          <w:rFonts w:hAnsiTheme="minorHAnsi" w:cstheme="minorHAnsi"/>
        </w:rPr>
        <w:t>for</w:t>
      </w:r>
      <w:r w:rsidRPr="00701149">
        <w:rPr>
          <w:rFonts w:hAnsiTheme="minorHAnsi" w:cstheme="minorHAnsi"/>
          <w:spacing w:val="-3"/>
        </w:rPr>
        <w:t xml:space="preserve"> </w:t>
      </w:r>
      <w:r w:rsidRPr="00701149">
        <w:rPr>
          <w:rFonts w:hAnsiTheme="minorHAnsi" w:cstheme="minorHAnsi"/>
        </w:rPr>
        <w:t>an</w:t>
      </w:r>
      <w:r w:rsidRPr="00701149">
        <w:rPr>
          <w:rFonts w:hAnsiTheme="minorHAnsi" w:cstheme="minorHAnsi"/>
          <w:spacing w:val="-3"/>
        </w:rPr>
        <w:t xml:space="preserve"> </w:t>
      </w:r>
      <w:r w:rsidRPr="00701149">
        <w:rPr>
          <w:rFonts w:hAnsiTheme="minorHAnsi" w:cstheme="minorHAnsi"/>
        </w:rPr>
        <w:t>act</w:t>
      </w:r>
      <w:r w:rsidRPr="00701149">
        <w:rPr>
          <w:rFonts w:hAnsiTheme="minorHAnsi" w:cstheme="minorHAnsi"/>
          <w:spacing w:val="-3"/>
        </w:rPr>
        <w:t xml:space="preserve"> </w:t>
      </w:r>
      <w:r w:rsidRPr="00701149">
        <w:rPr>
          <w:rFonts w:hAnsiTheme="minorHAnsi" w:cstheme="minorHAnsi"/>
        </w:rPr>
        <w:t>or</w:t>
      </w:r>
      <w:r w:rsidRPr="00701149">
        <w:rPr>
          <w:rFonts w:hAnsiTheme="minorHAnsi" w:cstheme="minorHAnsi"/>
          <w:spacing w:val="-3"/>
        </w:rPr>
        <w:t xml:space="preserve"> </w:t>
      </w:r>
      <w:r w:rsidRPr="00701149">
        <w:rPr>
          <w:rFonts w:hAnsiTheme="minorHAnsi" w:cstheme="minorHAnsi"/>
        </w:rPr>
        <w:t>omission</w:t>
      </w:r>
      <w:r w:rsidRPr="00701149">
        <w:rPr>
          <w:rFonts w:hAnsiTheme="minorHAnsi" w:cstheme="minorHAnsi"/>
          <w:spacing w:val="-4"/>
        </w:rPr>
        <w:t xml:space="preserve"> </w:t>
      </w:r>
      <w:r w:rsidRPr="00701149">
        <w:rPr>
          <w:rFonts w:hAnsiTheme="minorHAnsi" w:cstheme="minorHAnsi"/>
        </w:rPr>
        <w:t>which</w:t>
      </w:r>
      <w:r w:rsidRPr="00701149">
        <w:rPr>
          <w:rFonts w:hAnsiTheme="minorHAnsi" w:cstheme="minorHAnsi"/>
          <w:spacing w:val="-2"/>
        </w:rPr>
        <w:t xml:space="preserve"> </w:t>
      </w:r>
      <w:r w:rsidRPr="00701149">
        <w:rPr>
          <w:rFonts w:hAnsiTheme="minorHAnsi" w:cstheme="minorHAnsi"/>
        </w:rPr>
        <w:t>is</w:t>
      </w:r>
      <w:r w:rsidRPr="00701149">
        <w:rPr>
          <w:rFonts w:hAnsiTheme="minorHAnsi" w:cstheme="minorHAnsi"/>
          <w:spacing w:val="-3"/>
        </w:rPr>
        <w:t xml:space="preserve"> </w:t>
      </w:r>
      <w:r w:rsidRPr="00701149">
        <w:rPr>
          <w:rFonts w:hAnsiTheme="minorHAnsi" w:cstheme="minorHAnsi"/>
        </w:rPr>
        <w:t>illegal,</w:t>
      </w:r>
      <w:r w:rsidRPr="00701149">
        <w:rPr>
          <w:rFonts w:hAnsiTheme="minorHAnsi" w:cstheme="minorHAnsi"/>
          <w:spacing w:val="-3"/>
        </w:rPr>
        <w:t xml:space="preserve"> </w:t>
      </w:r>
      <w:r w:rsidRPr="00701149">
        <w:rPr>
          <w:rFonts w:hAnsiTheme="minorHAnsi" w:cstheme="minorHAnsi"/>
        </w:rPr>
        <w:t>unethical</w:t>
      </w:r>
      <w:r w:rsidRPr="00701149">
        <w:rPr>
          <w:rFonts w:hAnsiTheme="minorHAnsi" w:cstheme="minorHAnsi"/>
          <w:spacing w:val="-3"/>
        </w:rPr>
        <w:t xml:space="preserve"> </w:t>
      </w:r>
      <w:r w:rsidRPr="00701149">
        <w:rPr>
          <w:rFonts w:hAnsiTheme="minorHAnsi" w:cstheme="minorHAnsi"/>
        </w:rPr>
        <w:t>or</w:t>
      </w:r>
      <w:r w:rsidRPr="00701149">
        <w:rPr>
          <w:rFonts w:hAnsiTheme="minorHAnsi" w:cstheme="minorHAnsi"/>
          <w:spacing w:val="-3"/>
        </w:rPr>
        <w:t xml:space="preserve"> </w:t>
      </w:r>
      <w:r w:rsidRPr="00701149">
        <w:rPr>
          <w:rFonts w:hAnsiTheme="minorHAnsi" w:cstheme="minorHAnsi"/>
        </w:rPr>
        <w:t>a</w:t>
      </w:r>
      <w:r w:rsidRPr="00701149">
        <w:rPr>
          <w:rFonts w:hAnsiTheme="minorHAnsi" w:cstheme="minorHAnsi"/>
          <w:spacing w:val="-3"/>
        </w:rPr>
        <w:t xml:space="preserve"> </w:t>
      </w:r>
      <w:r w:rsidRPr="00701149">
        <w:rPr>
          <w:rFonts w:hAnsiTheme="minorHAnsi" w:cstheme="minorHAnsi"/>
        </w:rPr>
        <w:t>violation</w:t>
      </w:r>
      <w:r w:rsidRPr="00701149">
        <w:rPr>
          <w:rFonts w:hAnsiTheme="minorHAnsi" w:cstheme="minorHAnsi"/>
          <w:spacing w:val="-3"/>
        </w:rPr>
        <w:t xml:space="preserve"> </w:t>
      </w:r>
      <w:r w:rsidRPr="00701149">
        <w:rPr>
          <w:rFonts w:hAnsiTheme="minorHAnsi" w:cstheme="minorHAnsi"/>
        </w:rPr>
        <w:t>of</w:t>
      </w:r>
      <w:r w:rsidRPr="00701149">
        <w:rPr>
          <w:rFonts w:hAnsiTheme="minorHAnsi" w:cstheme="minorHAnsi"/>
          <w:spacing w:val="-3"/>
        </w:rPr>
        <w:t xml:space="preserve"> </w:t>
      </w:r>
      <w:r w:rsidRPr="00701149">
        <w:rPr>
          <w:rFonts w:hAnsiTheme="minorHAnsi" w:cstheme="minorHAnsi"/>
        </w:rPr>
        <w:t>our</w:t>
      </w:r>
      <w:r w:rsidRPr="00701149">
        <w:rPr>
          <w:rFonts w:hAnsiTheme="minorHAnsi" w:cstheme="minorHAnsi"/>
          <w:spacing w:val="-3"/>
        </w:rPr>
        <w:t xml:space="preserve"> </w:t>
      </w:r>
      <w:r w:rsidRPr="00701149">
        <w:rPr>
          <w:rFonts w:hAnsiTheme="minorHAnsi" w:cstheme="minorHAnsi"/>
        </w:rPr>
        <w:t>internal</w:t>
      </w:r>
      <w:r w:rsidRPr="00701149">
        <w:rPr>
          <w:rFonts w:hAnsiTheme="minorHAnsi" w:cstheme="minorHAnsi"/>
          <w:spacing w:val="-3"/>
        </w:rPr>
        <w:t xml:space="preserve"> </w:t>
      </w:r>
      <w:r w:rsidRPr="00701149">
        <w:rPr>
          <w:rFonts w:hAnsiTheme="minorHAnsi" w:cstheme="minorHAnsi"/>
        </w:rPr>
        <w:t>policies,</w:t>
      </w:r>
    </w:p>
    <w:p w14:paraId="08A8F03C" w14:textId="77777777" w:rsidR="00775B29" w:rsidRPr="00701149" w:rsidRDefault="00162DC5">
      <w:pPr>
        <w:pStyle w:val="afd"/>
        <w:widowControl w:val="0"/>
        <w:numPr>
          <w:ilvl w:val="2"/>
          <w:numId w:val="19"/>
        </w:numPr>
        <w:tabs>
          <w:tab w:val="left" w:pos="1678"/>
        </w:tabs>
        <w:autoSpaceDE w:val="0"/>
        <w:autoSpaceDN w:val="0"/>
        <w:spacing w:before="94" w:after="0" w:line="240" w:lineRule="auto"/>
        <w:ind w:right="111"/>
        <w:contextualSpacing w:val="0"/>
        <w:jc w:val="both"/>
        <w:rPr>
          <w:rFonts w:hAnsiTheme="minorHAnsi" w:cstheme="minorHAnsi"/>
        </w:rPr>
      </w:pPr>
      <w:r w:rsidRPr="00701149">
        <w:rPr>
          <w:rFonts w:hAnsiTheme="minorHAnsi" w:cstheme="minorHAnsi"/>
        </w:rPr>
        <w:t>which is given with the intention of obtaining or retaining business, or an advantage in the course of business, or with the intention that the recipient act improperly in some way.</w:t>
      </w:r>
    </w:p>
    <w:p w14:paraId="5414D0DD" w14:textId="77777777" w:rsidR="00775B29" w:rsidRPr="00701149" w:rsidRDefault="00775B29">
      <w:pPr>
        <w:pStyle w:val="a5"/>
        <w:rPr>
          <w:rFonts w:asciiTheme="minorHAnsi" w:hAnsiTheme="minorHAnsi" w:cstheme="minorHAnsi"/>
          <w:lang w:val="en-GB"/>
        </w:rPr>
      </w:pPr>
    </w:p>
    <w:p w14:paraId="3D9D886D" w14:textId="77777777" w:rsidR="00775B29" w:rsidRPr="00701149" w:rsidRDefault="00162DC5">
      <w:pPr>
        <w:pStyle w:val="afd"/>
        <w:widowControl w:val="0"/>
        <w:numPr>
          <w:ilvl w:val="1"/>
          <w:numId w:val="19"/>
        </w:numPr>
        <w:tabs>
          <w:tab w:val="left" w:pos="839"/>
        </w:tabs>
        <w:autoSpaceDE w:val="0"/>
        <w:autoSpaceDN w:val="0"/>
        <w:spacing w:before="146" w:after="0" w:line="240" w:lineRule="auto"/>
        <w:ind w:hanging="720"/>
        <w:contextualSpacing w:val="0"/>
        <w:rPr>
          <w:rFonts w:hAnsiTheme="minorHAnsi" w:cstheme="minorHAnsi"/>
        </w:rPr>
      </w:pPr>
      <w:r w:rsidRPr="00701149">
        <w:rPr>
          <w:rFonts w:hAnsiTheme="minorHAnsi" w:cstheme="minorHAnsi"/>
        </w:rPr>
        <w:t>Corruption is the misuse of public office or power for private</w:t>
      </w:r>
      <w:r w:rsidRPr="00701149">
        <w:rPr>
          <w:rFonts w:hAnsiTheme="minorHAnsi" w:cstheme="minorHAnsi"/>
          <w:spacing w:val="-14"/>
        </w:rPr>
        <w:t xml:space="preserve"> </w:t>
      </w:r>
      <w:r w:rsidRPr="00701149">
        <w:rPr>
          <w:rFonts w:hAnsiTheme="minorHAnsi" w:cstheme="minorHAnsi"/>
        </w:rPr>
        <w:t>gain.</w:t>
      </w:r>
    </w:p>
    <w:p w14:paraId="5F8784C7" w14:textId="77777777" w:rsidR="00775B29" w:rsidRPr="00701149" w:rsidRDefault="00775B29">
      <w:pPr>
        <w:pStyle w:val="a5"/>
        <w:rPr>
          <w:rFonts w:asciiTheme="minorHAnsi" w:hAnsiTheme="minorHAnsi" w:cstheme="minorHAnsi"/>
          <w:lang w:val="en-GB"/>
        </w:rPr>
      </w:pPr>
    </w:p>
    <w:p w14:paraId="6CFDB58F" w14:textId="77777777" w:rsidR="00775B29" w:rsidRPr="00701149" w:rsidRDefault="00775B29">
      <w:pPr>
        <w:pStyle w:val="a5"/>
        <w:rPr>
          <w:rFonts w:asciiTheme="minorHAnsi" w:hAnsiTheme="minorHAnsi" w:cstheme="minorHAnsi"/>
          <w:lang w:val="en-GB"/>
        </w:rPr>
      </w:pPr>
    </w:p>
    <w:p w14:paraId="5C2B2509" w14:textId="77777777" w:rsidR="00775B29" w:rsidRPr="00701149" w:rsidRDefault="00162DC5">
      <w:pPr>
        <w:pStyle w:val="a5"/>
        <w:spacing w:before="7"/>
        <w:rPr>
          <w:rFonts w:asciiTheme="minorHAnsi" w:hAnsiTheme="minorHAnsi" w:cstheme="minorHAnsi"/>
          <w:lang w:val="en-GB"/>
        </w:rPr>
      </w:pPr>
      <w:r w:rsidRPr="00701149">
        <w:rPr>
          <w:rFonts w:asciiTheme="minorHAnsi" w:hAnsiTheme="minorHAnsi" w:cstheme="minorHAnsi"/>
          <w:noProof/>
          <w:lang w:val="en-GB"/>
        </w:rPr>
        <w:lastRenderedPageBreak/>
        <mc:AlternateContent>
          <mc:Choice Requires="wps">
            <w:drawing>
              <wp:anchor distT="0" distB="0" distL="0" distR="0" simplePos="0" relativeHeight="251658240" behindDoc="1" locked="0" layoutInCell="1" allowOverlap="1" wp14:anchorId="61B57F6C" wp14:editId="07777777">
                <wp:simplePos x="0" y="0"/>
                <wp:positionH relativeFrom="page">
                  <wp:posOffset>1440815</wp:posOffset>
                </wp:positionH>
                <wp:positionV relativeFrom="paragraph">
                  <wp:posOffset>164465</wp:posOffset>
                </wp:positionV>
                <wp:extent cx="5275580" cy="4305300"/>
                <wp:effectExtent l="2540" t="2540" r="8255" b="6985"/>
                <wp:wrapTopAndBottom/>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5580" cy="4305300"/>
                        </a:xfrm>
                        <a:prstGeom prst="rect">
                          <a:avLst/>
                        </a:prstGeom>
                        <a:noFill/>
                        <a:ln w="6096">
                          <a:solidFill>
                            <a:srgbClr val="000000"/>
                          </a:solidFill>
                          <a:miter lim="800000"/>
                        </a:ln>
                      </wps:spPr>
                      <wps:txbx>
                        <w:txbxContent>
                          <w:p w14:paraId="5C0ECA5D" w14:textId="77777777" w:rsidR="00775B29" w:rsidRPr="00701149" w:rsidRDefault="00162DC5">
                            <w:pPr>
                              <w:spacing w:before="118"/>
                              <w:ind w:left="103"/>
                              <w:rPr>
                                <w:b/>
                                <w:sz w:val="20"/>
                              </w:rPr>
                            </w:pPr>
                            <w:r w:rsidRPr="00701149">
                              <w:rPr>
                                <w:b/>
                                <w:sz w:val="20"/>
                              </w:rPr>
                              <w:t>Examples:</w:t>
                            </w:r>
                          </w:p>
                          <w:p w14:paraId="3E762FBF" w14:textId="77777777" w:rsidR="00775B29" w:rsidRPr="00701149" w:rsidRDefault="00775B29">
                            <w:pPr>
                              <w:pStyle w:val="a5"/>
                              <w:spacing w:before="10"/>
                              <w:rPr>
                                <w:sz w:val="20"/>
                                <w:lang w:val="en-GB"/>
                              </w:rPr>
                            </w:pPr>
                          </w:p>
                          <w:p w14:paraId="571283AF" w14:textId="77777777" w:rsidR="00775B29" w:rsidRPr="00701149" w:rsidRDefault="00162DC5">
                            <w:pPr>
                              <w:spacing w:before="1"/>
                              <w:ind w:left="103"/>
                              <w:rPr>
                                <w:b/>
                                <w:sz w:val="20"/>
                              </w:rPr>
                            </w:pPr>
                            <w:r w:rsidRPr="00701149">
                              <w:rPr>
                                <w:b/>
                                <w:sz w:val="20"/>
                              </w:rPr>
                              <w:t>Offering a bribe</w:t>
                            </w:r>
                          </w:p>
                          <w:p w14:paraId="7C52AD7B" w14:textId="77777777" w:rsidR="00775B29" w:rsidRPr="00701149" w:rsidRDefault="00775B29">
                            <w:pPr>
                              <w:pStyle w:val="a5"/>
                              <w:spacing w:before="9"/>
                              <w:rPr>
                                <w:sz w:val="20"/>
                                <w:lang w:val="en-GB"/>
                              </w:rPr>
                            </w:pPr>
                          </w:p>
                          <w:p w14:paraId="0AD650E2" w14:textId="77777777" w:rsidR="00775B29" w:rsidRPr="00701149" w:rsidRDefault="00162DC5">
                            <w:pPr>
                              <w:pStyle w:val="a5"/>
                              <w:ind w:left="103" w:right="136"/>
                              <w:rPr>
                                <w:lang w:val="en-GB"/>
                              </w:rPr>
                            </w:pPr>
                            <w:r w:rsidRPr="00701149">
                              <w:rPr>
                                <w:lang w:val="en-GB"/>
                              </w:rPr>
                              <w:t>You offer a potential donor / supporter tickets to a major sporting event, but only if they agree to support / partner with us.</w:t>
                            </w:r>
                          </w:p>
                          <w:p w14:paraId="5AE991B1" w14:textId="77777777" w:rsidR="00775B29" w:rsidRPr="00701149" w:rsidRDefault="00775B29">
                            <w:pPr>
                              <w:pStyle w:val="a5"/>
                              <w:spacing w:before="9"/>
                              <w:rPr>
                                <w:lang w:val="en-GB"/>
                              </w:rPr>
                            </w:pPr>
                          </w:p>
                          <w:p w14:paraId="4D8717DB" w14:textId="77777777" w:rsidR="00775B29" w:rsidRPr="00701149" w:rsidRDefault="00162DC5">
                            <w:pPr>
                              <w:pStyle w:val="a5"/>
                              <w:ind w:left="103" w:right="136"/>
                              <w:rPr>
                                <w:lang w:val="en-GB"/>
                              </w:rPr>
                            </w:pPr>
                            <w:r w:rsidRPr="00701149">
                              <w:rPr>
                                <w:lang w:val="en-GB"/>
                              </w:rPr>
                              <w:t>This would be an offence as you are making the offer to gain a commercial and contractual advantage. TRAFFIC may also be found to have committed an offence because the offer has been made to obtain funding for us. It may also be an offence for the potential donor to accept your offer.</w:t>
                            </w:r>
                          </w:p>
                          <w:p w14:paraId="52AAFD41" w14:textId="77777777" w:rsidR="00775B29" w:rsidRPr="00701149" w:rsidRDefault="00775B29">
                            <w:pPr>
                              <w:pStyle w:val="a5"/>
                              <w:spacing w:before="11"/>
                              <w:rPr>
                                <w:lang w:val="en-GB"/>
                              </w:rPr>
                            </w:pPr>
                          </w:p>
                          <w:p w14:paraId="04C29882" w14:textId="77777777" w:rsidR="00775B29" w:rsidRPr="00701149" w:rsidRDefault="00162DC5">
                            <w:pPr>
                              <w:ind w:left="103"/>
                              <w:rPr>
                                <w:b/>
                                <w:sz w:val="20"/>
                              </w:rPr>
                            </w:pPr>
                            <w:r w:rsidRPr="00701149">
                              <w:rPr>
                                <w:b/>
                                <w:sz w:val="20"/>
                              </w:rPr>
                              <w:t>Receiving a bribe</w:t>
                            </w:r>
                          </w:p>
                          <w:p w14:paraId="38616A4D" w14:textId="77777777" w:rsidR="00775B29" w:rsidRPr="00701149" w:rsidRDefault="00775B29">
                            <w:pPr>
                              <w:pStyle w:val="a5"/>
                              <w:spacing w:before="9"/>
                              <w:rPr>
                                <w:sz w:val="20"/>
                                <w:lang w:val="en-GB"/>
                              </w:rPr>
                            </w:pPr>
                          </w:p>
                          <w:p w14:paraId="0C37D2DC" w14:textId="77777777" w:rsidR="00775B29" w:rsidRPr="00701149" w:rsidRDefault="00162DC5">
                            <w:pPr>
                              <w:pStyle w:val="a5"/>
                              <w:ind w:left="103" w:right="136"/>
                              <w:rPr>
                                <w:lang w:val="en-GB"/>
                              </w:rPr>
                            </w:pPr>
                            <w:r w:rsidRPr="00701149">
                              <w:rPr>
                                <w:lang w:val="en-GB"/>
                              </w:rPr>
                              <w:t>A consultant gives your nephew a job, but makes it clear that in return they expect you to use your influence in our organisation to ensure we continue to do business with them.</w:t>
                            </w:r>
                          </w:p>
                          <w:p w14:paraId="54A0EEF4" w14:textId="77777777" w:rsidR="00775B29" w:rsidRPr="00701149" w:rsidRDefault="00775B29">
                            <w:pPr>
                              <w:pStyle w:val="a5"/>
                              <w:spacing w:before="10"/>
                              <w:rPr>
                                <w:lang w:val="en-GB"/>
                              </w:rPr>
                            </w:pPr>
                          </w:p>
                          <w:p w14:paraId="3CFBE6D9" w14:textId="77777777" w:rsidR="00775B29" w:rsidRPr="00701149" w:rsidRDefault="00162DC5">
                            <w:pPr>
                              <w:pStyle w:val="a5"/>
                              <w:ind w:left="103" w:right="170"/>
                              <w:rPr>
                                <w:lang w:val="en-GB"/>
                              </w:rPr>
                            </w:pPr>
                            <w:r w:rsidRPr="00701149">
                              <w:rPr>
                                <w:lang w:val="en-GB"/>
                              </w:rPr>
                              <w:t>It is an offence for a consultant to make such an offer. It would be an offence for you to accept the offer as you would be doing so to gain an improper advantage for your nephew.</w:t>
                            </w:r>
                          </w:p>
                          <w:p w14:paraId="26D3F55D" w14:textId="77777777" w:rsidR="00775B29" w:rsidRPr="00701149" w:rsidRDefault="00775B29">
                            <w:pPr>
                              <w:pStyle w:val="a5"/>
                              <w:rPr>
                                <w:sz w:val="21"/>
                                <w:lang w:val="en-GB"/>
                              </w:rPr>
                            </w:pPr>
                          </w:p>
                          <w:p w14:paraId="2C78C528" w14:textId="77777777" w:rsidR="00775B29" w:rsidRPr="00701149" w:rsidRDefault="00162DC5">
                            <w:pPr>
                              <w:ind w:left="103"/>
                              <w:rPr>
                                <w:b/>
                                <w:sz w:val="20"/>
                              </w:rPr>
                            </w:pPr>
                            <w:r w:rsidRPr="00701149">
                              <w:rPr>
                                <w:b/>
                                <w:sz w:val="20"/>
                              </w:rPr>
                              <w:t>Bribing a foreign official</w:t>
                            </w:r>
                          </w:p>
                          <w:p w14:paraId="3030573D" w14:textId="77777777" w:rsidR="00775B29" w:rsidRPr="00701149" w:rsidRDefault="00775B29">
                            <w:pPr>
                              <w:pStyle w:val="a5"/>
                              <w:spacing w:before="8"/>
                              <w:rPr>
                                <w:sz w:val="20"/>
                                <w:lang w:val="en-GB"/>
                              </w:rPr>
                            </w:pPr>
                          </w:p>
                          <w:p w14:paraId="498F927B" w14:textId="77777777" w:rsidR="00775B29" w:rsidRPr="00701149" w:rsidRDefault="00162DC5">
                            <w:pPr>
                              <w:pStyle w:val="a5"/>
                              <w:ind w:left="103" w:right="170"/>
                              <w:rPr>
                                <w:lang w:val="en-GB"/>
                              </w:rPr>
                            </w:pPr>
                            <w:r w:rsidRPr="00701149">
                              <w:rPr>
                                <w:lang w:val="en-GB"/>
                              </w:rPr>
                              <w:t>You arrange for the organisation to pay an unofficial additional payment to a foreign official to speed up an administrative process, such as clearing goods through customs.</w:t>
                            </w:r>
                          </w:p>
                          <w:p w14:paraId="23F351ED" w14:textId="77777777" w:rsidR="00775B29" w:rsidRPr="00701149" w:rsidRDefault="00775B29">
                            <w:pPr>
                              <w:pStyle w:val="a5"/>
                              <w:rPr>
                                <w:sz w:val="21"/>
                                <w:lang w:val="en-GB"/>
                              </w:rPr>
                            </w:pPr>
                          </w:p>
                          <w:p w14:paraId="489AB163" w14:textId="77777777" w:rsidR="00775B29" w:rsidRPr="00701149" w:rsidRDefault="00162DC5">
                            <w:pPr>
                              <w:pStyle w:val="a5"/>
                              <w:ind w:left="103"/>
                              <w:rPr>
                                <w:sz w:val="20"/>
                                <w:lang w:val="en-GB"/>
                              </w:rPr>
                            </w:pPr>
                            <w:r w:rsidRPr="00701149">
                              <w:rPr>
                                <w:lang w:val="en-GB"/>
                              </w:rPr>
                              <w:t>This type of payment is often described as a facilitation payment (see further below). It is illegal under UK law and prohibited under this policy. In making such an offer, both the person making it and TRAFFIC may be found to have committed an offence.</w:t>
                            </w:r>
                          </w:p>
                        </w:txbxContent>
                      </wps:txbx>
                      <wps:bodyPr rot="0" vert="horz" wrap="square" lIns="0" tIns="0" rIns="0" bIns="0" anchor="t" anchorCtr="0" upright="1">
                        <a:noAutofit/>
                      </wps:bodyPr>
                    </wps:wsp>
                  </a:graphicData>
                </a:graphic>
              </wp:anchor>
            </w:drawing>
          </mc:Choice>
          <mc:Fallback>
            <w:pict>
              <v:shapetype w14:anchorId="61B57F6C" id="_x0000_t202" coordsize="21600,21600" o:spt="202" path="m,l,21600r21600,l21600,xe">
                <v:stroke joinstyle="miter"/>
                <v:path gradientshapeok="t" o:connecttype="rect"/>
              </v:shapetype>
              <v:shape id="文本框 3" o:spid="_x0000_s1026" type="#_x0000_t202" style="position:absolute;margin-left:113.45pt;margin-top:12.95pt;width:415.4pt;height:339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" filled="f" strokeweight=".48pt">
                <v:textbox inset="0,0,0,0">
                  <w:txbxContent>
                    <w:p w14:paraId="5C0ECA5D" w14:textId="77777777" w:rsidR="00775B29" w:rsidRPr="00701149" w:rsidRDefault="00162DC5">
                      <w:pPr>
                        <w:spacing w:before="118"/>
                        <w:ind w:left="103"/>
                        <w:rPr>
                          <w:b/>
                          <w:sz w:val="20"/>
                        </w:rPr>
                      </w:pPr>
                      <w:r w:rsidRPr="00701149">
                        <w:rPr>
                          <w:b/>
                          <w:sz w:val="20"/>
                        </w:rPr>
                        <w:t>Examples:</w:t>
                      </w:r>
                    </w:p>
                    <w:p w14:paraId="3E762FBF" w14:textId="77777777" w:rsidR="00775B29" w:rsidRPr="00701149" w:rsidRDefault="00775B29">
                      <w:pPr>
                        <w:pStyle w:val="a5"/>
                        <w:spacing w:before="10"/>
                        <w:rPr>
                          <w:sz w:val="20"/>
                          <w:lang w:val="en-GB"/>
                        </w:rPr>
                      </w:pPr>
                    </w:p>
                    <w:p w14:paraId="571283AF" w14:textId="77777777" w:rsidR="00775B29" w:rsidRPr="00701149" w:rsidRDefault="00162DC5">
                      <w:pPr>
                        <w:spacing w:before="1"/>
                        <w:ind w:left="103"/>
                        <w:rPr>
                          <w:b/>
                          <w:sz w:val="20"/>
                        </w:rPr>
                      </w:pPr>
                      <w:r w:rsidRPr="00701149">
                        <w:rPr>
                          <w:b/>
                          <w:sz w:val="20"/>
                        </w:rPr>
                        <w:t>Offering a bribe</w:t>
                      </w:r>
                    </w:p>
                    <w:p w14:paraId="7C52AD7B" w14:textId="77777777" w:rsidR="00775B29" w:rsidRPr="00701149" w:rsidRDefault="00775B29">
                      <w:pPr>
                        <w:pStyle w:val="a5"/>
                        <w:spacing w:before="9"/>
                        <w:rPr>
                          <w:sz w:val="20"/>
                          <w:lang w:val="en-GB"/>
                        </w:rPr>
                      </w:pPr>
                    </w:p>
                    <w:p w14:paraId="0AD650E2" w14:textId="77777777" w:rsidR="00775B29" w:rsidRPr="00701149" w:rsidRDefault="00162DC5">
                      <w:pPr>
                        <w:pStyle w:val="a5"/>
                        <w:ind w:left="103" w:right="136"/>
                        <w:rPr>
                          <w:lang w:val="en-GB"/>
                        </w:rPr>
                      </w:pPr>
                      <w:r w:rsidRPr="00701149">
                        <w:rPr>
                          <w:lang w:val="en-GB"/>
                        </w:rPr>
                        <w:t>You offer a potential donor / supporter tickets to a major sporting event, but only if they agree to support / partner with us.</w:t>
                      </w:r>
                    </w:p>
                    <w:p w14:paraId="5AE991B1" w14:textId="77777777" w:rsidR="00775B29" w:rsidRPr="00701149" w:rsidRDefault="00775B29">
                      <w:pPr>
                        <w:pStyle w:val="a5"/>
                        <w:spacing w:before="9"/>
                        <w:rPr>
                          <w:lang w:val="en-GB"/>
                        </w:rPr>
                      </w:pPr>
                    </w:p>
                    <w:p w14:paraId="4D8717DB" w14:textId="77777777" w:rsidR="00775B29" w:rsidRPr="00701149" w:rsidRDefault="00162DC5">
                      <w:pPr>
                        <w:pStyle w:val="a5"/>
                        <w:ind w:left="103" w:right="136"/>
                        <w:rPr>
                          <w:lang w:val="en-GB"/>
                        </w:rPr>
                      </w:pPr>
                      <w:r w:rsidRPr="00701149">
                        <w:rPr>
                          <w:lang w:val="en-GB"/>
                        </w:rPr>
                        <w:t>This would be an offence as you are making the offer to gain a commercial and contractual advantage. TRAFFIC may also be found to have committed an offence because the offer has been made to obtain funding for us. It may also be an offence for the potential donor to accept your offer.</w:t>
                      </w:r>
                    </w:p>
                    <w:p w14:paraId="52AAFD41" w14:textId="77777777" w:rsidR="00775B29" w:rsidRPr="00701149" w:rsidRDefault="00775B29">
                      <w:pPr>
                        <w:pStyle w:val="a5"/>
                        <w:spacing w:before="11"/>
                        <w:rPr>
                          <w:lang w:val="en-GB"/>
                        </w:rPr>
                      </w:pPr>
                    </w:p>
                    <w:p w14:paraId="04C29882" w14:textId="77777777" w:rsidR="00775B29" w:rsidRPr="00701149" w:rsidRDefault="00162DC5">
                      <w:pPr>
                        <w:ind w:left="103"/>
                        <w:rPr>
                          <w:b/>
                          <w:sz w:val="20"/>
                        </w:rPr>
                      </w:pPr>
                      <w:r w:rsidRPr="00701149">
                        <w:rPr>
                          <w:b/>
                          <w:sz w:val="20"/>
                        </w:rPr>
                        <w:t>Receiving a bribe</w:t>
                      </w:r>
                    </w:p>
                    <w:p w14:paraId="38616A4D" w14:textId="77777777" w:rsidR="00775B29" w:rsidRPr="00701149" w:rsidRDefault="00775B29">
                      <w:pPr>
                        <w:pStyle w:val="a5"/>
                        <w:spacing w:before="9"/>
                        <w:rPr>
                          <w:sz w:val="20"/>
                          <w:lang w:val="en-GB"/>
                        </w:rPr>
                      </w:pPr>
                    </w:p>
                    <w:p w14:paraId="0C37D2DC" w14:textId="77777777" w:rsidR="00775B29" w:rsidRPr="00701149" w:rsidRDefault="00162DC5">
                      <w:pPr>
                        <w:pStyle w:val="a5"/>
                        <w:ind w:left="103" w:right="136"/>
                        <w:rPr>
                          <w:lang w:val="en-GB"/>
                        </w:rPr>
                      </w:pPr>
                      <w:r w:rsidRPr="00701149">
                        <w:rPr>
                          <w:lang w:val="en-GB"/>
                        </w:rPr>
                        <w:t>A consultant gives your nephew a job, but makes it clear that in return they expect you to use your influence in our organisation to ensure we continue to do business with them.</w:t>
                      </w:r>
                    </w:p>
                    <w:p w14:paraId="54A0EEF4" w14:textId="77777777" w:rsidR="00775B29" w:rsidRPr="00701149" w:rsidRDefault="00775B29">
                      <w:pPr>
                        <w:pStyle w:val="a5"/>
                        <w:spacing w:before="10"/>
                        <w:rPr>
                          <w:lang w:val="en-GB"/>
                        </w:rPr>
                      </w:pPr>
                    </w:p>
                    <w:p w14:paraId="3CFBE6D9" w14:textId="77777777" w:rsidR="00775B29" w:rsidRPr="00701149" w:rsidRDefault="00162DC5">
                      <w:pPr>
                        <w:pStyle w:val="a5"/>
                        <w:ind w:left="103" w:right="170"/>
                        <w:rPr>
                          <w:lang w:val="en-GB"/>
                        </w:rPr>
                      </w:pPr>
                      <w:r w:rsidRPr="00701149">
                        <w:rPr>
                          <w:lang w:val="en-GB"/>
                        </w:rPr>
                        <w:t>It is an offence for a consultant to make such an offer. It would be an offence for you to accept the offer as you would be doing so to gain an improper advantage for your nephew.</w:t>
                      </w:r>
                    </w:p>
                    <w:p w14:paraId="26D3F55D" w14:textId="77777777" w:rsidR="00775B29" w:rsidRPr="00701149" w:rsidRDefault="00775B29">
                      <w:pPr>
                        <w:pStyle w:val="a5"/>
                        <w:rPr>
                          <w:sz w:val="21"/>
                          <w:lang w:val="en-GB"/>
                        </w:rPr>
                      </w:pPr>
                    </w:p>
                    <w:p w14:paraId="2C78C528" w14:textId="77777777" w:rsidR="00775B29" w:rsidRPr="00701149" w:rsidRDefault="00162DC5">
                      <w:pPr>
                        <w:ind w:left="103"/>
                        <w:rPr>
                          <w:b/>
                          <w:sz w:val="20"/>
                        </w:rPr>
                      </w:pPr>
                      <w:r w:rsidRPr="00701149">
                        <w:rPr>
                          <w:b/>
                          <w:sz w:val="20"/>
                        </w:rPr>
                        <w:t>Bribing a foreign official</w:t>
                      </w:r>
                    </w:p>
                    <w:p w14:paraId="3030573D" w14:textId="77777777" w:rsidR="00775B29" w:rsidRPr="00701149" w:rsidRDefault="00775B29">
                      <w:pPr>
                        <w:pStyle w:val="a5"/>
                        <w:spacing w:before="8"/>
                        <w:rPr>
                          <w:sz w:val="20"/>
                          <w:lang w:val="en-GB"/>
                        </w:rPr>
                      </w:pPr>
                    </w:p>
                    <w:p w14:paraId="498F927B" w14:textId="77777777" w:rsidR="00775B29" w:rsidRPr="00701149" w:rsidRDefault="00162DC5">
                      <w:pPr>
                        <w:pStyle w:val="a5"/>
                        <w:ind w:left="103" w:right="170"/>
                        <w:rPr>
                          <w:lang w:val="en-GB"/>
                        </w:rPr>
                      </w:pPr>
                      <w:r w:rsidRPr="00701149">
                        <w:rPr>
                          <w:lang w:val="en-GB"/>
                        </w:rPr>
                        <w:t>You arrange for the organisation to pay an unofficial additional payment to a foreign official to speed up an administrative process, such as clearing goods through customs.</w:t>
                      </w:r>
                    </w:p>
                    <w:p w14:paraId="23F351ED" w14:textId="77777777" w:rsidR="00775B29" w:rsidRPr="00701149" w:rsidRDefault="00775B29">
                      <w:pPr>
                        <w:pStyle w:val="a5"/>
                        <w:rPr>
                          <w:sz w:val="21"/>
                          <w:lang w:val="en-GB"/>
                        </w:rPr>
                      </w:pPr>
                    </w:p>
                    <w:p w14:paraId="489AB163" w14:textId="77777777" w:rsidR="00775B29" w:rsidRPr="00701149" w:rsidRDefault="00162DC5">
                      <w:pPr>
                        <w:pStyle w:val="a5"/>
                        <w:ind w:left="103"/>
                        <w:rPr>
                          <w:sz w:val="20"/>
                          <w:lang w:val="en-GB"/>
                        </w:rPr>
                      </w:pPr>
                      <w:r w:rsidRPr="00701149">
                        <w:rPr>
                          <w:lang w:val="en-GB"/>
                        </w:rPr>
                        <w:t>This type of payment is often described as a facilitation payment (see further below). It is illegal under UK law and prohibited under this policy. In making such an offer, both the person making it and TRAFFIC may be found to have committed an offence.</w:t>
                      </w:r>
                    </w:p>
                  </w:txbxContent>
                </v:textbox>
                <w10:wrap type="topAndBottom" anchorx="page"/>
              </v:shape>
            </w:pict>
          </mc:Fallback>
        </mc:AlternateContent>
      </w:r>
    </w:p>
    <w:p w14:paraId="7E38AE4C" w14:textId="77777777" w:rsidR="00775B29" w:rsidRPr="00701149" w:rsidRDefault="00775B29">
      <w:pPr>
        <w:pStyle w:val="a5"/>
        <w:rPr>
          <w:rFonts w:asciiTheme="minorHAnsi" w:hAnsiTheme="minorHAnsi" w:cstheme="minorHAnsi"/>
          <w:lang w:val="en-GB"/>
        </w:rPr>
      </w:pPr>
    </w:p>
    <w:p w14:paraId="5F838641"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GIFTS AND HOSPITALITY</w:t>
      </w:r>
    </w:p>
    <w:p w14:paraId="53C25423" w14:textId="77777777" w:rsidR="00775B29" w:rsidRPr="00701149" w:rsidRDefault="00775B29">
      <w:pPr>
        <w:pStyle w:val="a5"/>
        <w:rPr>
          <w:rFonts w:asciiTheme="minorHAnsi" w:hAnsiTheme="minorHAnsi" w:cstheme="minorHAnsi"/>
          <w:b/>
          <w:lang w:val="en-GB"/>
        </w:rPr>
      </w:pPr>
    </w:p>
    <w:p w14:paraId="6122AB77" w14:textId="77777777" w:rsidR="00775B29" w:rsidRPr="00701149" w:rsidRDefault="00162DC5">
      <w:pPr>
        <w:pStyle w:val="afd"/>
        <w:widowControl w:val="0"/>
        <w:numPr>
          <w:ilvl w:val="1"/>
          <w:numId w:val="19"/>
        </w:numPr>
        <w:tabs>
          <w:tab w:val="left" w:pos="839"/>
        </w:tabs>
        <w:autoSpaceDE w:val="0"/>
        <w:autoSpaceDN w:val="0"/>
        <w:spacing w:before="144" w:after="0" w:line="240" w:lineRule="auto"/>
        <w:ind w:right="111" w:hanging="720"/>
        <w:contextualSpacing w:val="0"/>
        <w:rPr>
          <w:rFonts w:hAnsiTheme="minorHAnsi" w:cstheme="minorHAnsi"/>
        </w:rPr>
      </w:pPr>
      <w:r w:rsidRPr="00701149">
        <w:rPr>
          <w:rFonts w:hAnsiTheme="minorHAnsi" w:cstheme="minorHAnsi"/>
        </w:rPr>
        <w:t>This policy does not prohibit normal and appropriate hospitality (given and received) to or from third</w:t>
      </w:r>
      <w:r w:rsidRPr="00701149">
        <w:rPr>
          <w:rFonts w:hAnsiTheme="minorHAnsi" w:cstheme="minorHAnsi"/>
          <w:spacing w:val="-1"/>
        </w:rPr>
        <w:t xml:space="preserve"> </w:t>
      </w:r>
      <w:r w:rsidRPr="00701149">
        <w:rPr>
          <w:rFonts w:hAnsiTheme="minorHAnsi" w:cstheme="minorHAnsi"/>
        </w:rPr>
        <w:t>parties.</w:t>
      </w:r>
    </w:p>
    <w:p w14:paraId="0A18CB87" w14:textId="77777777" w:rsidR="00775B29" w:rsidRPr="00701149" w:rsidRDefault="00775B29">
      <w:pPr>
        <w:pStyle w:val="a5"/>
        <w:rPr>
          <w:rFonts w:asciiTheme="minorHAnsi" w:hAnsiTheme="minorHAnsi" w:cstheme="minorHAnsi"/>
          <w:lang w:val="en-GB"/>
        </w:rPr>
      </w:pPr>
    </w:p>
    <w:p w14:paraId="74449E9B" w14:textId="77777777" w:rsidR="00775B29" w:rsidRPr="00701149" w:rsidRDefault="00162DC5">
      <w:pPr>
        <w:pStyle w:val="afd"/>
        <w:widowControl w:val="0"/>
        <w:numPr>
          <w:ilvl w:val="1"/>
          <w:numId w:val="19"/>
        </w:numPr>
        <w:tabs>
          <w:tab w:val="left" w:pos="839"/>
        </w:tabs>
        <w:autoSpaceDE w:val="0"/>
        <w:autoSpaceDN w:val="0"/>
        <w:spacing w:before="148" w:after="0" w:line="240" w:lineRule="auto"/>
        <w:ind w:right="111" w:hanging="720"/>
        <w:contextualSpacing w:val="0"/>
        <w:jc w:val="both"/>
        <w:rPr>
          <w:rFonts w:hAnsiTheme="minorHAnsi" w:cstheme="minorHAnsi"/>
        </w:rPr>
      </w:pPr>
      <w:r w:rsidRPr="00701149">
        <w:rPr>
          <w:rFonts w:hAnsiTheme="minorHAnsi" w:cstheme="minorHAnsi"/>
        </w:rPr>
        <w:t>We appreciate that the practice of giving business gifts varies between countries and regions and what may be normal and acceptable in one region may not be in another. The test to be applied is whether in all the circumstances the gift or hospitality is reasonable and justifiable. The intention behind the gift should always be</w:t>
      </w:r>
      <w:r w:rsidRPr="00701149">
        <w:rPr>
          <w:rFonts w:hAnsiTheme="minorHAnsi" w:cstheme="minorHAnsi"/>
          <w:spacing w:val="-7"/>
        </w:rPr>
        <w:t xml:space="preserve"> </w:t>
      </w:r>
      <w:r w:rsidRPr="00701149">
        <w:rPr>
          <w:rFonts w:hAnsiTheme="minorHAnsi" w:cstheme="minorHAnsi"/>
        </w:rPr>
        <w:t>considered.</w:t>
      </w:r>
    </w:p>
    <w:p w14:paraId="078592BA" w14:textId="77777777" w:rsidR="00775B29" w:rsidRPr="00701149" w:rsidRDefault="00775B29">
      <w:pPr>
        <w:pStyle w:val="a5"/>
        <w:rPr>
          <w:rFonts w:asciiTheme="minorHAnsi" w:hAnsiTheme="minorHAnsi" w:cstheme="minorHAnsi"/>
          <w:lang w:val="en-GB"/>
        </w:rPr>
      </w:pPr>
    </w:p>
    <w:p w14:paraId="2A5AAB22"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hanging="720"/>
        <w:contextualSpacing w:val="0"/>
        <w:rPr>
          <w:rFonts w:hAnsiTheme="minorHAnsi" w:cstheme="minorHAnsi"/>
        </w:rPr>
      </w:pPr>
      <w:r w:rsidRPr="00701149">
        <w:rPr>
          <w:rFonts w:hAnsiTheme="minorHAnsi" w:cstheme="minorHAnsi"/>
        </w:rPr>
        <w:t>The giving or receipt of gifts is not prohibited, if all of the following requirements are</w:t>
      </w:r>
      <w:r w:rsidRPr="00701149">
        <w:rPr>
          <w:rFonts w:hAnsiTheme="minorHAnsi" w:cstheme="minorHAnsi"/>
          <w:spacing w:val="-26"/>
        </w:rPr>
        <w:t xml:space="preserve"> </w:t>
      </w:r>
      <w:r w:rsidRPr="00701149">
        <w:rPr>
          <w:rFonts w:hAnsiTheme="minorHAnsi" w:cstheme="minorHAnsi"/>
        </w:rPr>
        <w:t>met:</w:t>
      </w:r>
    </w:p>
    <w:p w14:paraId="73640EB7" w14:textId="77777777" w:rsidR="00775B29" w:rsidRPr="00701149" w:rsidRDefault="00162DC5">
      <w:pPr>
        <w:pStyle w:val="afd"/>
        <w:widowControl w:val="0"/>
        <w:numPr>
          <w:ilvl w:val="2"/>
          <w:numId w:val="19"/>
        </w:numPr>
        <w:tabs>
          <w:tab w:val="left" w:pos="1678"/>
        </w:tabs>
        <w:autoSpaceDE w:val="0"/>
        <w:autoSpaceDN w:val="0"/>
        <w:spacing w:before="94" w:after="0" w:line="240" w:lineRule="auto"/>
        <w:ind w:right="111"/>
        <w:contextualSpacing w:val="0"/>
        <w:rPr>
          <w:rFonts w:hAnsiTheme="minorHAnsi" w:cstheme="minorHAnsi"/>
        </w:rPr>
      </w:pPr>
      <w:r w:rsidRPr="00701149">
        <w:rPr>
          <w:rFonts w:hAnsiTheme="minorHAnsi" w:cstheme="minorHAnsi"/>
        </w:rPr>
        <w:t>The gift is being given as an expression of goodwill and is not intended to influence a third</w:t>
      </w:r>
      <w:r w:rsidRPr="00701149">
        <w:rPr>
          <w:rFonts w:hAnsiTheme="minorHAnsi" w:cstheme="minorHAnsi"/>
          <w:spacing w:val="25"/>
        </w:rPr>
        <w:t xml:space="preserve"> </w:t>
      </w:r>
      <w:r w:rsidRPr="00701149">
        <w:rPr>
          <w:rFonts w:hAnsiTheme="minorHAnsi" w:cstheme="minorHAnsi"/>
        </w:rPr>
        <w:t>party</w:t>
      </w:r>
      <w:r w:rsidRPr="00701149">
        <w:rPr>
          <w:rFonts w:hAnsiTheme="minorHAnsi" w:cstheme="minorHAnsi"/>
          <w:spacing w:val="25"/>
        </w:rPr>
        <w:t xml:space="preserve"> </w:t>
      </w:r>
      <w:r w:rsidRPr="00701149">
        <w:rPr>
          <w:rFonts w:hAnsiTheme="minorHAnsi" w:cstheme="minorHAnsi"/>
        </w:rPr>
        <w:t>to</w:t>
      </w:r>
      <w:r w:rsidRPr="00701149">
        <w:rPr>
          <w:rFonts w:hAnsiTheme="minorHAnsi" w:cstheme="minorHAnsi"/>
          <w:spacing w:val="26"/>
        </w:rPr>
        <w:t xml:space="preserve"> </w:t>
      </w:r>
      <w:r w:rsidRPr="00701149">
        <w:rPr>
          <w:rFonts w:hAnsiTheme="minorHAnsi" w:cstheme="minorHAnsi"/>
        </w:rPr>
        <w:t>act</w:t>
      </w:r>
      <w:r w:rsidRPr="00701149">
        <w:rPr>
          <w:rFonts w:hAnsiTheme="minorHAnsi" w:cstheme="minorHAnsi"/>
          <w:spacing w:val="25"/>
        </w:rPr>
        <w:t xml:space="preserve"> </w:t>
      </w:r>
      <w:r w:rsidRPr="00701149">
        <w:rPr>
          <w:rFonts w:hAnsiTheme="minorHAnsi" w:cstheme="minorHAnsi"/>
        </w:rPr>
        <w:t>improperly,</w:t>
      </w:r>
      <w:r w:rsidRPr="00701149">
        <w:rPr>
          <w:rFonts w:hAnsiTheme="minorHAnsi" w:cstheme="minorHAnsi"/>
          <w:spacing w:val="26"/>
        </w:rPr>
        <w:t xml:space="preserve"> </w:t>
      </w:r>
      <w:r w:rsidRPr="00701149">
        <w:rPr>
          <w:rFonts w:hAnsiTheme="minorHAnsi" w:cstheme="minorHAnsi"/>
        </w:rPr>
        <w:t>to</w:t>
      </w:r>
      <w:r w:rsidRPr="00701149">
        <w:rPr>
          <w:rFonts w:hAnsiTheme="minorHAnsi" w:cstheme="minorHAnsi"/>
          <w:spacing w:val="25"/>
        </w:rPr>
        <w:t xml:space="preserve"> </w:t>
      </w:r>
      <w:r w:rsidRPr="00701149">
        <w:rPr>
          <w:rFonts w:hAnsiTheme="minorHAnsi" w:cstheme="minorHAnsi"/>
        </w:rPr>
        <w:t>obtain</w:t>
      </w:r>
      <w:r w:rsidRPr="00701149">
        <w:rPr>
          <w:rFonts w:hAnsiTheme="minorHAnsi" w:cstheme="minorHAnsi"/>
          <w:spacing w:val="28"/>
        </w:rPr>
        <w:t xml:space="preserve"> </w:t>
      </w:r>
      <w:r w:rsidRPr="00701149">
        <w:rPr>
          <w:rFonts w:hAnsiTheme="minorHAnsi" w:cstheme="minorHAnsi"/>
        </w:rPr>
        <w:t>or</w:t>
      </w:r>
      <w:r w:rsidRPr="00701149">
        <w:rPr>
          <w:rFonts w:hAnsiTheme="minorHAnsi" w:cstheme="minorHAnsi"/>
          <w:spacing w:val="26"/>
        </w:rPr>
        <w:t xml:space="preserve"> </w:t>
      </w:r>
      <w:r w:rsidRPr="00701149">
        <w:rPr>
          <w:rFonts w:hAnsiTheme="minorHAnsi" w:cstheme="minorHAnsi"/>
        </w:rPr>
        <w:t>retain</w:t>
      </w:r>
      <w:r w:rsidRPr="00701149">
        <w:rPr>
          <w:rFonts w:hAnsiTheme="minorHAnsi" w:cstheme="minorHAnsi"/>
          <w:spacing w:val="27"/>
        </w:rPr>
        <w:t xml:space="preserve"> </w:t>
      </w:r>
      <w:r w:rsidRPr="00701149">
        <w:rPr>
          <w:rFonts w:hAnsiTheme="minorHAnsi" w:cstheme="minorHAnsi"/>
        </w:rPr>
        <w:t>business</w:t>
      </w:r>
      <w:r w:rsidRPr="00701149">
        <w:rPr>
          <w:rFonts w:hAnsiTheme="minorHAnsi" w:cstheme="minorHAnsi"/>
          <w:spacing w:val="26"/>
        </w:rPr>
        <w:t xml:space="preserve"> </w:t>
      </w:r>
      <w:r w:rsidRPr="00701149">
        <w:rPr>
          <w:rFonts w:hAnsiTheme="minorHAnsi" w:cstheme="minorHAnsi"/>
        </w:rPr>
        <w:t>or</w:t>
      </w:r>
      <w:r w:rsidRPr="00701149">
        <w:rPr>
          <w:rFonts w:hAnsiTheme="minorHAnsi" w:cstheme="minorHAnsi"/>
          <w:spacing w:val="27"/>
        </w:rPr>
        <w:t xml:space="preserve"> </w:t>
      </w:r>
      <w:r w:rsidRPr="00701149">
        <w:rPr>
          <w:rFonts w:hAnsiTheme="minorHAnsi" w:cstheme="minorHAnsi"/>
        </w:rPr>
        <w:t>a</w:t>
      </w:r>
      <w:r w:rsidRPr="00701149">
        <w:rPr>
          <w:rFonts w:hAnsiTheme="minorHAnsi" w:cstheme="minorHAnsi"/>
          <w:spacing w:val="26"/>
        </w:rPr>
        <w:t xml:space="preserve"> </w:t>
      </w:r>
      <w:r w:rsidRPr="00701149">
        <w:rPr>
          <w:rFonts w:hAnsiTheme="minorHAnsi" w:cstheme="minorHAnsi"/>
        </w:rPr>
        <w:t>business</w:t>
      </w:r>
      <w:r w:rsidRPr="00701149">
        <w:rPr>
          <w:rFonts w:hAnsiTheme="minorHAnsi" w:cstheme="minorHAnsi"/>
          <w:spacing w:val="27"/>
        </w:rPr>
        <w:t xml:space="preserve"> </w:t>
      </w:r>
      <w:r w:rsidRPr="00701149">
        <w:rPr>
          <w:rFonts w:hAnsiTheme="minorHAnsi" w:cstheme="minorHAnsi"/>
        </w:rPr>
        <w:t>advantage,</w:t>
      </w:r>
      <w:r w:rsidRPr="00701149">
        <w:rPr>
          <w:rFonts w:hAnsiTheme="minorHAnsi" w:cstheme="minorHAnsi"/>
          <w:spacing w:val="26"/>
        </w:rPr>
        <w:t xml:space="preserve"> </w:t>
      </w:r>
      <w:r w:rsidRPr="00701149">
        <w:rPr>
          <w:rFonts w:hAnsiTheme="minorHAnsi" w:cstheme="minorHAnsi"/>
        </w:rPr>
        <w:t>to reward the provision or retention of business or a business advantage, or in explicit or implicit exchange for favours or benefits;</w:t>
      </w:r>
    </w:p>
    <w:p w14:paraId="60957ABD" w14:textId="77777777" w:rsidR="00775B29" w:rsidRPr="00701149" w:rsidRDefault="00162DC5">
      <w:pPr>
        <w:pStyle w:val="afd"/>
        <w:widowControl w:val="0"/>
        <w:numPr>
          <w:ilvl w:val="2"/>
          <w:numId w:val="19"/>
        </w:numPr>
        <w:tabs>
          <w:tab w:val="left" w:pos="1678"/>
        </w:tabs>
        <w:autoSpaceDE w:val="0"/>
        <w:autoSpaceDN w:val="0"/>
        <w:spacing w:before="121" w:after="0" w:line="240" w:lineRule="auto"/>
        <w:contextualSpacing w:val="0"/>
        <w:rPr>
          <w:rFonts w:hAnsiTheme="minorHAnsi" w:cstheme="minorHAnsi"/>
        </w:rPr>
      </w:pPr>
      <w:r w:rsidRPr="00701149">
        <w:rPr>
          <w:rFonts w:hAnsiTheme="minorHAnsi" w:cstheme="minorHAnsi"/>
        </w:rPr>
        <w:lastRenderedPageBreak/>
        <w:t>it complies with local</w:t>
      </w:r>
      <w:r w:rsidRPr="00701149">
        <w:rPr>
          <w:rFonts w:hAnsiTheme="minorHAnsi" w:cstheme="minorHAnsi"/>
          <w:spacing w:val="-5"/>
        </w:rPr>
        <w:t xml:space="preserve"> </w:t>
      </w:r>
      <w:r w:rsidRPr="00701149">
        <w:rPr>
          <w:rFonts w:hAnsiTheme="minorHAnsi" w:cstheme="minorHAnsi"/>
        </w:rPr>
        <w:t>law;</w:t>
      </w:r>
    </w:p>
    <w:p w14:paraId="61929307" w14:textId="77777777" w:rsidR="00775B29" w:rsidRPr="00701149" w:rsidRDefault="00162DC5">
      <w:pPr>
        <w:pStyle w:val="afd"/>
        <w:widowControl w:val="0"/>
        <w:numPr>
          <w:ilvl w:val="2"/>
          <w:numId w:val="19"/>
        </w:numPr>
        <w:tabs>
          <w:tab w:val="left" w:pos="1678"/>
        </w:tabs>
        <w:autoSpaceDE w:val="0"/>
        <w:autoSpaceDN w:val="0"/>
        <w:spacing w:before="119" w:after="0" w:line="240" w:lineRule="auto"/>
        <w:contextualSpacing w:val="0"/>
        <w:rPr>
          <w:rFonts w:hAnsiTheme="minorHAnsi" w:cstheme="minorHAnsi"/>
        </w:rPr>
      </w:pPr>
      <w:r w:rsidRPr="00701149">
        <w:rPr>
          <w:rFonts w:hAnsiTheme="minorHAnsi" w:cstheme="minorHAnsi"/>
        </w:rPr>
        <w:t>it is given in the organisation’s name, not in your</w:t>
      </w:r>
      <w:r w:rsidRPr="00701149">
        <w:rPr>
          <w:rFonts w:hAnsiTheme="minorHAnsi" w:cstheme="minorHAnsi"/>
          <w:spacing w:val="-15"/>
        </w:rPr>
        <w:t xml:space="preserve"> </w:t>
      </w:r>
      <w:r w:rsidRPr="00701149">
        <w:rPr>
          <w:rFonts w:hAnsiTheme="minorHAnsi" w:cstheme="minorHAnsi"/>
        </w:rPr>
        <w:t>name;</w:t>
      </w:r>
    </w:p>
    <w:p w14:paraId="4F1F62BC" w14:textId="77777777" w:rsidR="00775B29" w:rsidRPr="00701149" w:rsidRDefault="00162DC5">
      <w:pPr>
        <w:pStyle w:val="afd"/>
        <w:widowControl w:val="0"/>
        <w:numPr>
          <w:ilvl w:val="2"/>
          <w:numId w:val="19"/>
        </w:numPr>
        <w:tabs>
          <w:tab w:val="left" w:pos="1678"/>
        </w:tabs>
        <w:autoSpaceDE w:val="0"/>
        <w:autoSpaceDN w:val="0"/>
        <w:spacing w:before="119" w:after="0" w:line="240" w:lineRule="auto"/>
        <w:contextualSpacing w:val="0"/>
        <w:rPr>
          <w:rFonts w:hAnsiTheme="minorHAnsi" w:cstheme="minorHAnsi"/>
        </w:rPr>
      </w:pPr>
      <w:r w:rsidRPr="00701149">
        <w:rPr>
          <w:rFonts w:hAnsiTheme="minorHAnsi" w:cstheme="minorHAnsi"/>
        </w:rPr>
        <w:t>it does not include cash or a cash equivalent (such as gift certificates or</w:t>
      </w:r>
      <w:r w:rsidRPr="00701149">
        <w:rPr>
          <w:rFonts w:hAnsiTheme="minorHAnsi" w:cstheme="minorHAnsi"/>
          <w:spacing w:val="-28"/>
        </w:rPr>
        <w:t xml:space="preserve"> </w:t>
      </w:r>
      <w:r w:rsidRPr="00701149">
        <w:rPr>
          <w:rFonts w:hAnsiTheme="minorHAnsi" w:cstheme="minorHAnsi"/>
        </w:rPr>
        <w:t>vouchers);</w:t>
      </w:r>
    </w:p>
    <w:p w14:paraId="021BB56B" w14:textId="77777777" w:rsidR="00775B29" w:rsidRPr="00701149" w:rsidRDefault="00162DC5">
      <w:pPr>
        <w:pStyle w:val="afd"/>
        <w:widowControl w:val="0"/>
        <w:numPr>
          <w:ilvl w:val="2"/>
          <w:numId w:val="19"/>
        </w:numPr>
        <w:tabs>
          <w:tab w:val="left" w:pos="1678"/>
        </w:tabs>
        <w:autoSpaceDE w:val="0"/>
        <w:autoSpaceDN w:val="0"/>
        <w:spacing w:before="120" w:after="0" w:line="240" w:lineRule="auto"/>
        <w:ind w:right="110"/>
        <w:contextualSpacing w:val="0"/>
        <w:rPr>
          <w:rFonts w:hAnsiTheme="minorHAnsi" w:cstheme="minorHAnsi"/>
        </w:rPr>
      </w:pPr>
      <w:r w:rsidRPr="00701149">
        <w:rPr>
          <w:rFonts w:hAnsiTheme="minorHAnsi" w:cstheme="minorHAnsi"/>
        </w:rPr>
        <w:t>it is appropriate in the circumstances. For example, in the UK it is customary for small gifts to be given at Christmas</w:t>
      </w:r>
      <w:r w:rsidRPr="00701149">
        <w:rPr>
          <w:rFonts w:hAnsiTheme="minorHAnsi" w:cstheme="minorHAnsi"/>
          <w:spacing w:val="-6"/>
        </w:rPr>
        <w:t xml:space="preserve"> </w:t>
      </w:r>
      <w:r w:rsidRPr="00701149">
        <w:rPr>
          <w:rFonts w:hAnsiTheme="minorHAnsi" w:cstheme="minorHAnsi"/>
        </w:rPr>
        <w:t>time;</w:t>
      </w:r>
    </w:p>
    <w:p w14:paraId="7C0B8BA8" w14:textId="77777777" w:rsidR="00775B29" w:rsidRPr="00701149" w:rsidRDefault="00162DC5">
      <w:pPr>
        <w:pStyle w:val="afd"/>
        <w:widowControl w:val="0"/>
        <w:numPr>
          <w:ilvl w:val="2"/>
          <w:numId w:val="19"/>
        </w:numPr>
        <w:tabs>
          <w:tab w:val="left" w:pos="1678"/>
        </w:tabs>
        <w:autoSpaceDE w:val="0"/>
        <w:autoSpaceDN w:val="0"/>
        <w:spacing w:before="118" w:after="0" w:line="240" w:lineRule="auto"/>
        <w:contextualSpacing w:val="0"/>
        <w:rPr>
          <w:rFonts w:hAnsiTheme="minorHAnsi" w:cstheme="minorHAnsi"/>
        </w:rPr>
      </w:pPr>
      <w:r w:rsidRPr="00701149">
        <w:rPr>
          <w:rFonts w:hAnsiTheme="minorHAnsi" w:cstheme="minorHAnsi"/>
        </w:rPr>
        <w:t>it is given openly, not secretly;</w:t>
      </w:r>
      <w:r w:rsidRPr="00701149">
        <w:rPr>
          <w:rFonts w:hAnsiTheme="minorHAnsi" w:cstheme="minorHAnsi"/>
          <w:spacing w:val="-8"/>
        </w:rPr>
        <w:t xml:space="preserve"> </w:t>
      </w:r>
      <w:r w:rsidRPr="00701149">
        <w:rPr>
          <w:rFonts w:hAnsiTheme="minorHAnsi" w:cstheme="minorHAnsi"/>
        </w:rPr>
        <w:t>and</w:t>
      </w:r>
    </w:p>
    <w:p w14:paraId="61F9984E" w14:textId="77777777" w:rsidR="00775B29" w:rsidRPr="00701149" w:rsidRDefault="00162DC5">
      <w:pPr>
        <w:pStyle w:val="afd"/>
        <w:widowControl w:val="0"/>
        <w:numPr>
          <w:ilvl w:val="2"/>
          <w:numId w:val="19"/>
        </w:numPr>
        <w:tabs>
          <w:tab w:val="left" w:pos="1678"/>
        </w:tabs>
        <w:autoSpaceDE w:val="0"/>
        <w:autoSpaceDN w:val="0"/>
        <w:spacing w:before="120" w:after="0" w:line="240" w:lineRule="auto"/>
        <w:contextualSpacing w:val="0"/>
        <w:rPr>
          <w:rFonts w:hAnsiTheme="minorHAnsi" w:cstheme="minorHAnsi"/>
        </w:rPr>
      </w:pPr>
      <w:r w:rsidRPr="00701149">
        <w:rPr>
          <w:rFonts w:hAnsiTheme="minorHAnsi" w:cstheme="minorHAnsi"/>
        </w:rPr>
        <w:t>it does not constitute any of the behaviours outlined in section</w:t>
      </w:r>
      <w:r w:rsidRPr="00701149">
        <w:rPr>
          <w:rFonts w:hAnsiTheme="minorHAnsi" w:cstheme="minorHAnsi"/>
          <w:spacing w:val="-20"/>
        </w:rPr>
        <w:t xml:space="preserve"> </w:t>
      </w:r>
      <w:r w:rsidRPr="00701149">
        <w:rPr>
          <w:rFonts w:hAnsiTheme="minorHAnsi" w:cstheme="minorHAnsi"/>
        </w:rPr>
        <w:t>5.</w:t>
      </w:r>
    </w:p>
    <w:p w14:paraId="3F54C4DF" w14:textId="77777777" w:rsidR="00775B29" w:rsidRPr="00701149" w:rsidRDefault="00775B29">
      <w:pPr>
        <w:pStyle w:val="a5"/>
        <w:rPr>
          <w:rFonts w:asciiTheme="minorHAnsi" w:hAnsiTheme="minorHAnsi" w:cstheme="minorHAnsi"/>
          <w:lang w:val="en-GB"/>
        </w:rPr>
      </w:pPr>
    </w:p>
    <w:p w14:paraId="3211855D"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right="111" w:hanging="720"/>
        <w:contextualSpacing w:val="0"/>
        <w:jc w:val="both"/>
        <w:rPr>
          <w:rFonts w:hAnsiTheme="minorHAnsi" w:cstheme="minorHAnsi"/>
        </w:rPr>
      </w:pPr>
      <w:r w:rsidRPr="00701149">
        <w:rPr>
          <w:rFonts w:hAnsiTheme="minorHAnsi" w:cstheme="minorHAnsi"/>
        </w:rPr>
        <w:t>Any gifts offered by third parties to workers with a value of £50.00 or greater must be reported to the head of duty station for authorisation before they can be accepted. A lower threshold may be set for individual offices by the relevant Regional</w:t>
      </w:r>
      <w:r w:rsidRPr="00701149">
        <w:rPr>
          <w:rFonts w:hAnsiTheme="minorHAnsi" w:cstheme="minorHAnsi"/>
          <w:spacing w:val="-10"/>
        </w:rPr>
        <w:t xml:space="preserve"> </w:t>
      </w:r>
      <w:r w:rsidRPr="00701149">
        <w:rPr>
          <w:rFonts w:hAnsiTheme="minorHAnsi" w:cstheme="minorHAnsi"/>
        </w:rPr>
        <w:t>Director.</w:t>
      </w:r>
    </w:p>
    <w:p w14:paraId="65361F45" w14:textId="77777777" w:rsidR="00775B29" w:rsidRPr="00701149" w:rsidRDefault="00775B29">
      <w:pPr>
        <w:pStyle w:val="a5"/>
        <w:rPr>
          <w:rFonts w:asciiTheme="minorHAnsi" w:hAnsiTheme="minorHAnsi" w:cstheme="minorHAnsi"/>
          <w:lang w:val="en-GB"/>
        </w:rPr>
      </w:pPr>
    </w:p>
    <w:p w14:paraId="685A75C7"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2" w:hanging="720"/>
        <w:contextualSpacing w:val="0"/>
        <w:rPr>
          <w:rFonts w:hAnsiTheme="minorHAnsi" w:cstheme="minorHAnsi"/>
        </w:rPr>
      </w:pPr>
      <w:r w:rsidRPr="00701149">
        <w:rPr>
          <w:rFonts w:hAnsiTheme="minorHAnsi" w:cstheme="minorHAnsi"/>
        </w:rPr>
        <w:t>All gifts with a value of £50.00 or greater which are proposed to be given by workers on behalf of TRAFFIC to a third party must be authorised in advance by the head of duty</w:t>
      </w:r>
      <w:r w:rsidRPr="00701149">
        <w:rPr>
          <w:rFonts w:hAnsiTheme="minorHAnsi" w:cstheme="minorHAnsi"/>
          <w:spacing w:val="-32"/>
        </w:rPr>
        <w:t xml:space="preserve"> </w:t>
      </w:r>
      <w:r w:rsidRPr="00701149">
        <w:rPr>
          <w:rFonts w:hAnsiTheme="minorHAnsi" w:cstheme="minorHAnsi"/>
        </w:rPr>
        <w:t>station.</w:t>
      </w:r>
    </w:p>
    <w:p w14:paraId="716539B8" w14:textId="77777777" w:rsidR="00775B29" w:rsidRPr="00701149" w:rsidRDefault="00775B29">
      <w:pPr>
        <w:pStyle w:val="a5"/>
        <w:rPr>
          <w:rFonts w:asciiTheme="minorHAnsi" w:hAnsiTheme="minorHAnsi" w:cstheme="minorHAnsi"/>
          <w:lang w:val="en-GB"/>
        </w:rPr>
      </w:pPr>
    </w:p>
    <w:p w14:paraId="53642D4C"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hanging="720"/>
        <w:contextualSpacing w:val="0"/>
        <w:rPr>
          <w:rFonts w:hAnsiTheme="minorHAnsi" w:cstheme="minorHAnsi"/>
        </w:rPr>
      </w:pPr>
      <w:r w:rsidRPr="00701149">
        <w:rPr>
          <w:rFonts w:hAnsiTheme="minorHAnsi" w:cstheme="minorHAnsi"/>
        </w:rPr>
        <w:t>You</w:t>
      </w:r>
      <w:r w:rsidRPr="00701149">
        <w:rPr>
          <w:rFonts w:hAnsiTheme="minorHAnsi" w:cstheme="minorHAnsi"/>
          <w:spacing w:val="31"/>
        </w:rPr>
        <w:t xml:space="preserve"> </w:t>
      </w:r>
      <w:r w:rsidRPr="00701149">
        <w:rPr>
          <w:rFonts w:hAnsiTheme="minorHAnsi" w:cstheme="minorHAnsi"/>
        </w:rPr>
        <w:t>must</w:t>
      </w:r>
      <w:r w:rsidRPr="00701149">
        <w:rPr>
          <w:rFonts w:hAnsiTheme="minorHAnsi" w:cstheme="minorHAnsi"/>
          <w:spacing w:val="32"/>
        </w:rPr>
        <w:t xml:space="preserve"> </w:t>
      </w:r>
      <w:r w:rsidRPr="00701149">
        <w:rPr>
          <w:rFonts w:hAnsiTheme="minorHAnsi" w:cstheme="minorHAnsi"/>
        </w:rPr>
        <w:t>provide</w:t>
      </w:r>
      <w:r w:rsidRPr="00701149">
        <w:rPr>
          <w:rFonts w:hAnsiTheme="minorHAnsi" w:cstheme="minorHAnsi"/>
          <w:spacing w:val="32"/>
        </w:rPr>
        <w:t xml:space="preserve"> </w:t>
      </w:r>
      <w:r w:rsidRPr="00701149">
        <w:rPr>
          <w:rFonts w:hAnsiTheme="minorHAnsi" w:cstheme="minorHAnsi"/>
        </w:rPr>
        <w:t>full</w:t>
      </w:r>
      <w:r w:rsidRPr="00701149">
        <w:rPr>
          <w:rFonts w:hAnsiTheme="minorHAnsi" w:cstheme="minorHAnsi"/>
          <w:spacing w:val="31"/>
        </w:rPr>
        <w:t xml:space="preserve"> </w:t>
      </w:r>
      <w:r w:rsidRPr="00701149">
        <w:rPr>
          <w:rFonts w:hAnsiTheme="minorHAnsi" w:cstheme="minorHAnsi"/>
        </w:rPr>
        <w:t>and</w:t>
      </w:r>
      <w:r w:rsidRPr="00701149">
        <w:rPr>
          <w:rFonts w:hAnsiTheme="minorHAnsi" w:cstheme="minorHAnsi"/>
          <w:spacing w:val="32"/>
        </w:rPr>
        <w:t xml:space="preserve"> </w:t>
      </w:r>
      <w:r w:rsidRPr="00701149">
        <w:rPr>
          <w:rFonts w:hAnsiTheme="minorHAnsi" w:cstheme="minorHAnsi"/>
        </w:rPr>
        <w:t>honest</w:t>
      </w:r>
      <w:r w:rsidRPr="00701149">
        <w:rPr>
          <w:rFonts w:hAnsiTheme="minorHAnsi" w:cstheme="minorHAnsi"/>
          <w:spacing w:val="32"/>
        </w:rPr>
        <w:t xml:space="preserve"> </w:t>
      </w:r>
      <w:r w:rsidRPr="00701149">
        <w:rPr>
          <w:rFonts w:hAnsiTheme="minorHAnsi" w:cstheme="minorHAnsi"/>
        </w:rPr>
        <w:t>disclosure</w:t>
      </w:r>
      <w:r w:rsidRPr="00701149">
        <w:rPr>
          <w:rFonts w:hAnsiTheme="minorHAnsi" w:cstheme="minorHAnsi"/>
          <w:spacing w:val="31"/>
        </w:rPr>
        <w:t xml:space="preserve"> </w:t>
      </w:r>
      <w:r w:rsidRPr="00701149">
        <w:rPr>
          <w:rFonts w:hAnsiTheme="minorHAnsi" w:cstheme="minorHAnsi"/>
        </w:rPr>
        <w:t>about</w:t>
      </w:r>
      <w:r w:rsidRPr="00701149">
        <w:rPr>
          <w:rFonts w:hAnsiTheme="minorHAnsi" w:cstheme="minorHAnsi"/>
          <w:spacing w:val="32"/>
        </w:rPr>
        <w:t xml:space="preserve"> </w:t>
      </w:r>
      <w:r w:rsidRPr="00701149">
        <w:rPr>
          <w:rFonts w:hAnsiTheme="minorHAnsi" w:cstheme="minorHAnsi"/>
        </w:rPr>
        <w:t>all</w:t>
      </w:r>
      <w:r w:rsidRPr="00701149">
        <w:rPr>
          <w:rFonts w:hAnsiTheme="minorHAnsi" w:cstheme="minorHAnsi"/>
          <w:spacing w:val="32"/>
        </w:rPr>
        <w:t xml:space="preserve"> </w:t>
      </w:r>
      <w:r w:rsidRPr="00701149">
        <w:rPr>
          <w:rFonts w:hAnsiTheme="minorHAnsi" w:cstheme="minorHAnsi"/>
        </w:rPr>
        <w:t>gifts</w:t>
      </w:r>
      <w:r w:rsidRPr="00701149">
        <w:rPr>
          <w:rFonts w:hAnsiTheme="minorHAnsi" w:cstheme="minorHAnsi"/>
          <w:spacing w:val="31"/>
        </w:rPr>
        <w:t xml:space="preserve"> </w:t>
      </w:r>
      <w:r w:rsidRPr="00701149">
        <w:rPr>
          <w:rFonts w:hAnsiTheme="minorHAnsi" w:cstheme="minorHAnsi"/>
        </w:rPr>
        <w:t>given</w:t>
      </w:r>
      <w:r w:rsidRPr="00701149">
        <w:rPr>
          <w:rFonts w:hAnsiTheme="minorHAnsi" w:cstheme="minorHAnsi"/>
          <w:spacing w:val="32"/>
        </w:rPr>
        <w:t xml:space="preserve"> </w:t>
      </w:r>
      <w:r w:rsidRPr="00701149">
        <w:rPr>
          <w:rFonts w:hAnsiTheme="minorHAnsi" w:cstheme="minorHAnsi"/>
        </w:rPr>
        <w:t>and</w:t>
      </w:r>
      <w:r w:rsidRPr="00701149">
        <w:rPr>
          <w:rFonts w:hAnsiTheme="minorHAnsi" w:cstheme="minorHAnsi"/>
          <w:spacing w:val="32"/>
        </w:rPr>
        <w:t xml:space="preserve"> </w:t>
      </w:r>
      <w:r w:rsidRPr="00701149">
        <w:rPr>
          <w:rFonts w:hAnsiTheme="minorHAnsi" w:cstheme="minorHAnsi"/>
        </w:rPr>
        <w:t>received</w:t>
      </w:r>
      <w:r w:rsidRPr="00701149">
        <w:rPr>
          <w:rFonts w:hAnsiTheme="minorHAnsi" w:cstheme="minorHAnsi"/>
          <w:spacing w:val="31"/>
        </w:rPr>
        <w:t xml:space="preserve"> </w:t>
      </w:r>
      <w:r w:rsidRPr="00701149">
        <w:rPr>
          <w:rFonts w:hAnsiTheme="minorHAnsi" w:cstheme="minorHAnsi"/>
        </w:rPr>
        <w:t>with</w:t>
      </w:r>
      <w:r w:rsidRPr="00701149">
        <w:rPr>
          <w:rFonts w:hAnsiTheme="minorHAnsi" w:cstheme="minorHAnsi"/>
          <w:spacing w:val="32"/>
        </w:rPr>
        <w:t xml:space="preserve"> </w:t>
      </w:r>
      <w:r w:rsidRPr="00701149">
        <w:rPr>
          <w:rFonts w:hAnsiTheme="minorHAnsi" w:cstheme="minorHAnsi"/>
        </w:rPr>
        <w:t>a</w:t>
      </w:r>
      <w:r w:rsidRPr="00701149">
        <w:rPr>
          <w:rFonts w:hAnsiTheme="minorHAnsi" w:cstheme="minorHAnsi"/>
          <w:spacing w:val="32"/>
        </w:rPr>
        <w:t xml:space="preserve"> </w:t>
      </w:r>
      <w:r w:rsidRPr="00701149">
        <w:rPr>
          <w:rFonts w:hAnsiTheme="minorHAnsi" w:cstheme="minorHAnsi"/>
        </w:rPr>
        <w:t>value</w:t>
      </w:r>
      <w:r w:rsidRPr="00701149">
        <w:rPr>
          <w:rFonts w:hAnsiTheme="minorHAnsi" w:cstheme="minorHAnsi"/>
          <w:spacing w:val="32"/>
        </w:rPr>
        <w:t xml:space="preserve"> </w:t>
      </w:r>
      <w:r w:rsidRPr="00701149">
        <w:rPr>
          <w:rFonts w:hAnsiTheme="minorHAnsi" w:cstheme="minorHAnsi"/>
        </w:rPr>
        <w:t>of</w:t>
      </w:r>
    </w:p>
    <w:p w14:paraId="452A945A" w14:textId="77777777" w:rsidR="00775B29" w:rsidRPr="00701149" w:rsidRDefault="00162DC5">
      <w:pPr>
        <w:pStyle w:val="a5"/>
        <w:ind w:left="838"/>
        <w:rPr>
          <w:rFonts w:asciiTheme="minorHAnsi" w:hAnsiTheme="minorHAnsi" w:cstheme="minorHAnsi"/>
          <w:lang w:val="en-GB"/>
        </w:rPr>
      </w:pPr>
      <w:r w:rsidRPr="00701149">
        <w:rPr>
          <w:rFonts w:asciiTheme="minorHAnsi" w:hAnsiTheme="minorHAnsi" w:cstheme="minorHAnsi"/>
          <w:lang w:val="en-GB"/>
        </w:rPr>
        <w:t>£50.00 or greater in your annual compliance declaration.</w:t>
      </w:r>
    </w:p>
    <w:p w14:paraId="0D8A0F13" w14:textId="77777777" w:rsidR="00775B29" w:rsidRPr="00701149" w:rsidRDefault="00775B29">
      <w:pPr>
        <w:pStyle w:val="a5"/>
        <w:rPr>
          <w:rFonts w:asciiTheme="minorHAnsi" w:hAnsiTheme="minorHAnsi" w:cstheme="minorHAnsi"/>
          <w:lang w:val="en-GB"/>
        </w:rPr>
      </w:pPr>
    </w:p>
    <w:p w14:paraId="0470FF3B" w14:textId="77777777" w:rsidR="00775B29" w:rsidRPr="00701149" w:rsidRDefault="00162DC5">
      <w:pPr>
        <w:pStyle w:val="afd"/>
        <w:widowControl w:val="0"/>
        <w:numPr>
          <w:ilvl w:val="1"/>
          <w:numId w:val="19"/>
        </w:numPr>
        <w:tabs>
          <w:tab w:val="left" w:pos="839"/>
        </w:tabs>
        <w:autoSpaceDE w:val="0"/>
        <w:autoSpaceDN w:val="0"/>
        <w:spacing w:before="148" w:after="0" w:line="240" w:lineRule="auto"/>
        <w:ind w:right="112" w:hanging="720"/>
        <w:contextualSpacing w:val="0"/>
        <w:jc w:val="both"/>
        <w:rPr>
          <w:rFonts w:hAnsiTheme="minorHAnsi" w:cstheme="minorHAnsi"/>
        </w:rPr>
      </w:pPr>
      <w:r w:rsidRPr="00701149">
        <w:rPr>
          <w:rFonts w:hAnsiTheme="minorHAnsi" w:cstheme="minorHAnsi"/>
        </w:rPr>
        <w:t>The annual compliance declaration is emailed to the Senior Director - Operations at TRAFFIC International at the end of the financial year so that a record can be kept, which will be subject to review.</w:t>
      </w:r>
    </w:p>
    <w:p w14:paraId="7DFC3E2A" w14:textId="77777777" w:rsidR="00775B29" w:rsidRPr="00701149" w:rsidRDefault="00775B29">
      <w:pPr>
        <w:pStyle w:val="a5"/>
        <w:rPr>
          <w:rFonts w:asciiTheme="minorHAnsi" w:hAnsiTheme="minorHAnsi" w:cstheme="minorHAnsi"/>
          <w:lang w:val="en-GB"/>
        </w:rPr>
      </w:pPr>
    </w:p>
    <w:p w14:paraId="50E9D941"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WHAT IS NOT ACCEPTABLE?</w:t>
      </w:r>
    </w:p>
    <w:p w14:paraId="3640602A" w14:textId="77777777" w:rsidR="00775B29" w:rsidRPr="00701149" w:rsidRDefault="00775B29">
      <w:pPr>
        <w:pStyle w:val="a5"/>
        <w:rPr>
          <w:rFonts w:asciiTheme="minorHAnsi" w:hAnsiTheme="minorHAnsi" w:cstheme="minorHAnsi"/>
          <w:b/>
          <w:lang w:val="en-GB"/>
        </w:rPr>
      </w:pPr>
    </w:p>
    <w:p w14:paraId="5EB60505"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hanging="720"/>
        <w:contextualSpacing w:val="0"/>
        <w:rPr>
          <w:rFonts w:hAnsiTheme="minorHAnsi" w:cstheme="minorHAnsi"/>
        </w:rPr>
      </w:pPr>
      <w:r w:rsidRPr="00701149">
        <w:rPr>
          <w:rFonts w:hAnsiTheme="minorHAnsi" w:cstheme="minorHAnsi"/>
        </w:rPr>
        <w:t>It is not acceptable for you (or someone on your behalf)</w:t>
      </w:r>
      <w:r w:rsidRPr="00701149">
        <w:rPr>
          <w:rFonts w:hAnsiTheme="minorHAnsi" w:cstheme="minorHAnsi"/>
          <w:spacing w:val="-14"/>
        </w:rPr>
        <w:t xml:space="preserve"> </w:t>
      </w:r>
      <w:r w:rsidRPr="00701149">
        <w:rPr>
          <w:rFonts w:hAnsiTheme="minorHAnsi" w:cstheme="minorHAnsi"/>
        </w:rPr>
        <w:t>to:</w:t>
      </w:r>
    </w:p>
    <w:p w14:paraId="07EB81E3" w14:textId="77777777" w:rsidR="00775B29" w:rsidRPr="00701149" w:rsidRDefault="00162DC5">
      <w:pPr>
        <w:pStyle w:val="afd"/>
        <w:widowControl w:val="0"/>
        <w:numPr>
          <w:ilvl w:val="2"/>
          <w:numId w:val="19"/>
        </w:numPr>
        <w:tabs>
          <w:tab w:val="left" w:pos="1678"/>
        </w:tabs>
        <w:autoSpaceDE w:val="0"/>
        <w:autoSpaceDN w:val="0"/>
        <w:spacing w:before="120" w:after="0" w:line="240" w:lineRule="auto"/>
        <w:ind w:right="111"/>
        <w:contextualSpacing w:val="0"/>
        <w:jc w:val="both"/>
        <w:rPr>
          <w:rFonts w:hAnsiTheme="minorHAnsi" w:cstheme="minorHAnsi"/>
        </w:rPr>
      </w:pPr>
      <w:r w:rsidRPr="00701149">
        <w:rPr>
          <w:rFonts w:hAnsiTheme="minorHAnsi" w:cstheme="minorHAnsi"/>
        </w:rPr>
        <w:t>give, promise to give, or offer, a payment, gift, hospitality or other advantage with the expectation or hope that the recipient will do something improper or that a business advantage will be received, or to reward a business advantage already</w:t>
      </w:r>
      <w:r w:rsidRPr="00701149">
        <w:rPr>
          <w:rFonts w:hAnsiTheme="minorHAnsi" w:cstheme="minorHAnsi"/>
          <w:spacing w:val="-23"/>
        </w:rPr>
        <w:t xml:space="preserve"> </w:t>
      </w:r>
      <w:r w:rsidRPr="00701149">
        <w:rPr>
          <w:rFonts w:hAnsiTheme="minorHAnsi" w:cstheme="minorHAnsi"/>
        </w:rPr>
        <w:t>given;</w:t>
      </w:r>
    </w:p>
    <w:p w14:paraId="70E2989C" w14:textId="77777777" w:rsidR="00775B29" w:rsidRPr="00701149" w:rsidRDefault="00162DC5">
      <w:pPr>
        <w:pStyle w:val="afd"/>
        <w:widowControl w:val="0"/>
        <w:numPr>
          <w:ilvl w:val="2"/>
          <w:numId w:val="19"/>
        </w:numPr>
        <w:tabs>
          <w:tab w:val="left" w:pos="1678"/>
        </w:tabs>
        <w:autoSpaceDE w:val="0"/>
        <w:autoSpaceDN w:val="0"/>
        <w:spacing w:before="119" w:after="0" w:line="240" w:lineRule="auto"/>
        <w:ind w:right="112"/>
        <w:contextualSpacing w:val="0"/>
        <w:rPr>
          <w:rFonts w:hAnsiTheme="minorHAnsi" w:cstheme="minorHAnsi"/>
        </w:rPr>
      </w:pPr>
      <w:r w:rsidRPr="00701149">
        <w:rPr>
          <w:rFonts w:hAnsiTheme="minorHAnsi" w:cstheme="minorHAnsi"/>
        </w:rPr>
        <w:t>give, promise to give, or offer, a payment, gift, hospitality or other advantage to a government official, agent or representative to facilitate or expedite a routine</w:t>
      </w:r>
      <w:r w:rsidRPr="00701149">
        <w:rPr>
          <w:rFonts w:hAnsiTheme="minorHAnsi" w:cstheme="minorHAnsi"/>
          <w:spacing w:val="-35"/>
        </w:rPr>
        <w:t xml:space="preserve"> </w:t>
      </w:r>
      <w:r w:rsidRPr="00701149">
        <w:rPr>
          <w:rFonts w:hAnsiTheme="minorHAnsi" w:cstheme="minorHAnsi"/>
        </w:rPr>
        <w:t>procedure;</w:t>
      </w:r>
    </w:p>
    <w:p w14:paraId="40058CE3" w14:textId="77777777" w:rsidR="00775B29" w:rsidRPr="00701149" w:rsidRDefault="00162DC5">
      <w:pPr>
        <w:pStyle w:val="afd"/>
        <w:widowControl w:val="0"/>
        <w:numPr>
          <w:ilvl w:val="2"/>
          <w:numId w:val="19"/>
        </w:numPr>
        <w:tabs>
          <w:tab w:val="left" w:pos="1678"/>
        </w:tabs>
        <w:autoSpaceDE w:val="0"/>
        <w:autoSpaceDN w:val="0"/>
        <w:spacing w:before="120" w:after="0" w:line="240" w:lineRule="auto"/>
        <w:ind w:right="111"/>
        <w:contextualSpacing w:val="0"/>
        <w:jc w:val="both"/>
        <w:rPr>
          <w:rFonts w:hAnsiTheme="minorHAnsi" w:cstheme="minorHAnsi"/>
        </w:rPr>
      </w:pPr>
      <w:r w:rsidRPr="00701149">
        <w:rPr>
          <w:rFonts w:hAnsiTheme="minorHAnsi" w:cstheme="minorHAnsi"/>
        </w:rPr>
        <w:t>accept a payment, gift, hospitality or other advantage from a third party that you know or suspect is offered with the expectation that it will obtain a business advantage for them or with the intention that you do something improper in</w:t>
      </w:r>
      <w:r w:rsidRPr="00701149">
        <w:rPr>
          <w:rFonts w:hAnsiTheme="minorHAnsi" w:cstheme="minorHAnsi"/>
          <w:spacing w:val="-17"/>
        </w:rPr>
        <w:t xml:space="preserve"> </w:t>
      </w:r>
      <w:r w:rsidRPr="00701149">
        <w:rPr>
          <w:rFonts w:hAnsiTheme="minorHAnsi" w:cstheme="minorHAnsi"/>
        </w:rPr>
        <w:t>return;</w:t>
      </w:r>
    </w:p>
    <w:p w14:paraId="2FFAAFD1" w14:textId="77777777" w:rsidR="00775B29" w:rsidRPr="00701149" w:rsidRDefault="00162DC5">
      <w:pPr>
        <w:pStyle w:val="afd"/>
        <w:widowControl w:val="0"/>
        <w:numPr>
          <w:ilvl w:val="2"/>
          <w:numId w:val="19"/>
        </w:numPr>
        <w:tabs>
          <w:tab w:val="left" w:pos="1678"/>
        </w:tabs>
        <w:autoSpaceDE w:val="0"/>
        <w:autoSpaceDN w:val="0"/>
        <w:spacing w:before="120" w:after="0" w:line="240" w:lineRule="auto"/>
        <w:ind w:right="111"/>
        <w:contextualSpacing w:val="0"/>
        <w:jc w:val="both"/>
        <w:rPr>
          <w:rFonts w:hAnsiTheme="minorHAnsi" w:cstheme="minorHAnsi"/>
        </w:rPr>
      </w:pPr>
      <w:r w:rsidRPr="00701149">
        <w:rPr>
          <w:rFonts w:hAnsiTheme="minorHAnsi" w:cstheme="minorHAnsi"/>
        </w:rPr>
        <w:t>accept a payment, gift, hospitality or other advantage from a third party if you know or suspect that it is offered or provided with an expectation that TRAFFIC will do anything improper or that a business advantage will be provided by us in</w:t>
      </w:r>
      <w:r w:rsidRPr="00701149">
        <w:rPr>
          <w:rFonts w:hAnsiTheme="minorHAnsi" w:cstheme="minorHAnsi"/>
          <w:spacing w:val="-24"/>
        </w:rPr>
        <w:t xml:space="preserve"> </w:t>
      </w:r>
      <w:r w:rsidRPr="00701149">
        <w:rPr>
          <w:rFonts w:hAnsiTheme="minorHAnsi" w:cstheme="minorHAnsi"/>
        </w:rPr>
        <w:t>return;</w:t>
      </w:r>
    </w:p>
    <w:p w14:paraId="3F37A61D" w14:textId="77777777" w:rsidR="00775B29" w:rsidRPr="00701149" w:rsidRDefault="00162DC5">
      <w:pPr>
        <w:pStyle w:val="afd"/>
        <w:widowControl w:val="0"/>
        <w:numPr>
          <w:ilvl w:val="2"/>
          <w:numId w:val="19"/>
        </w:numPr>
        <w:tabs>
          <w:tab w:val="left" w:pos="1678"/>
        </w:tabs>
        <w:autoSpaceDE w:val="0"/>
        <w:autoSpaceDN w:val="0"/>
        <w:spacing w:before="118" w:after="0" w:line="240" w:lineRule="auto"/>
        <w:ind w:right="111"/>
        <w:contextualSpacing w:val="0"/>
        <w:rPr>
          <w:rFonts w:hAnsiTheme="minorHAnsi" w:cstheme="minorHAnsi"/>
        </w:rPr>
      </w:pPr>
      <w:r w:rsidRPr="00701149">
        <w:rPr>
          <w:rFonts w:hAnsiTheme="minorHAnsi" w:cstheme="minorHAnsi"/>
        </w:rPr>
        <w:lastRenderedPageBreak/>
        <w:t>threaten or retaliate against another worker who has refused to commit a bribery offence or who has raised concerns under this policy;</w:t>
      </w:r>
      <w:r w:rsidRPr="00701149">
        <w:rPr>
          <w:rFonts w:hAnsiTheme="minorHAnsi" w:cstheme="minorHAnsi"/>
          <w:spacing w:val="-9"/>
        </w:rPr>
        <w:t xml:space="preserve"> </w:t>
      </w:r>
      <w:r w:rsidRPr="00701149">
        <w:rPr>
          <w:rFonts w:hAnsiTheme="minorHAnsi" w:cstheme="minorHAnsi"/>
        </w:rPr>
        <w:t>or</w:t>
      </w:r>
    </w:p>
    <w:p w14:paraId="54EC816C" w14:textId="77777777" w:rsidR="00775B29" w:rsidRPr="00701149" w:rsidRDefault="00162DC5">
      <w:pPr>
        <w:pStyle w:val="afd"/>
        <w:widowControl w:val="0"/>
        <w:numPr>
          <w:ilvl w:val="2"/>
          <w:numId w:val="19"/>
        </w:numPr>
        <w:tabs>
          <w:tab w:val="left" w:pos="1678"/>
        </w:tabs>
        <w:autoSpaceDE w:val="0"/>
        <w:autoSpaceDN w:val="0"/>
        <w:spacing w:before="8" w:after="0" w:line="240" w:lineRule="auto"/>
        <w:contextualSpacing w:val="0"/>
        <w:rPr>
          <w:rFonts w:hAnsiTheme="minorHAnsi" w:cstheme="minorHAnsi"/>
        </w:rPr>
      </w:pPr>
      <w:r w:rsidRPr="00701149">
        <w:rPr>
          <w:rFonts w:hAnsiTheme="minorHAnsi" w:cstheme="minorHAnsi"/>
        </w:rPr>
        <w:t>engage in any activity that might lead to a breach of this</w:t>
      </w:r>
      <w:r w:rsidRPr="00701149">
        <w:rPr>
          <w:rFonts w:hAnsiTheme="minorHAnsi" w:cstheme="minorHAnsi"/>
          <w:spacing w:val="-18"/>
        </w:rPr>
        <w:t xml:space="preserve"> </w:t>
      </w:r>
      <w:r w:rsidRPr="00701149">
        <w:rPr>
          <w:rFonts w:hAnsiTheme="minorHAnsi" w:cstheme="minorHAnsi"/>
        </w:rPr>
        <w:t>policy.</w:t>
      </w:r>
    </w:p>
    <w:p w14:paraId="102DF2BD" w14:textId="77777777" w:rsidR="00775B29" w:rsidRPr="00701149" w:rsidRDefault="00775B29">
      <w:pPr>
        <w:pStyle w:val="afd"/>
        <w:widowControl w:val="0"/>
        <w:tabs>
          <w:tab w:val="left" w:pos="1678"/>
        </w:tabs>
        <w:autoSpaceDE w:val="0"/>
        <w:autoSpaceDN w:val="0"/>
        <w:spacing w:before="8" w:after="0" w:line="240" w:lineRule="auto"/>
        <w:ind w:left="1677"/>
        <w:contextualSpacing w:val="0"/>
        <w:rPr>
          <w:rFonts w:hAnsiTheme="minorHAnsi" w:cstheme="minorHAnsi"/>
        </w:rPr>
      </w:pPr>
    </w:p>
    <w:p w14:paraId="4DC602B8" w14:textId="77777777" w:rsidR="00775B29" w:rsidRPr="00701149" w:rsidRDefault="00775B29">
      <w:pPr>
        <w:pStyle w:val="afd"/>
        <w:widowControl w:val="0"/>
        <w:tabs>
          <w:tab w:val="left" w:pos="1678"/>
        </w:tabs>
        <w:autoSpaceDE w:val="0"/>
        <w:autoSpaceDN w:val="0"/>
        <w:spacing w:before="8" w:after="0" w:line="240" w:lineRule="auto"/>
        <w:ind w:left="1677"/>
        <w:contextualSpacing w:val="0"/>
        <w:rPr>
          <w:rFonts w:hAnsiTheme="minorHAnsi" w:cstheme="minorHAnsi"/>
        </w:rPr>
      </w:pPr>
    </w:p>
    <w:p w14:paraId="40632050"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FACILITATION PAYMENTS AND KICKBACKS</w:t>
      </w:r>
    </w:p>
    <w:p w14:paraId="35DB843D" w14:textId="77777777" w:rsidR="00775B29" w:rsidRPr="00701149" w:rsidRDefault="00775B29">
      <w:pPr>
        <w:pStyle w:val="a5"/>
        <w:rPr>
          <w:rFonts w:asciiTheme="minorHAnsi" w:hAnsiTheme="minorHAnsi" w:cstheme="minorHAnsi"/>
          <w:b/>
          <w:lang w:val="en-GB"/>
        </w:rPr>
      </w:pPr>
    </w:p>
    <w:p w14:paraId="106667DD" w14:textId="77777777" w:rsidR="00D1340C" w:rsidRPr="00701149" w:rsidRDefault="464CBA6A">
      <w:pPr>
        <w:pStyle w:val="afd"/>
        <w:widowControl w:val="0"/>
        <w:numPr>
          <w:ilvl w:val="1"/>
          <w:numId w:val="19"/>
        </w:numPr>
        <w:tabs>
          <w:tab w:val="left" w:pos="839"/>
        </w:tabs>
        <w:autoSpaceDE w:val="0"/>
        <w:autoSpaceDN w:val="0"/>
        <w:spacing w:before="144" w:after="0" w:line="240" w:lineRule="auto"/>
        <w:ind w:right="111" w:hanging="720"/>
        <w:jc w:val="both"/>
        <w:rPr>
          <w:rFonts w:hAnsiTheme="minorHAnsi" w:cstheme="minorHAnsi"/>
        </w:rPr>
      </w:pPr>
      <w:r w:rsidRPr="00701149">
        <w:rPr>
          <w:rFonts w:hAnsiTheme="minorHAnsi" w:cstheme="minorHAnsi"/>
        </w:rPr>
        <w:t>Facilitation payments are typically small, unofficial payments made to secure or expedite a routine government action by a government official. There is no requirement that the recipient has performed or will perform their duties improperly as a consequence of</w:t>
      </w:r>
    </w:p>
    <w:p w14:paraId="416CF692" w14:textId="75EFED10" w:rsidR="00775B29" w:rsidRPr="00701149" w:rsidRDefault="464CBA6A">
      <w:pPr>
        <w:pStyle w:val="afd"/>
        <w:widowControl w:val="0"/>
        <w:numPr>
          <w:ilvl w:val="1"/>
          <w:numId w:val="19"/>
        </w:numPr>
        <w:tabs>
          <w:tab w:val="left" w:pos="839"/>
        </w:tabs>
        <w:autoSpaceDE w:val="0"/>
        <w:autoSpaceDN w:val="0"/>
        <w:spacing w:before="144" w:after="0" w:line="240" w:lineRule="auto"/>
        <w:ind w:right="111" w:hanging="720"/>
        <w:jc w:val="both"/>
        <w:rPr>
          <w:rFonts w:hAnsiTheme="minorHAnsi" w:cstheme="minorHAnsi"/>
        </w:rPr>
      </w:pPr>
      <w:r w:rsidRPr="00701149">
        <w:rPr>
          <w:rFonts w:hAnsiTheme="minorHAnsi" w:cstheme="minorHAnsi"/>
        </w:rPr>
        <w:t xml:space="preserve"> the payment. Whilst facilitation payments are legal in some jurisdictions (in </w:t>
      </w:r>
      <w:r w:rsidRPr="00701149">
        <w:rPr>
          <w:rFonts w:hAnsiTheme="minorHAnsi" w:cstheme="minorHAnsi"/>
          <w:i/>
          <w:iCs/>
        </w:rPr>
        <w:t xml:space="preserve">very </w:t>
      </w:r>
      <w:r w:rsidRPr="00701149">
        <w:rPr>
          <w:rFonts w:hAnsiTheme="minorHAnsi" w:cstheme="minorHAnsi"/>
        </w:rPr>
        <w:t>limited circumstances), they are illegal in the UK</w:t>
      </w:r>
      <w:r w:rsidR="67207115" w:rsidRPr="00701149">
        <w:rPr>
          <w:rFonts w:hAnsiTheme="minorHAnsi" w:cstheme="minorHAnsi"/>
        </w:rPr>
        <w:t xml:space="preserve"> </w:t>
      </w:r>
      <w:r w:rsidRPr="00701149">
        <w:rPr>
          <w:rFonts w:hAnsiTheme="minorHAnsi" w:cstheme="minorHAnsi"/>
        </w:rPr>
        <w:t>and paying one could lead to the individual and TRAFFIC International committing offences under the Bribery Act</w:t>
      </w:r>
      <w:r w:rsidRPr="00701149">
        <w:rPr>
          <w:rFonts w:hAnsiTheme="minorHAnsi" w:cstheme="minorHAnsi"/>
          <w:spacing w:val="-8"/>
        </w:rPr>
        <w:t xml:space="preserve"> </w:t>
      </w:r>
      <w:r w:rsidRPr="00701149">
        <w:rPr>
          <w:rFonts w:hAnsiTheme="minorHAnsi" w:cstheme="minorHAnsi"/>
        </w:rPr>
        <w:t>2010.</w:t>
      </w:r>
    </w:p>
    <w:p w14:paraId="0C3C13C9" w14:textId="77777777" w:rsidR="00775B29" w:rsidRPr="00701149" w:rsidRDefault="00775B29">
      <w:pPr>
        <w:pStyle w:val="a5"/>
        <w:rPr>
          <w:rFonts w:asciiTheme="minorHAnsi" w:hAnsiTheme="minorHAnsi" w:cstheme="minorHAnsi"/>
          <w:lang w:val="en-GB"/>
        </w:rPr>
      </w:pPr>
    </w:p>
    <w:p w14:paraId="77CFCA34"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hanging="720"/>
        <w:contextualSpacing w:val="0"/>
        <w:rPr>
          <w:rFonts w:hAnsiTheme="minorHAnsi" w:cstheme="minorHAnsi"/>
        </w:rPr>
      </w:pPr>
      <w:r w:rsidRPr="00701149">
        <w:rPr>
          <w:rFonts w:hAnsiTheme="minorHAnsi" w:cstheme="minorHAnsi"/>
        </w:rPr>
        <w:t>We do not make facilitation payments of any kind, in any</w:t>
      </w:r>
      <w:r w:rsidRPr="00701149">
        <w:rPr>
          <w:rFonts w:hAnsiTheme="minorHAnsi" w:cstheme="minorHAnsi"/>
          <w:spacing w:val="-18"/>
        </w:rPr>
        <w:t xml:space="preserve"> </w:t>
      </w:r>
      <w:r w:rsidRPr="00701149">
        <w:rPr>
          <w:rFonts w:hAnsiTheme="minorHAnsi" w:cstheme="minorHAnsi"/>
        </w:rPr>
        <w:t>jurisdiction.</w:t>
      </w:r>
    </w:p>
    <w:p w14:paraId="798D11F7" w14:textId="77777777" w:rsidR="00775B29" w:rsidRPr="00701149" w:rsidRDefault="00775B29">
      <w:pPr>
        <w:pStyle w:val="a5"/>
        <w:rPr>
          <w:rFonts w:asciiTheme="minorHAnsi" w:hAnsiTheme="minorHAnsi" w:cstheme="minorHAnsi"/>
          <w:lang w:val="en-GB"/>
        </w:rPr>
      </w:pPr>
    </w:p>
    <w:p w14:paraId="33F73248"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1" w:hanging="720"/>
        <w:contextualSpacing w:val="0"/>
        <w:jc w:val="both"/>
        <w:rPr>
          <w:rFonts w:hAnsiTheme="minorHAnsi" w:cstheme="minorHAnsi"/>
        </w:rPr>
      </w:pPr>
      <w:r w:rsidRPr="00701149">
        <w:rPr>
          <w:rFonts w:hAnsiTheme="minorHAnsi" w:cstheme="minorHAnsi"/>
        </w:rPr>
        <w:t>An exception to this prohibition will only be permitted where a person's physical safety or liberty are threatened. Where this is the case, you must report details of the payment to the Senior Director – Operations as soon as possible following</w:t>
      </w:r>
      <w:r w:rsidRPr="00701149">
        <w:rPr>
          <w:rFonts w:hAnsiTheme="minorHAnsi" w:cstheme="minorHAnsi"/>
          <w:spacing w:val="-6"/>
        </w:rPr>
        <w:t xml:space="preserve"> </w:t>
      </w:r>
      <w:r w:rsidRPr="00701149">
        <w:rPr>
          <w:rFonts w:hAnsiTheme="minorHAnsi" w:cstheme="minorHAnsi"/>
        </w:rPr>
        <w:t>payment.</w:t>
      </w:r>
    </w:p>
    <w:p w14:paraId="2D50D03F" w14:textId="77777777" w:rsidR="00775B29" w:rsidRPr="00701149" w:rsidRDefault="00775B29">
      <w:pPr>
        <w:pStyle w:val="a5"/>
        <w:rPr>
          <w:rFonts w:asciiTheme="minorHAnsi" w:hAnsiTheme="minorHAnsi" w:cstheme="minorHAnsi"/>
          <w:lang w:val="en-GB"/>
        </w:rPr>
      </w:pPr>
    </w:p>
    <w:p w14:paraId="1051BD6F"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0" w:hanging="720"/>
        <w:contextualSpacing w:val="0"/>
        <w:jc w:val="both"/>
        <w:rPr>
          <w:rFonts w:hAnsiTheme="minorHAnsi" w:cstheme="minorHAnsi"/>
        </w:rPr>
      </w:pPr>
      <w:r w:rsidRPr="00701149">
        <w:rPr>
          <w:rFonts w:hAnsiTheme="minorHAnsi" w:cstheme="minorHAnsi"/>
        </w:rPr>
        <w:t>If you are asked to make a payment on our behalf, you should always be mindful of what the payment is for and whether the amount requested is proportionate to the goods or services provided. You should always ask for a receipt which details the reason for the payment. There is of course a difference between a facilitation payment, and a legitimate "fast track" fee for a particular service. You should always be able to find details of such a service published on a price list, and a receipt should be provided for the additional fee. There is no issue with using such legitimate services where</w:t>
      </w:r>
      <w:r w:rsidRPr="00701149">
        <w:rPr>
          <w:rFonts w:hAnsiTheme="minorHAnsi" w:cstheme="minorHAnsi"/>
          <w:spacing w:val="-5"/>
        </w:rPr>
        <w:t xml:space="preserve"> </w:t>
      </w:r>
      <w:r w:rsidRPr="00701149">
        <w:rPr>
          <w:rFonts w:hAnsiTheme="minorHAnsi" w:cstheme="minorHAnsi"/>
        </w:rPr>
        <w:t>required.</w:t>
      </w:r>
    </w:p>
    <w:p w14:paraId="2ADCF5CF" w14:textId="77777777" w:rsidR="00775B29" w:rsidRPr="00701149" w:rsidRDefault="00775B29">
      <w:pPr>
        <w:pStyle w:val="a5"/>
        <w:rPr>
          <w:rFonts w:asciiTheme="minorHAnsi" w:hAnsiTheme="minorHAnsi" w:cstheme="minorHAnsi"/>
          <w:lang w:val="en-GB"/>
        </w:rPr>
      </w:pPr>
    </w:p>
    <w:p w14:paraId="79CEDFA9"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0" w:hanging="720"/>
        <w:contextualSpacing w:val="0"/>
        <w:jc w:val="both"/>
        <w:rPr>
          <w:rFonts w:hAnsiTheme="minorHAnsi" w:cstheme="minorHAnsi"/>
        </w:rPr>
      </w:pPr>
      <w:r w:rsidRPr="00701149">
        <w:rPr>
          <w:rFonts w:hAnsiTheme="minorHAnsi" w:cstheme="minorHAnsi"/>
        </w:rPr>
        <w:t>If you have any suspicions, concerns or queries regarding a payment, you should raise these with either your immediate manager, the Senior Director – Operations, the Executive Director or through the hosting organisation’s Whistleblowing</w:t>
      </w:r>
      <w:r w:rsidRPr="00701149">
        <w:rPr>
          <w:rFonts w:hAnsiTheme="minorHAnsi" w:cstheme="minorHAnsi"/>
          <w:spacing w:val="-6"/>
        </w:rPr>
        <w:t xml:space="preserve"> </w:t>
      </w:r>
      <w:r w:rsidRPr="00701149">
        <w:rPr>
          <w:rFonts w:hAnsiTheme="minorHAnsi" w:cstheme="minorHAnsi"/>
        </w:rPr>
        <w:t>Procedures.</w:t>
      </w:r>
    </w:p>
    <w:p w14:paraId="106751F4" w14:textId="77777777" w:rsidR="00775B29" w:rsidRPr="00701149" w:rsidRDefault="00775B29">
      <w:pPr>
        <w:pStyle w:val="a5"/>
        <w:rPr>
          <w:rFonts w:asciiTheme="minorHAnsi" w:hAnsiTheme="minorHAnsi" w:cstheme="minorHAnsi"/>
          <w:lang w:val="en-GB"/>
        </w:rPr>
      </w:pPr>
    </w:p>
    <w:p w14:paraId="66BFC558" w14:textId="77777777" w:rsidR="00775B29" w:rsidRPr="00701149" w:rsidRDefault="00162DC5">
      <w:pPr>
        <w:pStyle w:val="afd"/>
        <w:widowControl w:val="0"/>
        <w:numPr>
          <w:ilvl w:val="1"/>
          <w:numId w:val="19"/>
        </w:numPr>
        <w:tabs>
          <w:tab w:val="left" w:pos="839"/>
        </w:tabs>
        <w:autoSpaceDE w:val="0"/>
        <w:autoSpaceDN w:val="0"/>
        <w:spacing w:before="148" w:after="0" w:line="240" w:lineRule="auto"/>
        <w:ind w:right="111" w:hanging="720"/>
        <w:contextualSpacing w:val="0"/>
        <w:jc w:val="both"/>
        <w:rPr>
          <w:rFonts w:hAnsiTheme="minorHAnsi" w:cstheme="minorHAnsi"/>
        </w:rPr>
      </w:pPr>
      <w:r w:rsidRPr="00701149">
        <w:rPr>
          <w:rFonts w:hAnsiTheme="minorHAnsi" w:cstheme="minorHAnsi"/>
        </w:rPr>
        <w:t>Kickbacks are payments made in return for a business favour or advantage. Typically, they arise when suppliers or service providers pay the individuals who award them a contract. We do not make and will not accept kickbacks of any kind, in any</w:t>
      </w:r>
      <w:r w:rsidRPr="00701149">
        <w:rPr>
          <w:rFonts w:hAnsiTheme="minorHAnsi" w:cstheme="minorHAnsi"/>
          <w:spacing w:val="-15"/>
        </w:rPr>
        <w:t xml:space="preserve"> </w:t>
      </w:r>
      <w:r w:rsidRPr="00701149">
        <w:rPr>
          <w:rFonts w:hAnsiTheme="minorHAnsi" w:cstheme="minorHAnsi"/>
        </w:rPr>
        <w:t>jurisdiction.</w:t>
      </w:r>
    </w:p>
    <w:p w14:paraId="6602BAA6" w14:textId="77777777" w:rsidR="00775B29" w:rsidRPr="00701149" w:rsidRDefault="00775B29">
      <w:pPr>
        <w:pStyle w:val="a5"/>
        <w:rPr>
          <w:rFonts w:asciiTheme="minorHAnsi" w:hAnsiTheme="minorHAnsi" w:cstheme="minorHAnsi"/>
          <w:lang w:val="en-GB"/>
        </w:rPr>
      </w:pPr>
    </w:p>
    <w:p w14:paraId="11BF71E9"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1" w:hanging="720"/>
        <w:contextualSpacing w:val="0"/>
        <w:jc w:val="both"/>
        <w:rPr>
          <w:rFonts w:hAnsiTheme="minorHAnsi" w:cstheme="minorHAnsi"/>
        </w:rPr>
      </w:pPr>
      <w:r w:rsidRPr="00701149">
        <w:rPr>
          <w:rFonts w:hAnsiTheme="minorHAnsi" w:cstheme="minorHAnsi"/>
        </w:rPr>
        <w:t>All workers must avoid any activity that might lead to, or suggest, that a facilitation payment or kickback will be made or accepted by</w:t>
      </w:r>
      <w:r w:rsidRPr="00701149">
        <w:rPr>
          <w:rFonts w:hAnsiTheme="minorHAnsi" w:cstheme="minorHAnsi"/>
          <w:spacing w:val="-9"/>
        </w:rPr>
        <w:t xml:space="preserve"> </w:t>
      </w:r>
      <w:r w:rsidRPr="00701149">
        <w:rPr>
          <w:rFonts w:hAnsiTheme="minorHAnsi" w:cstheme="minorHAnsi"/>
        </w:rPr>
        <w:t>us.</w:t>
      </w:r>
    </w:p>
    <w:p w14:paraId="7881B7EE" w14:textId="77777777" w:rsidR="00775B29" w:rsidRPr="00701149" w:rsidRDefault="00775B29">
      <w:pPr>
        <w:pStyle w:val="a5"/>
        <w:rPr>
          <w:rFonts w:asciiTheme="minorHAnsi" w:hAnsiTheme="minorHAnsi" w:cstheme="minorHAnsi"/>
          <w:lang w:val="en-GB"/>
        </w:rPr>
      </w:pPr>
    </w:p>
    <w:p w14:paraId="237A1FD2"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DONATIONS</w:t>
      </w:r>
    </w:p>
    <w:p w14:paraId="1F238698" w14:textId="77777777" w:rsidR="00775B29" w:rsidRPr="00701149" w:rsidRDefault="00775B29">
      <w:pPr>
        <w:pStyle w:val="a5"/>
        <w:rPr>
          <w:rFonts w:asciiTheme="minorHAnsi" w:hAnsiTheme="minorHAnsi" w:cstheme="minorHAnsi"/>
          <w:b/>
          <w:lang w:val="en-GB"/>
        </w:rPr>
      </w:pPr>
    </w:p>
    <w:p w14:paraId="30EF3DC0"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hanging="720"/>
        <w:contextualSpacing w:val="0"/>
        <w:rPr>
          <w:rFonts w:hAnsiTheme="minorHAnsi" w:cstheme="minorHAnsi"/>
        </w:rPr>
      </w:pPr>
      <w:r w:rsidRPr="00701149">
        <w:rPr>
          <w:rFonts w:hAnsiTheme="minorHAnsi" w:cstheme="minorHAnsi"/>
        </w:rPr>
        <w:t>We do not make contributions to political</w:t>
      </w:r>
      <w:r w:rsidRPr="00701149">
        <w:rPr>
          <w:rFonts w:hAnsiTheme="minorHAnsi" w:cstheme="minorHAnsi"/>
          <w:spacing w:val="-9"/>
        </w:rPr>
        <w:t xml:space="preserve"> </w:t>
      </w:r>
      <w:r w:rsidRPr="00701149">
        <w:rPr>
          <w:rFonts w:hAnsiTheme="minorHAnsi" w:cstheme="minorHAnsi"/>
        </w:rPr>
        <w:t>parties.</w:t>
      </w:r>
    </w:p>
    <w:p w14:paraId="6520C1FE" w14:textId="77777777" w:rsidR="00775B29" w:rsidRPr="00701149" w:rsidRDefault="00775B29">
      <w:pPr>
        <w:pStyle w:val="a5"/>
        <w:rPr>
          <w:rFonts w:asciiTheme="minorHAnsi" w:hAnsiTheme="minorHAnsi" w:cstheme="minorHAnsi"/>
          <w:lang w:val="en-GB"/>
        </w:rPr>
      </w:pPr>
    </w:p>
    <w:p w14:paraId="34BF25E9"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3" w:hanging="720"/>
        <w:contextualSpacing w:val="0"/>
        <w:jc w:val="both"/>
        <w:rPr>
          <w:rFonts w:hAnsiTheme="minorHAnsi" w:cstheme="minorHAnsi"/>
        </w:rPr>
      </w:pPr>
      <w:r w:rsidRPr="00701149">
        <w:rPr>
          <w:rFonts w:hAnsiTheme="minorHAnsi" w:cstheme="minorHAnsi"/>
        </w:rPr>
        <w:t>We may make charitable donations that are legal and ethical under local laws and practices. No donation must be offered or made without the prior approval of the Senior Director – Operations. Any such donations must be reported to TRAFFIC</w:t>
      </w:r>
      <w:r w:rsidRPr="00701149">
        <w:rPr>
          <w:rFonts w:hAnsiTheme="minorHAnsi" w:cstheme="minorHAnsi"/>
          <w:spacing w:val="-14"/>
        </w:rPr>
        <w:t xml:space="preserve"> </w:t>
      </w:r>
      <w:r w:rsidRPr="00701149">
        <w:rPr>
          <w:rFonts w:hAnsiTheme="minorHAnsi" w:cstheme="minorHAnsi"/>
        </w:rPr>
        <w:t>International.</w:t>
      </w:r>
    </w:p>
    <w:p w14:paraId="241E200E" w14:textId="77777777" w:rsidR="00775B29" w:rsidRPr="00701149" w:rsidRDefault="00775B29">
      <w:pPr>
        <w:pStyle w:val="a5"/>
        <w:rPr>
          <w:rFonts w:asciiTheme="minorHAnsi" w:hAnsiTheme="minorHAnsi" w:cstheme="minorHAnsi"/>
          <w:lang w:val="en-GB"/>
        </w:rPr>
      </w:pPr>
    </w:p>
    <w:p w14:paraId="32C08CB5"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THIRD PARTIES</w:t>
      </w:r>
    </w:p>
    <w:p w14:paraId="1FE2CA81" w14:textId="77777777" w:rsidR="00775B29" w:rsidRPr="00701149" w:rsidRDefault="00775B29">
      <w:pPr>
        <w:pStyle w:val="a5"/>
        <w:spacing w:before="2"/>
        <w:rPr>
          <w:rFonts w:asciiTheme="minorHAnsi" w:hAnsiTheme="minorHAnsi" w:cstheme="minorHAnsi"/>
          <w:b/>
          <w:lang w:val="en-GB"/>
        </w:rPr>
      </w:pPr>
    </w:p>
    <w:p w14:paraId="5A7F8D08" w14:textId="77777777" w:rsidR="00775B29" w:rsidRPr="00701149" w:rsidRDefault="00162DC5">
      <w:pPr>
        <w:pStyle w:val="afd"/>
        <w:widowControl w:val="0"/>
        <w:numPr>
          <w:ilvl w:val="1"/>
          <w:numId w:val="19"/>
        </w:numPr>
        <w:tabs>
          <w:tab w:val="left" w:pos="839"/>
        </w:tabs>
        <w:autoSpaceDE w:val="0"/>
        <w:autoSpaceDN w:val="0"/>
        <w:spacing w:after="0" w:line="240" w:lineRule="auto"/>
        <w:ind w:hanging="720"/>
        <w:contextualSpacing w:val="0"/>
        <w:rPr>
          <w:rFonts w:hAnsiTheme="minorHAnsi" w:cstheme="minorHAnsi"/>
        </w:rPr>
      </w:pPr>
      <w:r w:rsidRPr="00701149">
        <w:rPr>
          <w:rFonts w:hAnsiTheme="minorHAnsi" w:cstheme="minorHAnsi"/>
        </w:rPr>
        <w:t>Our zero-tolerance approach to bribery and corruption applies to all third</w:t>
      </w:r>
      <w:r w:rsidRPr="00701149">
        <w:rPr>
          <w:rFonts w:hAnsiTheme="minorHAnsi" w:cstheme="minorHAnsi"/>
          <w:spacing w:val="-15"/>
        </w:rPr>
        <w:t xml:space="preserve"> </w:t>
      </w:r>
      <w:r w:rsidRPr="00701149">
        <w:rPr>
          <w:rFonts w:hAnsiTheme="minorHAnsi" w:cstheme="minorHAnsi"/>
        </w:rPr>
        <w:t>parties.</w:t>
      </w:r>
    </w:p>
    <w:p w14:paraId="6A524166" w14:textId="77777777" w:rsidR="00775B29" w:rsidRPr="00701149" w:rsidRDefault="00775B29">
      <w:pPr>
        <w:pStyle w:val="a5"/>
        <w:rPr>
          <w:rFonts w:asciiTheme="minorHAnsi" w:hAnsiTheme="minorHAnsi" w:cstheme="minorHAnsi"/>
          <w:lang w:val="en-GB"/>
        </w:rPr>
      </w:pPr>
    </w:p>
    <w:p w14:paraId="70A3C98F" w14:textId="77777777" w:rsidR="00775B29" w:rsidRPr="00701149" w:rsidRDefault="00162DC5">
      <w:pPr>
        <w:pStyle w:val="afd"/>
        <w:widowControl w:val="0"/>
        <w:numPr>
          <w:ilvl w:val="1"/>
          <w:numId w:val="19"/>
        </w:numPr>
        <w:tabs>
          <w:tab w:val="left" w:pos="839"/>
        </w:tabs>
        <w:autoSpaceDE w:val="0"/>
        <w:autoSpaceDN w:val="0"/>
        <w:spacing w:before="5" w:after="0" w:line="240" w:lineRule="auto"/>
        <w:ind w:hanging="720"/>
        <w:contextualSpacing w:val="0"/>
        <w:rPr>
          <w:rFonts w:hAnsiTheme="minorHAnsi" w:cstheme="minorHAnsi"/>
        </w:rPr>
      </w:pPr>
      <w:r w:rsidRPr="00701149">
        <w:rPr>
          <w:rFonts w:hAnsiTheme="minorHAnsi" w:cstheme="minorHAnsi"/>
        </w:rPr>
        <w:t>Workers must ensure</w:t>
      </w:r>
      <w:r w:rsidRPr="00701149">
        <w:rPr>
          <w:rFonts w:hAnsiTheme="minorHAnsi" w:cstheme="minorHAnsi"/>
          <w:spacing w:val="-4"/>
        </w:rPr>
        <w:t xml:space="preserve"> </w:t>
      </w:r>
      <w:r w:rsidRPr="00701149">
        <w:rPr>
          <w:rFonts w:hAnsiTheme="minorHAnsi" w:cstheme="minorHAnsi"/>
        </w:rPr>
        <w:t>that:</w:t>
      </w:r>
    </w:p>
    <w:p w14:paraId="5678552E" w14:textId="77777777" w:rsidR="00775B29" w:rsidRPr="00701149" w:rsidRDefault="00162DC5">
      <w:pPr>
        <w:pStyle w:val="afd"/>
        <w:widowControl w:val="0"/>
        <w:numPr>
          <w:ilvl w:val="2"/>
          <w:numId w:val="19"/>
        </w:numPr>
        <w:tabs>
          <w:tab w:val="left" w:pos="1678"/>
        </w:tabs>
        <w:autoSpaceDE w:val="0"/>
        <w:autoSpaceDN w:val="0"/>
        <w:spacing w:before="94" w:after="0" w:line="240" w:lineRule="auto"/>
        <w:ind w:right="113"/>
        <w:contextualSpacing w:val="0"/>
        <w:jc w:val="both"/>
        <w:rPr>
          <w:rFonts w:hAnsiTheme="minorHAnsi" w:cstheme="minorHAnsi"/>
        </w:rPr>
      </w:pPr>
      <w:r w:rsidRPr="00701149">
        <w:rPr>
          <w:rFonts w:hAnsiTheme="minorHAnsi" w:cstheme="minorHAnsi"/>
        </w:rPr>
        <w:t>they consider the reputation and integrity of any third party engaged on behalf of TRAFFIC International, and that adequate due diligence is undertaken before any agreement with the third party is</w:t>
      </w:r>
      <w:r w:rsidRPr="00701149">
        <w:rPr>
          <w:rFonts w:hAnsiTheme="minorHAnsi" w:cstheme="minorHAnsi"/>
          <w:spacing w:val="-8"/>
        </w:rPr>
        <w:t xml:space="preserve"> </w:t>
      </w:r>
      <w:r w:rsidRPr="00701149">
        <w:rPr>
          <w:rFonts w:hAnsiTheme="minorHAnsi" w:cstheme="minorHAnsi"/>
        </w:rPr>
        <w:t>made;</w:t>
      </w:r>
    </w:p>
    <w:p w14:paraId="6168A4A5" w14:textId="77777777" w:rsidR="00775B29" w:rsidRPr="00701149" w:rsidRDefault="00162DC5">
      <w:pPr>
        <w:pStyle w:val="afd"/>
        <w:widowControl w:val="0"/>
        <w:numPr>
          <w:ilvl w:val="2"/>
          <w:numId w:val="19"/>
        </w:numPr>
        <w:tabs>
          <w:tab w:val="left" w:pos="1678"/>
        </w:tabs>
        <w:autoSpaceDE w:val="0"/>
        <w:autoSpaceDN w:val="0"/>
        <w:spacing w:before="120" w:after="0" w:line="240" w:lineRule="auto"/>
        <w:contextualSpacing w:val="0"/>
        <w:rPr>
          <w:rFonts w:hAnsiTheme="minorHAnsi" w:cstheme="minorHAnsi"/>
        </w:rPr>
      </w:pPr>
      <w:r w:rsidRPr="00701149">
        <w:rPr>
          <w:rFonts w:hAnsiTheme="minorHAnsi" w:cstheme="minorHAnsi"/>
        </w:rPr>
        <w:t>the engagement process is correctly</w:t>
      </w:r>
      <w:r w:rsidRPr="00701149">
        <w:rPr>
          <w:rFonts w:hAnsiTheme="minorHAnsi" w:cstheme="minorHAnsi"/>
          <w:spacing w:val="-5"/>
        </w:rPr>
        <w:t xml:space="preserve"> </w:t>
      </w:r>
      <w:r w:rsidRPr="00701149">
        <w:rPr>
          <w:rFonts w:hAnsiTheme="minorHAnsi" w:cstheme="minorHAnsi"/>
        </w:rPr>
        <w:t>documented;</w:t>
      </w:r>
    </w:p>
    <w:p w14:paraId="06812D1B" w14:textId="77777777" w:rsidR="00775B29" w:rsidRPr="00701149" w:rsidRDefault="00162DC5">
      <w:pPr>
        <w:pStyle w:val="afd"/>
        <w:widowControl w:val="0"/>
        <w:numPr>
          <w:ilvl w:val="2"/>
          <w:numId w:val="19"/>
        </w:numPr>
        <w:tabs>
          <w:tab w:val="left" w:pos="1678"/>
        </w:tabs>
        <w:autoSpaceDE w:val="0"/>
        <w:autoSpaceDN w:val="0"/>
        <w:spacing w:before="119" w:after="0" w:line="240" w:lineRule="auto"/>
        <w:contextualSpacing w:val="0"/>
        <w:rPr>
          <w:rFonts w:hAnsiTheme="minorHAnsi" w:cstheme="minorHAnsi"/>
        </w:rPr>
      </w:pPr>
      <w:r w:rsidRPr="00701149">
        <w:rPr>
          <w:rFonts w:hAnsiTheme="minorHAnsi" w:cstheme="minorHAnsi"/>
        </w:rPr>
        <w:t>all agreements are terminable on this policy being breached by the third</w:t>
      </w:r>
      <w:r w:rsidRPr="00701149">
        <w:rPr>
          <w:rFonts w:hAnsiTheme="minorHAnsi" w:cstheme="minorHAnsi"/>
          <w:spacing w:val="-16"/>
        </w:rPr>
        <w:t xml:space="preserve"> </w:t>
      </w:r>
      <w:r w:rsidRPr="00701149">
        <w:rPr>
          <w:rFonts w:hAnsiTheme="minorHAnsi" w:cstheme="minorHAnsi"/>
        </w:rPr>
        <w:t>party;</w:t>
      </w:r>
    </w:p>
    <w:p w14:paraId="24AC0C26" w14:textId="77777777" w:rsidR="00775B29" w:rsidRPr="00701149" w:rsidRDefault="00162DC5">
      <w:pPr>
        <w:pStyle w:val="afd"/>
        <w:widowControl w:val="0"/>
        <w:numPr>
          <w:ilvl w:val="2"/>
          <w:numId w:val="19"/>
        </w:numPr>
        <w:tabs>
          <w:tab w:val="left" w:pos="1678"/>
        </w:tabs>
        <w:autoSpaceDE w:val="0"/>
        <w:autoSpaceDN w:val="0"/>
        <w:spacing w:before="120" w:after="0" w:line="240" w:lineRule="auto"/>
        <w:contextualSpacing w:val="0"/>
        <w:rPr>
          <w:rFonts w:hAnsiTheme="minorHAnsi" w:cstheme="minorHAnsi"/>
        </w:rPr>
      </w:pPr>
      <w:r w:rsidRPr="00701149">
        <w:rPr>
          <w:rFonts w:hAnsiTheme="minorHAnsi" w:cstheme="minorHAnsi"/>
        </w:rPr>
        <w:t>all payments to third parties are appropriate and proportionate to the services</w:t>
      </w:r>
      <w:r w:rsidRPr="00701149">
        <w:rPr>
          <w:rFonts w:hAnsiTheme="minorHAnsi" w:cstheme="minorHAnsi"/>
          <w:spacing w:val="-33"/>
        </w:rPr>
        <w:t xml:space="preserve"> </w:t>
      </w:r>
      <w:r w:rsidRPr="00701149">
        <w:rPr>
          <w:rFonts w:hAnsiTheme="minorHAnsi" w:cstheme="minorHAnsi"/>
        </w:rPr>
        <w:t>provided;</w:t>
      </w:r>
    </w:p>
    <w:p w14:paraId="775ACF24" w14:textId="77777777" w:rsidR="00775B29" w:rsidRPr="00701149" w:rsidRDefault="00162DC5">
      <w:pPr>
        <w:pStyle w:val="afd"/>
        <w:widowControl w:val="0"/>
        <w:numPr>
          <w:ilvl w:val="2"/>
          <w:numId w:val="19"/>
        </w:numPr>
        <w:tabs>
          <w:tab w:val="left" w:pos="1678"/>
        </w:tabs>
        <w:autoSpaceDE w:val="0"/>
        <w:autoSpaceDN w:val="0"/>
        <w:spacing w:before="118" w:after="0" w:line="240" w:lineRule="auto"/>
        <w:ind w:right="111"/>
        <w:contextualSpacing w:val="0"/>
        <w:rPr>
          <w:rFonts w:hAnsiTheme="minorHAnsi" w:cstheme="minorHAnsi"/>
        </w:rPr>
      </w:pPr>
      <w:r w:rsidRPr="00701149">
        <w:rPr>
          <w:rFonts w:hAnsiTheme="minorHAnsi" w:cstheme="minorHAnsi"/>
        </w:rPr>
        <w:t>this policy is communicated to all third parties at the outset of the business relationship and as appropriate</w:t>
      </w:r>
      <w:r w:rsidRPr="00701149">
        <w:rPr>
          <w:rFonts w:hAnsiTheme="minorHAnsi" w:cstheme="minorHAnsi"/>
          <w:spacing w:val="-3"/>
        </w:rPr>
        <w:t xml:space="preserve"> </w:t>
      </w:r>
      <w:r w:rsidRPr="00701149">
        <w:rPr>
          <w:rFonts w:hAnsiTheme="minorHAnsi" w:cstheme="minorHAnsi"/>
        </w:rPr>
        <w:t>thereafter;</w:t>
      </w:r>
    </w:p>
    <w:p w14:paraId="71C980E6" w14:textId="77777777" w:rsidR="00775B29" w:rsidRPr="00701149" w:rsidRDefault="00162DC5">
      <w:pPr>
        <w:pStyle w:val="afd"/>
        <w:widowControl w:val="0"/>
        <w:numPr>
          <w:ilvl w:val="2"/>
          <w:numId w:val="19"/>
        </w:numPr>
        <w:tabs>
          <w:tab w:val="left" w:pos="1678"/>
        </w:tabs>
        <w:autoSpaceDE w:val="0"/>
        <w:autoSpaceDN w:val="0"/>
        <w:spacing w:before="120" w:after="0" w:line="240" w:lineRule="auto"/>
        <w:contextualSpacing w:val="0"/>
        <w:rPr>
          <w:rFonts w:hAnsiTheme="minorHAnsi" w:cstheme="minorHAnsi"/>
        </w:rPr>
      </w:pPr>
      <w:r w:rsidRPr="00701149">
        <w:rPr>
          <w:rFonts w:hAnsiTheme="minorHAnsi" w:cstheme="minorHAnsi"/>
        </w:rPr>
        <w:t>the relationship is subject to on-going monitoring;</w:t>
      </w:r>
      <w:r w:rsidRPr="00701149">
        <w:rPr>
          <w:rFonts w:hAnsiTheme="minorHAnsi" w:cstheme="minorHAnsi"/>
          <w:spacing w:val="-8"/>
        </w:rPr>
        <w:t xml:space="preserve"> </w:t>
      </w:r>
      <w:r w:rsidRPr="00701149">
        <w:rPr>
          <w:rFonts w:hAnsiTheme="minorHAnsi" w:cstheme="minorHAnsi"/>
        </w:rPr>
        <w:t>and</w:t>
      </w:r>
    </w:p>
    <w:p w14:paraId="5A62FC40" w14:textId="77777777" w:rsidR="00775B29" w:rsidRPr="00701149" w:rsidRDefault="00162DC5">
      <w:pPr>
        <w:pStyle w:val="afd"/>
        <w:widowControl w:val="0"/>
        <w:numPr>
          <w:ilvl w:val="2"/>
          <w:numId w:val="19"/>
        </w:numPr>
        <w:tabs>
          <w:tab w:val="left" w:pos="1678"/>
        </w:tabs>
        <w:autoSpaceDE w:val="0"/>
        <w:autoSpaceDN w:val="0"/>
        <w:spacing w:before="118" w:after="0" w:line="240" w:lineRule="auto"/>
        <w:contextualSpacing w:val="0"/>
        <w:rPr>
          <w:rFonts w:hAnsiTheme="minorHAnsi" w:cstheme="minorHAnsi"/>
        </w:rPr>
      </w:pPr>
      <w:r w:rsidRPr="00701149">
        <w:rPr>
          <w:rFonts w:hAnsiTheme="minorHAnsi" w:cstheme="minorHAnsi"/>
        </w:rPr>
        <w:t>the business relationship is terminated, where third parties fail to abide by this</w:t>
      </w:r>
      <w:r w:rsidRPr="00701149">
        <w:rPr>
          <w:rFonts w:hAnsiTheme="minorHAnsi" w:cstheme="minorHAnsi"/>
          <w:spacing w:val="-30"/>
        </w:rPr>
        <w:t xml:space="preserve"> </w:t>
      </w:r>
      <w:r w:rsidRPr="00701149">
        <w:rPr>
          <w:rFonts w:hAnsiTheme="minorHAnsi" w:cstheme="minorHAnsi"/>
        </w:rPr>
        <w:t>policy.</w:t>
      </w:r>
    </w:p>
    <w:p w14:paraId="22741777" w14:textId="77777777" w:rsidR="00775B29" w:rsidRPr="00701149" w:rsidRDefault="00775B29">
      <w:pPr>
        <w:pStyle w:val="a5"/>
        <w:rPr>
          <w:rFonts w:asciiTheme="minorHAnsi" w:hAnsiTheme="minorHAnsi" w:cstheme="minorHAnsi"/>
          <w:lang w:val="en-GB"/>
        </w:rPr>
      </w:pPr>
    </w:p>
    <w:p w14:paraId="5AB4FF81"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YOUR RESPONSIBILITIES</w:t>
      </w:r>
    </w:p>
    <w:p w14:paraId="6CBAD872" w14:textId="77777777" w:rsidR="00775B29" w:rsidRPr="00701149" w:rsidRDefault="00775B29">
      <w:pPr>
        <w:pStyle w:val="a5"/>
        <w:rPr>
          <w:rFonts w:asciiTheme="minorHAnsi" w:hAnsiTheme="minorHAnsi" w:cstheme="minorHAnsi"/>
          <w:b/>
          <w:lang w:val="en-GB"/>
        </w:rPr>
      </w:pPr>
    </w:p>
    <w:p w14:paraId="570E6C6C"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right="110" w:hanging="720"/>
        <w:contextualSpacing w:val="0"/>
        <w:jc w:val="both"/>
        <w:rPr>
          <w:rFonts w:hAnsiTheme="minorHAnsi" w:cstheme="minorHAnsi"/>
        </w:rPr>
      </w:pPr>
      <w:r w:rsidRPr="00701149">
        <w:rPr>
          <w:rFonts w:hAnsiTheme="minorHAnsi" w:cstheme="minorHAnsi"/>
        </w:rPr>
        <w:t>You must ensure that you read, understand and comply with this policy. If your hosting organisation also has a policy, any contradictions with TRAFFIC’s policy should be raised with the Senior Director – Operations. In most cases they will be</w:t>
      </w:r>
      <w:r w:rsidRPr="00701149">
        <w:rPr>
          <w:rFonts w:hAnsiTheme="minorHAnsi" w:cstheme="minorHAnsi"/>
          <w:spacing w:val="-12"/>
        </w:rPr>
        <w:t xml:space="preserve"> </w:t>
      </w:r>
      <w:r w:rsidRPr="00701149">
        <w:rPr>
          <w:rFonts w:hAnsiTheme="minorHAnsi" w:cstheme="minorHAnsi"/>
        </w:rPr>
        <w:t>complementary.</w:t>
      </w:r>
    </w:p>
    <w:p w14:paraId="5F62515C" w14:textId="77777777" w:rsidR="00775B29" w:rsidRPr="00701149" w:rsidRDefault="00775B29">
      <w:pPr>
        <w:pStyle w:val="a5"/>
        <w:rPr>
          <w:rFonts w:asciiTheme="minorHAnsi" w:hAnsiTheme="minorHAnsi" w:cstheme="minorHAnsi"/>
          <w:lang w:val="en-GB"/>
        </w:rPr>
      </w:pPr>
    </w:p>
    <w:p w14:paraId="59D8265D" w14:textId="102655B5" w:rsidR="00775B29" w:rsidRPr="00701149" w:rsidRDefault="464CBA6A" w:rsidP="464CBA6A">
      <w:pPr>
        <w:pStyle w:val="afd"/>
        <w:widowControl w:val="0"/>
        <w:numPr>
          <w:ilvl w:val="1"/>
          <w:numId w:val="19"/>
        </w:numPr>
        <w:tabs>
          <w:tab w:val="left" w:pos="839"/>
        </w:tabs>
        <w:autoSpaceDE w:val="0"/>
        <w:autoSpaceDN w:val="0"/>
        <w:spacing w:before="147" w:after="0" w:line="240" w:lineRule="auto"/>
        <w:ind w:right="111" w:hanging="720"/>
        <w:jc w:val="both"/>
        <w:rPr>
          <w:rFonts w:hAnsiTheme="minorHAnsi" w:cstheme="minorHAnsi"/>
        </w:rPr>
      </w:pPr>
      <w:r w:rsidRPr="00701149">
        <w:rPr>
          <w:rFonts w:hAnsiTheme="minorHAnsi" w:cstheme="minorHAnsi"/>
        </w:rPr>
        <w:t>The prevention, detection and reporting of bribery and other forms of corruption are the responsibility of all those working for us or under our control.  All workers are required to avoid any activity that might lead to, or suggest, a breach of this</w:t>
      </w:r>
      <w:r w:rsidRPr="00701149">
        <w:rPr>
          <w:rFonts w:hAnsiTheme="minorHAnsi" w:cstheme="minorHAnsi"/>
          <w:spacing w:val="-14"/>
        </w:rPr>
        <w:t xml:space="preserve"> </w:t>
      </w:r>
      <w:r w:rsidRPr="00701149">
        <w:rPr>
          <w:rFonts w:hAnsiTheme="minorHAnsi" w:cstheme="minorHAnsi"/>
        </w:rPr>
        <w:t>policy.</w:t>
      </w:r>
    </w:p>
    <w:p w14:paraId="5444A5DC" w14:textId="77777777" w:rsidR="00775B29" w:rsidRPr="00701149" w:rsidRDefault="00775B29">
      <w:pPr>
        <w:pStyle w:val="a5"/>
        <w:rPr>
          <w:rFonts w:asciiTheme="minorHAnsi" w:hAnsiTheme="minorHAnsi" w:cstheme="minorHAnsi"/>
          <w:lang w:val="en-GB"/>
        </w:rPr>
      </w:pPr>
    </w:p>
    <w:p w14:paraId="689BCE39" w14:textId="78174DE4" w:rsidR="00775B29" w:rsidRPr="00701149" w:rsidRDefault="464CBA6A" w:rsidP="464CBA6A">
      <w:pPr>
        <w:pStyle w:val="afd"/>
        <w:widowControl w:val="0"/>
        <w:numPr>
          <w:ilvl w:val="1"/>
          <w:numId w:val="19"/>
        </w:numPr>
        <w:tabs>
          <w:tab w:val="left" w:pos="839"/>
        </w:tabs>
        <w:autoSpaceDE w:val="0"/>
        <w:autoSpaceDN w:val="0"/>
        <w:spacing w:before="148" w:after="0" w:line="240" w:lineRule="auto"/>
        <w:ind w:right="108" w:hanging="720"/>
        <w:jc w:val="both"/>
        <w:rPr>
          <w:rFonts w:hAnsiTheme="minorHAnsi" w:cstheme="minorHAnsi"/>
        </w:rPr>
      </w:pPr>
      <w:r w:rsidRPr="00701149">
        <w:rPr>
          <w:rFonts w:hAnsiTheme="minorHAnsi" w:cstheme="minorHAnsi"/>
        </w:rPr>
        <w:t>You must notify your immediate manager, the Senior Director – Operations, the Executive Director or use the procedures set out in the organisation’s Whistleblower Procedures as soon as possible if you believe or suspect that a conflict with this policy has occurred</w:t>
      </w:r>
      <w:r w:rsidR="1993E383" w:rsidRPr="00701149">
        <w:rPr>
          <w:rFonts w:hAnsiTheme="minorHAnsi" w:cstheme="minorHAnsi"/>
        </w:rPr>
        <w:t xml:space="preserve"> </w:t>
      </w:r>
      <w:r w:rsidRPr="00701149">
        <w:rPr>
          <w:rFonts w:hAnsiTheme="minorHAnsi" w:cstheme="minorHAnsi"/>
        </w:rPr>
        <w:t xml:space="preserve">or may occur in the future. For example, if a client or potential client offers you something to gain a business advantage with </w:t>
      </w:r>
      <w:r w:rsidRPr="00701149">
        <w:rPr>
          <w:rFonts w:hAnsiTheme="minorHAnsi" w:cstheme="minorHAnsi"/>
        </w:rPr>
        <w:lastRenderedPageBreak/>
        <w:t>us</w:t>
      </w:r>
      <w:r w:rsidR="320565A3" w:rsidRPr="00701149">
        <w:rPr>
          <w:rFonts w:hAnsiTheme="minorHAnsi" w:cstheme="minorHAnsi"/>
        </w:rPr>
        <w:t xml:space="preserve"> </w:t>
      </w:r>
      <w:r w:rsidRPr="00701149">
        <w:rPr>
          <w:rFonts w:hAnsiTheme="minorHAnsi" w:cstheme="minorHAnsi"/>
        </w:rPr>
        <w:t>or indicates to you that a gift or payment is required to secure their business. Further warning flags that may indicate bribery or corruption are set out in the Schedule at the end of this</w:t>
      </w:r>
      <w:r w:rsidRPr="00701149">
        <w:rPr>
          <w:rFonts w:hAnsiTheme="minorHAnsi" w:cstheme="minorHAnsi"/>
          <w:spacing w:val="-3"/>
        </w:rPr>
        <w:t xml:space="preserve"> </w:t>
      </w:r>
      <w:r w:rsidRPr="00701149">
        <w:rPr>
          <w:rFonts w:hAnsiTheme="minorHAnsi" w:cstheme="minorHAnsi"/>
        </w:rPr>
        <w:t>document.</w:t>
      </w:r>
    </w:p>
    <w:p w14:paraId="3C4350BA" w14:textId="77777777" w:rsidR="00775B29" w:rsidRPr="00701149" w:rsidRDefault="00775B29">
      <w:pPr>
        <w:pStyle w:val="a5"/>
        <w:rPr>
          <w:rFonts w:asciiTheme="minorHAnsi" w:hAnsiTheme="minorHAnsi" w:cstheme="minorHAnsi"/>
          <w:lang w:val="en-GB"/>
        </w:rPr>
      </w:pPr>
    </w:p>
    <w:p w14:paraId="7D7CB83F" w14:textId="7DFEADC1" w:rsidR="00775B29" w:rsidRPr="00701149" w:rsidRDefault="464CBA6A" w:rsidP="464CBA6A">
      <w:pPr>
        <w:pStyle w:val="afd"/>
        <w:widowControl w:val="0"/>
        <w:numPr>
          <w:ilvl w:val="1"/>
          <w:numId w:val="19"/>
        </w:numPr>
        <w:tabs>
          <w:tab w:val="left" w:pos="839"/>
        </w:tabs>
        <w:autoSpaceDE w:val="0"/>
        <w:autoSpaceDN w:val="0"/>
        <w:spacing w:before="147" w:after="0" w:line="240" w:lineRule="auto"/>
        <w:ind w:right="112" w:hanging="720"/>
        <w:jc w:val="both"/>
        <w:rPr>
          <w:rFonts w:hAnsiTheme="minorHAnsi" w:cstheme="minorHAnsi"/>
        </w:rPr>
      </w:pPr>
      <w:r w:rsidRPr="00701149">
        <w:rPr>
          <w:rFonts w:hAnsiTheme="minorHAnsi" w:cstheme="minorHAnsi"/>
        </w:rPr>
        <w:t>Any employee who breaches this policy will face disciplinary action, which could result in dismissal for gross misconduct. We reserve our right to terminate our contractual relationship with other workers if they breach this</w:t>
      </w:r>
      <w:r w:rsidRPr="00701149">
        <w:rPr>
          <w:rFonts w:hAnsiTheme="minorHAnsi" w:cstheme="minorHAnsi"/>
          <w:spacing w:val="-8"/>
        </w:rPr>
        <w:t xml:space="preserve"> </w:t>
      </w:r>
      <w:r w:rsidRPr="00701149">
        <w:rPr>
          <w:rFonts w:hAnsiTheme="minorHAnsi" w:cstheme="minorHAnsi"/>
        </w:rPr>
        <w:t>policy.</w:t>
      </w:r>
    </w:p>
    <w:p w14:paraId="34B5506F" w14:textId="77777777" w:rsidR="00775B29" w:rsidRPr="00701149" w:rsidRDefault="00775B29">
      <w:pPr>
        <w:pStyle w:val="a5"/>
        <w:rPr>
          <w:rFonts w:asciiTheme="minorHAnsi" w:hAnsiTheme="minorHAnsi" w:cstheme="minorHAnsi"/>
          <w:lang w:val="en-GB"/>
        </w:rPr>
      </w:pPr>
    </w:p>
    <w:p w14:paraId="2ADB7C6E"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RECORD-KEEPING</w:t>
      </w:r>
    </w:p>
    <w:p w14:paraId="41415417" w14:textId="77777777" w:rsidR="00775B29" w:rsidRPr="00701149" w:rsidRDefault="00775B29">
      <w:pPr>
        <w:pStyle w:val="a5"/>
        <w:rPr>
          <w:rFonts w:asciiTheme="minorHAnsi" w:hAnsiTheme="minorHAnsi" w:cstheme="minorHAnsi"/>
          <w:b/>
          <w:lang w:val="en-GB"/>
        </w:rPr>
      </w:pPr>
    </w:p>
    <w:p w14:paraId="0243BED1"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right="111" w:hanging="720"/>
        <w:contextualSpacing w:val="0"/>
        <w:jc w:val="both"/>
        <w:rPr>
          <w:rFonts w:hAnsiTheme="minorHAnsi" w:cstheme="minorHAnsi"/>
        </w:rPr>
      </w:pPr>
      <w:r w:rsidRPr="00701149">
        <w:rPr>
          <w:rFonts w:hAnsiTheme="minorHAnsi" w:cstheme="minorHAnsi"/>
        </w:rPr>
        <w:t>We must keep financial records and have appropriate internal controls in place which will evidence the business reason for making payments to third</w:t>
      </w:r>
      <w:r w:rsidRPr="00701149">
        <w:rPr>
          <w:rFonts w:hAnsiTheme="minorHAnsi" w:cstheme="minorHAnsi"/>
          <w:spacing w:val="-12"/>
        </w:rPr>
        <w:t xml:space="preserve"> </w:t>
      </w:r>
      <w:r w:rsidRPr="00701149">
        <w:rPr>
          <w:rFonts w:hAnsiTheme="minorHAnsi" w:cstheme="minorHAnsi"/>
        </w:rPr>
        <w:t>parties.</w:t>
      </w:r>
    </w:p>
    <w:p w14:paraId="7BFBFDD6" w14:textId="77777777" w:rsidR="00775B29" w:rsidRPr="00701149" w:rsidRDefault="00775B29">
      <w:pPr>
        <w:pStyle w:val="a5"/>
        <w:rPr>
          <w:rFonts w:asciiTheme="minorHAnsi" w:hAnsiTheme="minorHAnsi" w:cstheme="minorHAnsi"/>
          <w:lang w:val="en-GB"/>
        </w:rPr>
      </w:pPr>
    </w:p>
    <w:p w14:paraId="0D45F781" w14:textId="77777777" w:rsidR="00775B29" w:rsidRPr="00701149" w:rsidRDefault="00162DC5">
      <w:pPr>
        <w:pStyle w:val="afd"/>
        <w:widowControl w:val="0"/>
        <w:numPr>
          <w:ilvl w:val="1"/>
          <w:numId w:val="19"/>
        </w:numPr>
        <w:tabs>
          <w:tab w:val="left" w:pos="839"/>
        </w:tabs>
        <w:autoSpaceDE w:val="0"/>
        <w:autoSpaceDN w:val="0"/>
        <w:spacing w:before="148" w:after="0" w:line="240" w:lineRule="auto"/>
        <w:ind w:right="112" w:hanging="720"/>
        <w:contextualSpacing w:val="0"/>
        <w:jc w:val="both"/>
        <w:rPr>
          <w:rFonts w:hAnsiTheme="minorHAnsi" w:cstheme="minorHAnsi"/>
        </w:rPr>
      </w:pPr>
      <w:r w:rsidRPr="00701149">
        <w:rPr>
          <w:rFonts w:hAnsiTheme="minorHAnsi" w:cstheme="minorHAnsi"/>
        </w:rPr>
        <w:t>You must declare any gifts received in the annual compliance declaration emailed to the Senior Director – Operations at TRAFFIC International so that a record can be kept, which will be subject to</w:t>
      </w:r>
      <w:r w:rsidRPr="00701149">
        <w:rPr>
          <w:rFonts w:hAnsiTheme="minorHAnsi" w:cstheme="minorHAnsi"/>
          <w:spacing w:val="-2"/>
        </w:rPr>
        <w:t xml:space="preserve"> </w:t>
      </w:r>
      <w:r w:rsidRPr="00701149">
        <w:rPr>
          <w:rFonts w:hAnsiTheme="minorHAnsi" w:cstheme="minorHAnsi"/>
        </w:rPr>
        <w:t>review.</w:t>
      </w:r>
    </w:p>
    <w:p w14:paraId="5034C48A" w14:textId="77777777" w:rsidR="00775B29" w:rsidRPr="00701149" w:rsidRDefault="00775B29">
      <w:pPr>
        <w:pStyle w:val="a5"/>
        <w:rPr>
          <w:rFonts w:asciiTheme="minorHAnsi" w:hAnsiTheme="minorHAnsi" w:cstheme="minorHAnsi"/>
          <w:lang w:val="en-GB"/>
        </w:rPr>
      </w:pPr>
    </w:p>
    <w:p w14:paraId="1364B036" w14:textId="77777777" w:rsidR="00775B29" w:rsidRPr="00701149" w:rsidRDefault="00162DC5">
      <w:pPr>
        <w:pStyle w:val="afd"/>
        <w:widowControl w:val="0"/>
        <w:numPr>
          <w:ilvl w:val="1"/>
          <w:numId w:val="19"/>
        </w:numPr>
        <w:tabs>
          <w:tab w:val="left" w:pos="839"/>
        </w:tabs>
        <w:autoSpaceDE w:val="0"/>
        <w:autoSpaceDN w:val="0"/>
        <w:spacing w:before="5" w:after="0" w:line="240" w:lineRule="auto"/>
        <w:ind w:right="111" w:hanging="720"/>
        <w:contextualSpacing w:val="0"/>
        <w:jc w:val="both"/>
        <w:rPr>
          <w:rFonts w:hAnsiTheme="minorHAnsi" w:cstheme="minorHAnsi"/>
        </w:rPr>
      </w:pPr>
      <w:r w:rsidRPr="00701149">
        <w:rPr>
          <w:rFonts w:hAnsiTheme="minorHAnsi" w:cstheme="minorHAnsi"/>
        </w:rPr>
        <w:t>You must ensure all expenses claims relating to hospitality, gifts or expenses incurred to third parties are submitted in accordance with our expenses policy and specifically record the reason for the</w:t>
      </w:r>
      <w:r w:rsidRPr="00701149">
        <w:rPr>
          <w:rFonts w:hAnsiTheme="minorHAnsi" w:cstheme="minorHAnsi"/>
          <w:spacing w:val="-2"/>
        </w:rPr>
        <w:t xml:space="preserve"> </w:t>
      </w:r>
      <w:r w:rsidRPr="00701149">
        <w:rPr>
          <w:rFonts w:hAnsiTheme="minorHAnsi" w:cstheme="minorHAnsi"/>
        </w:rPr>
        <w:t>expenditure.</w:t>
      </w:r>
    </w:p>
    <w:p w14:paraId="18C8C570" w14:textId="77777777" w:rsidR="00775B29" w:rsidRPr="00701149" w:rsidRDefault="00162DC5">
      <w:pPr>
        <w:pStyle w:val="afd"/>
        <w:widowControl w:val="0"/>
        <w:numPr>
          <w:ilvl w:val="1"/>
          <w:numId w:val="19"/>
        </w:numPr>
        <w:tabs>
          <w:tab w:val="left" w:pos="839"/>
        </w:tabs>
        <w:autoSpaceDE w:val="0"/>
        <w:autoSpaceDN w:val="0"/>
        <w:spacing w:before="94" w:after="0" w:line="240" w:lineRule="auto"/>
        <w:ind w:right="110" w:hanging="720"/>
        <w:contextualSpacing w:val="0"/>
        <w:jc w:val="both"/>
        <w:rPr>
          <w:rFonts w:hAnsiTheme="minorHAnsi" w:cstheme="minorHAnsi"/>
        </w:rPr>
      </w:pPr>
      <w:r w:rsidRPr="00701149">
        <w:rPr>
          <w:rFonts w:hAnsiTheme="minorHAnsi" w:cstheme="minorHAnsi"/>
        </w:rPr>
        <w:t>All accounts, invoices, memoranda, other documents and records relating to dealings with third parties, such as clients, suppliers and business contacts, should be prepared and maintained with strict accuracy and completeness. No accounts must be kept off-book to facilitate or conceal improper</w:t>
      </w:r>
      <w:r w:rsidRPr="00701149">
        <w:rPr>
          <w:rFonts w:hAnsiTheme="minorHAnsi" w:cstheme="minorHAnsi"/>
          <w:spacing w:val="-1"/>
        </w:rPr>
        <w:t xml:space="preserve"> </w:t>
      </w:r>
      <w:r w:rsidRPr="00701149">
        <w:rPr>
          <w:rFonts w:hAnsiTheme="minorHAnsi" w:cstheme="minorHAnsi"/>
        </w:rPr>
        <w:t>payments.</w:t>
      </w:r>
    </w:p>
    <w:p w14:paraId="694B078B" w14:textId="77777777" w:rsidR="00775B29" w:rsidRPr="00701149" w:rsidRDefault="00775B29">
      <w:pPr>
        <w:pStyle w:val="a5"/>
        <w:rPr>
          <w:rFonts w:asciiTheme="minorHAnsi" w:hAnsiTheme="minorHAnsi" w:cstheme="minorHAnsi"/>
          <w:lang w:val="en-GB"/>
        </w:rPr>
      </w:pPr>
    </w:p>
    <w:p w14:paraId="7E6D3FA0"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HOW TO RAISE A CONCERN</w:t>
      </w:r>
    </w:p>
    <w:p w14:paraId="402EDF0D" w14:textId="77777777" w:rsidR="00775B29" w:rsidRPr="00701149" w:rsidRDefault="00775B29">
      <w:pPr>
        <w:pStyle w:val="a5"/>
        <w:spacing w:before="1"/>
        <w:rPr>
          <w:rFonts w:asciiTheme="minorHAnsi" w:hAnsiTheme="minorHAnsi" w:cstheme="minorHAnsi"/>
          <w:b/>
          <w:lang w:val="en-GB"/>
        </w:rPr>
      </w:pPr>
    </w:p>
    <w:p w14:paraId="612FCE5C" w14:textId="77777777" w:rsidR="00775B29" w:rsidRPr="00701149" w:rsidRDefault="00162DC5">
      <w:pPr>
        <w:pStyle w:val="a5"/>
        <w:ind w:left="838" w:right="112"/>
        <w:jc w:val="both"/>
        <w:rPr>
          <w:rFonts w:asciiTheme="minorHAnsi" w:hAnsiTheme="minorHAnsi" w:cstheme="minorHAnsi"/>
          <w:lang w:val="en-GB"/>
        </w:rPr>
      </w:pPr>
      <w:r w:rsidRPr="00701149">
        <w:rPr>
          <w:rFonts w:asciiTheme="minorHAnsi" w:hAnsiTheme="minorHAnsi" w:cstheme="minorHAnsi"/>
          <w:lang w:val="en-GB"/>
        </w:rPr>
        <w:t>You are encouraged to raise concerns about any issue or suspicion of malpractice at the earliest possible stage. If you are unsure whether a particular act constitutes bribery or corruption, or if you have any other queries, these should be raised with your immediate manager, the Senior Director – Operations, or the Executive Director. Concerns should be reported by following the procedure set out in the Whistleblowing</w:t>
      </w:r>
      <w:r w:rsidRPr="00701149">
        <w:rPr>
          <w:rFonts w:asciiTheme="minorHAnsi" w:hAnsiTheme="minorHAnsi" w:cstheme="minorHAnsi"/>
          <w:spacing w:val="-9"/>
          <w:lang w:val="en-GB"/>
        </w:rPr>
        <w:t xml:space="preserve"> </w:t>
      </w:r>
      <w:r w:rsidRPr="00701149">
        <w:rPr>
          <w:rFonts w:asciiTheme="minorHAnsi" w:hAnsiTheme="minorHAnsi" w:cstheme="minorHAnsi"/>
          <w:lang w:val="en-GB"/>
        </w:rPr>
        <w:t>Procedures.</w:t>
      </w:r>
    </w:p>
    <w:p w14:paraId="020C9B0F" w14:textId="77777777" w:rsidR="00775B29" w:rsidRPr="00701149" w:rsidRDefault="00775B29">
      <w:pPr>
        <w:pStyle w:val="a5"/>
        <w:rPr>
          <w:rFonts w:asciiTheme="minorHAnsi" w:hAnsiTheme="minorHAnsi" w:cstheme="minorHAnsi"/>
          <w:lang w:val="en-GB"/>
        </w:rPr>
      </w:pPr>
    </w:p>
    <w:p w14:paraId="38A536B0"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WHAT TO DO IF YOU ARE A VICTIM OF BRIBERY OR CORRUPTION</w:t>
      </w:r>
    </w:p>
    <w:p w14:paraId="352FC62C" w14:textId="77777777" w:rsidR="00775B29" w:rsidRPr="00701149" w:rsidRDefault="00775B29">
      <w:pPr>
        <w:pStyle w:val="a5"/>
        <w:spacing w:before="1"/>
        <w:rPr>
          <w:rFonts w:asciiTheme="minorHAnsi" w:hAnsiTheme="minorHAnsi" w:cstheme="minorHAnsi"/>
          <w:b/>
          <w:lang w:val="en-GB"/>
        </w:rPr>
      </w:pPr>
    </w:p>
    <w:p w14:paraId="04D2545D" w14:textId="6F2BBC76" w:rsidR="00775B29" w:rsidRPr="00701149" w:rsidRDefault="00162DC5">
      <w:pPr>
        <w:pStyle w:val="a5"/>
        <w:ind w:left="838" w:right="111"/>
        <w:jc w:val="both"/>
        <w:rPr>
          <w:rFonts w:asciiTheme="minorHAnsi" w:hAnsiTheme="minorHAnsi" w:cstheme="minorHAnsi"/>
          <w:lang w:val="en-GB"/>
        </w:rPr>
      </w:pPr>
      <w:r w:rsidRPr="00701149">
        <w:rPr>
          <w:rFonts w:asciiTheme="minorHAnsi" w:hAnsiTheme="minorHAnsi" w:cstheme="minorHAnsi"/>
          <w:lang w:val="en-GB"/>
        </w:rPr>
        <w:t xml:space="preserve">It is important that you tell your immediate manager, the Senior Director – Operations or the Executive Director as soon as possible if you are offered a bribe by a third party, are asked to make one, suspect that this may happen in the future, or believe that you are a victim of another form </w:t>
      </w:r>
      <w:r w:rsidRPr="00701149">
        <w:rPr>
          <w:rFonts w:asciiTheme="minorHAnsi" w:hAnsiTheme="minorHAnsi" w:cstheme="minorHAnsi"/>
          <w:lang w:val="en-GB"/>
        </w:rPr>
        <w:lastRenderedPageBreak/>
        <w:t>of unlawful activity.</w:t>
      </w:r>
      <w:r w:rsidR="00F306EE" w:rsidRPr="00701149">
        <w:rPr>
          <w:rFonts w:asciiTheme="minorHAnsi" w:hAnsiTheme="minorHAnsi" w:cstheme="minorHAnsi"/>
          <w:lang w:val="en-GB"/>
        </w:rPr>
        <w:t xml:space="preserve"> Alternatively, </w:t>
      </w:r>
      <w:r w:rsidRPr="00701149">
        <w:rPr>
          <w:rFonts w:asciiTheme="minorHAnsi" w:hAnsiTheme="minorHAnsi" w:cstheme="minorHAnsi"/>
          <w:lang w:val="en-GB"/>
        </w:rPr>
        <w:t>you may use the procedures set out in the organisation’s Whistleblowing Policy.</w:t>
      </w:r>
    </w:p>
    <w:p w14:paraId="13FB271D" w14:textId="77777777" w:rsidR="00775B29" w:rsidRPr="00701149" w:rsidRDefault="00775B29">
      <w:pPr>
        <w:pStyle w:val="a5"/>
        <w:rPr>
          <w:rFonts w:asciiTheme="minorHAnsi" w:hAnsiTheme="minorHAnsi" w:cstheme="minorHAnsi"/>
          <w:lang w:val="en-GB"/>
        </w:rPr>
      </w:pPr>
    </w:p>
    <w:p w14:paraId="25184746"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PROTECTION</w:t>
      </w:r>
    </w:p>
    <w:p w14:paraId="2F7303B3" w14:textId="77777777" w:rsidR="00775B29" w:rsidRPr="00701149" w:rsidRDefault="00775B29">
      <w:pPr>
        <w:pStyle w:val="a5"/>
        <w:rPr>
          <w:rFonts w:asciiTheme="minorHAnsi" w:hAnsiTheme="minorHAnsi" w:cstheme="minorHAnsi"/>
          <w:b/>
          <w:lang w:val="en-GB"/>
        </w:rPr>
      </w:pPr>
    </w:p>
    <w:p w14:paraId="6A61B780" w14:textId="77777777" w:rsidR="00775B29" w:rsidRPr="00701149" w:rsidRDefault="00162DC5">
      <w:pPr>
        <w:pStyle w:val="afd"/>
        <w:widowControl w:val="0"/>
        <w:numPr>
          <w:ilvl w:val="1"/>
          <w:numId w:val="19"/>
        </w:numPr>
        <w:tabs>
          <w:tab w:val="left" w:pos="839"/>
        </w:tabs>
        <w:autoSpaceDE w:val="0"/>
        <w:autoSpaceDN w:val="0"/>
        <w:spacing w:before="145" w:after="0" w:line="240" w:lineRule="auto"/>
        <w:ind w:right="111" w:hanging="720"/>
        <w:contextualSpacing w:val="0"/>
        <w:jc w:val="both"/>
        <w:rPr>
          <w:rFonts w:hAnsiTheme="minorHAnsi" w:cstheme="minorHAnsi"/>
        </w:rPr>
      </w:pPr>
      <w:r w:rsidRPr="00701149">
        <w:rPr>
          <w:rFonts w:hAnsiTheme="minorHAnsi" w:cstheme="minorHAnsi"/>
        </w:rPr>
        <w:t>Workers who refuse to accept or offer a bribe, or those who raise concerns or report another's wrongdoing, are sometimes worried about possible repercussions. We aim to encourage openness and will support anyone who raises genuine concerns in good faith under this policy, even if they turn out to be</w:t>
      </w:r>
      <w:r w:rsidRPr="00701149">
        <w:rPr>
          <w:rFonts w:hAnsiTheme="minorHAnsi" w:cstheme="minorHAnsi"/>
          <w:spacing w:val="-10"/>
        </w:rPr>
        <w:t xml:space="preserve"> </w:t>
      </w:r>
      <w:r w:rsidRPr="00701149">
        <w:rPr>
          <w:rFonts w:hAnsiTheme="minorHAnsi" w:cstheme="minorHAnsi"/>
        </w:rPr>
        <w:t>mistaken.</w:t>
      </w:r>
    </w:p>
    <w:p w14:paraId="41C9A2A9" w14:textId="77777777" w:rsidR="00775B29" w:rsidRPr="00701149" w:rsidRDefault="00775B29">
      <w:pPr>
        <w:pStyle w:val="a5"/>
        <w:rPr>
          <w:rFonts w:asciiTheme="minorHAnsi" w:hAnsiTheme="minorHAnsi" w:cstheme="minorHAnsi"/>
          <w:lang w:val="en-GB"/>
        </w:rPr>
      </w:pPr>
    </w:p>
    <w:p w14:paraId="6F71FC37"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0" w:hanging="720"/>
        <w:contextualSpacing w:val="0"/>
        <w:jc w:val="both"/>
        <w:rPr>
          <w:rFonts w:hAnsiTheme="minorHAnsi" w:cstheme="minorHAnsi"/>
        </w:rPr>
      </w:pPr>
      <w:r w:rsidRPr="00701149">
        <w:rPr>
          <w:rFonts w:hAnsiTheme="minorHAnsi" w:cstheme="minorHAnsi"/>
        </w:rPr>
        <w:t>We are committed to ensuring no one suffers any detrimental treatment as a result of refusing to take part in bribery or corruption, or because of reporting in good faith their suspicion that an actual or potential bribery or other corruption offence has taken place, or may take place in the future. Detrimental treatment includes dismissal, disciplinary action, threats or other unfavourable treatment connected with raising a concern. If you believe that you have suffered any such treatment, you should inform your immediate manager, the HR Manager, the Senior Director – Operations, or the Executive Director immediately. If the matter is not remedied, and you are an employee, you should raise it formally using our Grievance</w:t>
      </w:r>
      <w:r w:rsidRPr="00701149">
        <w:rPr>
          <w:rFonts w:hAnsiTheme="minorHAnsi" w:cstheme="minorHAnsi"/>
          <w:spacing w:val="-13"/>
        </w:rPr>
        <w:t xml:space="preserve"> </w:t>
      </w:r>
      <w:r w:rsidRPr="00701149">
        <w:rPr>
          <w:rFonts w:hAnsiTheme="minorHAnsi" w:cstheme="minorHAnsi"/>
        </w:rPr>
        <w:t>Procedure.</w:t>
      </w:r>
    </w:p>
    <w:p w14:paraId="02E5CD7C" w14:textId="77777777" w:rsidR="00775B29" w:rsidRPr="00701149" w:rsidRDefault="00775B29">
      <w:pPr>
        <w:pStyle w:val="a5"/>
        <w:rPr>
          <w:rFonts w:asciiTheme="minorHAnsi" w:hAnsiTheme="minorHAnsi" w:cstheme="minorHAnsi"/>
          <w:lang w:val="en-GB"/>
        </w:rPr>
      </w:pPr>
    </w:p>
    <w:p w14:paraId="4508B921"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TRAINING AND COMMUNICATION</w:t>
      </w:r>
    </w:p>
    <w:p w14:paraId="7AB311D6" w14:textId="77777777" w:rsidR="00775B29" w:rsidRPr="00701149" w:rsidRDefault="00775B29">
      <w:pPr>
        <w:pStyle w:val="a5"/>
        <w:rPr>
          <w:rFonts w:asciiTheme="minorHAnsi" w:hAnsiTheme="minorHAnsi" w:cstheme="minorHAnsi"/>
          <w:b/>
          <w:lang w:val="en-GB"/>
        </w:rPr>
      </w:pPr>
    </w:p>
    <w:p w14:paraId="42C03055" w14:textId="77777777" w:rsidR="00775B29" w:rsidRPr="00701149" w:rsidRDefault="00162DC5">
      <w:pPr>
        <w:pStyle w:val="afd"/>
        <w:widowControl w:val="0"/>
        <w:numPr>
          <w:ilvl w:val="1"/>
          <w:numId w:val="19"/>
        </w:numPr>
        <w:tabs>
          <w:tab w:val="left" w:pos="839"/>
        </w:tabs>
        <w:autoSpaceDE w:val="0"/>
        <w:autoSpaceDN w:val="0"/>
        <w:spacing w:before="144" w:after="0" w:line="240" w:lineRule="auto"/>
        <w:ind w:right="112" w:hanging="720"/>
        <w:contextualSpacing w:val="0"/>
        <w:jc w:val="both"/>
        <w:rPr>
          <w:rFonts w:hAnsiTheme="minorHAnsi" w:cstheme="minorHAnsi"/>
        </w:rPr>
      </w:pPr>
      <w:r w:rsidRPr="00701149">
        <w:rPr>
          <w:rFonts w:hAnsiTheme="minorHAnsi" w:cstheme="minorHAnsi"/>
        </w:rPr>
        <w:t>Training on this policy forms part of the induction process for all new workers. After this training all workers will be asked to sign a statement to confirm that they have understood their obligations under the</w:t>
      </w:r>
      <w:r w:rsidRPr="00701149">
        <w:rPr>
          <w:rFonts w:hAnsiTheme="minorHAnsi" w:cstheme="minorHAnsi"/>
          <w:spacing w:val="-3"/>
        </w:rPr>
        <w:t xml:space="preserve"> </w:t>
      </w:r>
      <w:r w:rsidRPr="00701149">
        <w:rPr>
          <w:rFonts w:hAnsiTheme="minorHAnsi" w:cstheme="minorHAnsi"/>
        </w:rPr>
        <w:t>policy.</w:t>
      </w:r>
    </w:p>
    <w:p w14:paraId="620B14CD" w14:textId="77777777" w:rsidR="00775B29" w:rsidRPr="00701149" w:rsidRDefault="00775B29">
      <w:pPr>
        <w:pStyle w:val="a5"/>
        <w:rPr>
          <w:rFonts w:asciiTheme="minorHAnsi" w:hAnsiTheme="minorHAnsi" w:cstheme="minorHAnsi"/>
          <w:lang w:val="en-GB"/>
        </w:rPr>
      </w:pPr>
    </w:p>
    <w:p w14:paraId="5E29FA33"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hanging="720"/>
        <w:contextualSpacing w:val="0"/>
        <w:rPr>
          <w:rFonts w:hAnsiTheme="minorHAnsi" w:cstheme="minorHAnsi"/>
        </w:rPr>
      </w:pPr>
      <w:r w:rsidRPr="00701149">
        <w:rPr>
          <w:rFonts w:hAnsiTheme="minorHAnsi" w:cstheme="minorHAnsi"/>
        </w:rPr>
        <w:t>All</w:t>
      </w:r>
      <w:r w:rsidRPr="00701149">
        <w:rPr>
          <w:rFonts w:hAnsiTheme="minorHAnsi" w:cstheme="minorHAnsi"/>
          <w:spacing w:val="-4"/>
        </w:rPr>
        <w:t xml:space="preserve"> </w:t>
      </w:r>
      <w:r w:rsidRPr="00701149">
        <w:rPr>
          <w:rFonts w:hAnsiTheme="minorHAnsi" w:cstheme="minorHAnsi"/>
        </w:rPr>
        <w:t>existing</w:t>
      </w:r>
      <w:r w:rsidRPr="00701149">
        <w:rPr>
          <w:rFonts w:hAnsiTheme="minorHAnsi" w:cstheme="minorHAnsi"/>
          <w:spacing w:val="-3"/>
        </w:rPr>
        <w:t xml:space="preserve"> </w:t>
      </w:r>
      <w:r w:rsidRPr="00701149">
        <w:rPr>
          <w:rFonts w:hAnsiTheme="minorHAnsi" w:cstheme="minorHAnsi"/>
        </w:rPr>
        <w:t>workers</w:t>
      </w:r>
      <w:r w:rsidRPr="00701149">
        <w:rPr>
          <w:rFonts w:hAnsiTheme="minorHAnsi" w:cstheme="minorHAnsi"/>
          <w:spacing w:val="-4"/>
        </w:rPr>
        <w:t xml:space="preserve"> </w:t>
      </w:r>
      <w:r w:rsidRPr="00701149">
        <w:rPr>
          <w:rFonts w:hAnsiTheme="minorHAnsi" w:cstheme="minorHAnsi"/>
        </w:rPr>
        <w:t>will</w:t>
      </w:r>
      <w:r w:rsidRPr="00701149">
        <w:rPr>
          <w:rFonts w:hAnsiTheme="minorHAnsi" w:cstheme="minorHAnsi"/>
          <w:spacing w:val="-3"/>
        </w:rPr>
        <w:t xml:space="preserve"> </w:t>
      </w:r>
      <w:r w:rsidRPr="00701149">
        <w:rPr>
          <w:rFonts w:hAnsiTheme="minorHAnsi" w:cstheme="minorHAnsi"/>
        </w:rPr>
        <w:t>receive</w:t>
      </w:r>
      <w:r w:rsidRPr="00701149">
        <w:rPr>
          <w:rFonts w:hAnsiTheme="minorHAnsi" w:cstheme="minorHAnsi"/>
          <w:spacing w:val="-4"/>
        </w:rPr>
        <w:t xml:space="preserve"> </w:t>
      </w:r>
      <w:r w:rsidRPr="00701149">
        <w:rPr>
          <w:rFonts w:hAnsiTheme="minorHAnsi" w:cstheme="minorHAnsi"/>
        </w:rPr>
        <w:t>relevant</w:t>
      </w:r>
      <w:r w:rsidRPr="00701149">
        <w:rPr>
          <w:rFonts w:hAnsiTheme="minorHAnsi" w:cstheme="minorHAnsi"/>
          <w:spacing w:val="-4"/>
        </w:rPr>
        <w:t xml:space="preserve"> </w:t>
      </w:r>
      <w:r w:rsidRPr="00701149">
        <w:rPr>
          <w:rFonts w:hAnsiTheme="minorHAnsi" w:cstheme="minorHAnsi"/>
        </w:rPr>
        <w:t>training</w:t>
      </w:r>
      <w:r w:rsidRPr="00701149">
        <w:rPr>
          <w:rFonts w:hAnsiTheme="minorHAnsi" w:cstheme="minorHAnsi"/>
          <w:spacing w:val="-3"/>
        </w:rPr>
        <w:t xml:space="preserve"> </w:t>
      </w:r>
      <w:r w:rsidRPr="00701149">
        <w:rPr>
          <w:rFonts w:hAnsiTheme="minorHAnsi" w:cstheme="minorHAnsi"/>
        </w:rPr>
        <w:t>on</w:t>
      </w:r>
      <w:r w:rsidRPr="00701149">
        <w:rPr>
          <w:rFonts w:hAnsiTheme="minorHAnsi" w:cstheme="minorHAnsi"/>
          <w:spacing w:val="-4"/>
        </w:rPr>
        <w:t xml:space="preserve"> </w:t>
      </w:r>
      <w:r w:rsidRPr="00701149">
        <w:rPr>
          <w:rFonts w:hAnsiTheme="minorHAnsi" w:cstheme="minorHAnsi"/>
        </w:rPr>
        <w:t>how</w:t>
      </w:r>
      <w:r w:rsidRPr="00701149">
        <w:rPr>
          <w:rFonts w:hAnsiTheme="minorHAnsi" w:cstheme="minorHAnsi"/>
          <w:spacing w:val="-3"/>
        </w:rPr>
        <w:t xml:space="preserve"> </w:t>
      </w:r>
      <w:r w:rsidRPr="00701149">
        <w:rPr>
          <w:rFonts w:hAnsiTheme="minorHAnsi" w:cstheme="minorHAnsi"/>
        </w:rPr>
        <w:t>to</w:t>
      </w:r>
      <w:r w:rsidRPr="00701149">
        <w:rPr>
          <w:rFonts w:hAnsiTheme="minorHAnsi" w:cstheme="minorHAnsi"/>
          <w:spacing w:val="-4"/>
        </w:rPr>
        <w:t xml:space="preserve"> </w:t>
      </w:r>
      <w:r w:rsidRPr="00701149">
        <w:rPr>
          <w:rFonts w:hAnsiTheme="minorHAnsi" w:cstheme="minorHAnsi"/>
        </w:rPr>
        <w:t>implement</w:t>
      </w:r>
      <w:r w:rsidRPr="00701149">
        <w:rPr>
          <w:rFonts w:hAnsiTheme="minorHAnsi" w:cstheme="minorHAnsi"/>
          <w:spacing w:val="-3"/>
        </w:rPr>
        <w:t xml:space="preserve"> </w:t>
      </w:r>
      <w:r w:rsidRPr="00701149">
        <w:rPr>
          <w:rFonts w:hAnsiTheme="minorHAnsi" w:cstheme="minorHAnsi"/>
        </w:rPr>
        <w:t>and</w:t>
      </w:r>
      <w:r w:rsidRPr="00701149">
        <w:rPr>
          <w:rFonts w:hAnsiTheme="minorHAnsi" w:cstheme="minorHAnsi"/>
          <w:spacing w:val="-3"/>
        </w:rPr>
        <w:t xml:space="preserve"> </w:t>
      </w:r>
      <w:r w:rsidRPr="00701149">
        <w:rPr>
          <w:rFonts w:hAnsiTheme="minorHAnsi" w:cstheme="minorHAnsi"/>
        </w:rPr>
        <w:t>adhere</w:t>
      </w:r>
      <w:r w:rsidRPr="00701149">
        <w:rPr>
          <w:rFonts w:hAnsiTheme="minorHAnsi" w:cstheme="minorHAnsi"/>
          <w:spacing w:val="-4"/>
        </w:rPr>
        <w:t xml:space="preserve"> </w:t>
      </w:r>
      <w:r w:rsidRPr="00701149">
        <w:rPr>
          <w:rFonts w:hAnsiTheme="minorHAnsi" w:cstheme="minorHAnsi"/>
        </w:rPr>
        <w:t>to</w:t>
      </w:r>
      <w:r w:rsidRPr="00701149">
        <w:rPr>
          <w:rFonts w:hAnsiTheme="minorHAnsi" w:cstheme="minorHAnsi"/>
          <w:spacing w:val="-3"/>
        </w:rPr>
        <w:t xml:space="preserve"> </w:t>
      </w:r>
      <w:r w:rsidRPr="00701149">
        <w:rPr>
          <w:rFonts w:hAnsiTheme="minorHAnsi" w:cstheme="minorHAnsi"/>
        </w:rPr>
        <w:t>this</w:t>
      </w:r>
      <w:r w:rsidRPr="00701149">
        <w:rPr>
          <w:rFonts w:hAnsiTheme="minorHAnsi" w:cstheme="minorHAnsi"/>
          <w:spacing w:val="-4"/>
        </w:rPr>
        <w:t xml:space="preserve"> </w:t>
      </w:r>
      <w:r w:rsidRPr="00701149">
        <w:rPr>
          <w:rFonts w:hAnsiTheme="minorHAnsi" w:cstheme="minorHAnsi"/>
        </w:rPr>
        <w:t>policy.</w:t>
      </w:r>
    </w:p>
    <w:p w14:paraId="0B706ECA" w14:textId="77777777" w:rsidR="00775B29" w:rsidRPr="00701149" w:rsidRDefault="00775B29">
      <w:pPr>
        <w:pStyle w:val="a5"/>
        <w:rPr>
          <w:rFonts w:asciiTheme="minorHAnsi" w:hAnsiTheme="minorHAnsi" w:cstheme="minorHAnsi"/>
          <w:lang w:val="en-GB"/>
        </w:rPr>
      </w:pPr>
    </w:p>
    <w:p w14:paraId="73570350"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3" w:hanging="720"/>
        <w:contextualSpacing w:val="0"/>
        <w:jc w:val="both"/>
        <w:rPr>
          <w:rFonts w:hAnsiTheme="minorHAnsi" w:cstheme="minorHAnsi"/>
        </w:rPr>
      </w:pPr>
      <w:r w:rsidRPr="00701149">
        <w:rPr>
          <w:rFonts w:hAnsiTheme="minorHAnsi" w:cstheme="minorHAnsi"/>
        </w:rPr>
        <w:t>This policy will be made available on the organisation's intranet for all workers to review at any time.</w:t>
      </w:r>
    </w:p>
    <w:p w14:paraId="6C26FC49" w14:textId="77777777" w:rsidR="00775B29" w:rsidRPr="00701149" w:rsidRDefault="00775B29">
      <w:pPr>
        <w:rPr>
          <w:rFonts w:hAnsiTheme="minorHAnsi" w:cstheme="minorHAnsi"/>
        </w:rPr>
        <w:sectPr w:rsidR="00775B29" w:rsidRPr="00701149">
          <w:headerReference w:type="default" r:id="rId21"/>
          <w:pgSz w:w="11910" w:h="16840"/>
          <w:pgMar w:top="1840" w:right="960" w:bottom="1540" w:left="1300" w:header="574" w:footer="1346" w:gutter="0"/>
          <w:cols w:space="720"/>
        </w:sectPr>
      </w:pPr>
    </w:p>
    <w:p w14:paraId="2EA96FD6" w14:textId="77777777" w:rsidR="00775B29" w:rsidRPr="00701149" w:rsidRDefault="00775B29">
      <w:pPr>
        <w:pStyle w:val="a5"/>
        <w:spacing w:before="8"/>
        <w:rPr>
          <w:rFonts w:asciiTheme="minorHAnsi" w:hAnsiTheme="minorHAnsi" w:cstheme="minorHAnsi"/>
          <w:lang w:val="en-GB"/>
        </w:rPr>
      </w:pPr>
    </w:p>
    <w:p w14:paraId="35342D33"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WHO IS RESPONSIBLE FOR THE POLICY?</w:t>
      </w:r>
    </w:p>
    <w:p w14:paraId="2DB6C9CE" w14:textId="77777777" w:rsidR="00775B29" w:rsidRPr="00701149" w:rsidRDefault="00775B29">
      <w:pPr>
        <w:pStyle w:val="a5"/>
        <w:rPr>
          <w:rFonts w:asciiTheme="minorHAnsi" w:hAnsiTheme="minorHAnsi" w:cstheme="minorHAnsi"/>
          <w:b/>
          <w:lang w:val="en-GB"/>
        </w:rPr>
      </w:pPr>
    </w:p>
    <w:p w14:paraId="5868BA3A" w14:textId="77777777" w:rsidR="00775B29" w:rsidRPr="00701149" w:rsidRDefault="00162DC5">
      <w:pPr>
        <w:pStyle w:val="afd"/>
        <w:widowControl w:val="0"/>
        <w:numPr>
          <w:ilvl w:val="1"/>
          <w:numId w:val="19"/>
        </w:numPr>
        <w:tabs>
          <w:tab w:val="left" w:pos="839"/>
        </w:tabs>
        <w:autoSpaceDE w:val="0"/>
        <w:autoSpaceDN w:val="0"/>
        <w:spacing w:before="144" w:after="0" w:line="240" w:lineRule="auto"/>
        <w:ind w:right="112" w:hanging="720"/>
        <w:contextualSpacing w:val="0"/>
        <w:jc w:val="both"/>
        <w:rPr>
          <w:rFonts w:hAnsiTheme="minorHAnsi" w:cstheme="minorHAnsi"/>
        </w:rPr>
      </w:pPr>
      <w:r w:rsidRPr="00701149">
        <w:rPr>
          <w:rFonts w:hAnsiTheme="minorHAnsi" w:cstheme="minorHAnsi"/>
        </w:rPr>
        <w:t>TRAFFIC International has overall responsibility for ensuring this policy complies with our legal and ethical obligations, and that all those under our control comply with</w:t>
      </w:r>
      <w:r w:rsidRPr="00701149">
        <w:rPr>
          <w:rFonts w:hAnsiTheme="minorHAnsi" w:cstheme="minorHAnsi"/>
          <w:spacing w:val="-19"/>
        </w:rPr>
        <w:t xml:space="preserve"> </w:t>
      </w:r>
      <w:r w:rsidRPr="00701149">
        <w:rPr>
          <w:rFonts w:hAnsiTheme="minorHAnsi" w:cstheme="minorHAnsi"/>
        </w:rPr>
        <w:t>it.</w:t>
      </w:r>
    </w:p>
    <w:p w14:paraId="44BD2D78" w14:textId="77777777" w:rsidR="00775B29" w:rsidRPr="00701149" w:rsidRDefault="00775B29">
      <w:pPr>
        <w:pStyle w:val="a5"/>
        <w:rPr>
          <w:rFonts w:asciiTheme="minorHAnsi" w:hAnsiTheme="minorHAnsi" w:cstheme="minorHAnsi"/>
          <w:lang w:val="en-GB"/>
        </w:rPr>
      </w:pPr>
    </w:p>
    <w:p w14:paraId="28862BBD" w14:textId="77777777" w:rsidR="00775B29" w:rsidRPr="00701149" w:rsidRDefault="00162DC5">
      <w:pPr>
        <w:pStyle w:val="afd"/>
        <w:widowControl w:val="0"/>
        <w:numPr>
          <w:ilvl w:val="1"/>
          <w:numId w:val="19"/>
        </w:numPr>
        <w:tabs>
          <w:tab w:val="left" w:pos="839"/>
        </w:tabs>
        <w:autoSpaceDE w:val="0"/>
        <w:autoSpaceDN w:val="0"/>
        <w:spacing w:before="148" w:after="0" w:line="240" w:lineRule="auto"/>
        <w:ind w:right="111" w:hanging="720"/>
        <w:contextualSpacing w:val="0"/>
        <w:jc w:val="both"/>
        <w:rPr>
          <w:rFonts w:hAnsiTheme="minorHAnsi" w:cstheme="minorHAnsi"/>
        </w:rPr>
      </w:pPr>
      <w:r w:rsidRPr="00701149">
        <w:rPr>
          <w:rFonts w:hAnsiTheme="minorHAnsi" w:cstheme="minorHAnsi"/>
        </w:rPr>
        <w:t>The organisation’s Senior Director – Operations has primary and day-to-day responsibility for implementing this policy, and for monitoring its use and effectiveness and dealing with any queries on its</w:t>
      </w:r>
      <w:r w:rsidRPr="00701149">
        <w:rPr>
          <w:rFonts w:hAnsiTheme="minorHAnsi" w:cstheme="minorHAnsi"/>
          <w:spacing w:val="-2"/>
        </w:rPr>
        <w:t xml:space="preserve"> </w:t>
      </w:r>
      <w:r w:rsidRPr="00701149">
        <w:rPr>
          <w:rFonts w:hAnsiTheme="minorHAnsi" w:cstheme="minorHAnsi"/>
        </w:rPr>
        <w:t>interpretation.</w:t>
      </w:r>
    </w:p>
    <w:p w14:paraId="3E48AEA7" w14:textId="77777777" w:rsidR="00775B29" w:rsidRPr="00701149" w:rsidRDefault="00775B29">
      <w:pPr>
        <w:pStyle w:val="a5"/>
        <w:rPr>
          <w:rFonts w:asciiTheme="minorHAnsi" w:hAnsiTheme="minorHAnsi" w:cstheme="minorHAnsi"/>
          <w:lang w:val="en-GB"/>
        </w:rPr>
      </w:pPr>
    </w:p>
    <w:p w14:paraId="056110F7" w14:textId="77777777" w:rsidR="00775B29" w:rsidRPr="00701149" w:rsidRDefault="00162DC5">
      <w:pPr>
        <w:pStyle w:val="afd"/>
        <w:widowControl w:val="0"/>
        <w:numPr>
          <w:ilvl w:val="1"/>
          <w:numId w:val="19"/>
        </w:numPr>
        <w:tabs>
          <w:tab w:val="left" w:pos="839"/>
        </w:tabs>
        <w:autoSpaceDE w:val="0"/>
        <w:autoSpaceDN w:val="0"/>
        <w:spacing w:before="147" w:after="0" w:line="240" w:lineRule="auto"/>
        <w:ind w:right="111" w:hanging="720"/>
        <w:contextualSpacing w:val="0"/>
        <w:jc w:val="both"/>
        <w:rPr>
          <w:rFonts w:hAnsiTheme="minorHAnsi" w:cstheme="minorHAnsi"/>
        </w:rPr>
      </w:pPr>
      <w:r w:rsidRPr="00701149">
        <w:rPr>
          <w:rFonts w:hAnsiTheme="minorHAnsi" w:cstheme="minorHAnsi"/>
        </w:rPr>
        <w:t>Heads of offices are responsible for overseeing the implementation of this policy throughout their office. They should also ensure that their workers are made aware of and understand this policy, and that they are given adequate and relevant training on</w:t>
      </w:r>
      <w:r w:rsidRPr="00701149">
        <w:rPr>
          <w:rFonts w:hAnsiTheme="minorHAnsi" w:cstheme="minorHAnsi"/>
          <w:spacing w:val="-13"/>
        </w:rPr>
        <w:t xml:space="preserve"> </w:t>
      </w:r>
      <w:r w:rsidRPr="00701149">
        <w:rPr>
          <w:rFonts w:hAnsiTheme="minorHAnsi" w:cstheme="minorHAnsi"/>
        </w:rPr>
        <w:t>it.</w:t>
      </w:r>
    </w:p>
    <w:p w14:paraId="77D49477" w14:textId="77777777" w:rsidR="00775B29" w:rsidRPr="00701149" w:rsidRDefault="00775B29">
      <w:pPr>
        <w:pStyle w:val="a5"/>
        <w:rPr>
          <w:rFonts w:asciiTheme="minorHAnsi" w:hAnsiTheme="minorHAnsi" w:cstheme="minorHAnsi"/>
          <w:lang w:val="en-GB"/>
        </w:rPr>
      </w:pPr>
    </w:p>
    <w:p w14:paraId="31509709" w14:textId="77777777" w:rsidR="00775B29" w:rsidRPr="00701149" w:rsidRDefault="00162DC5">
      <w:pPr>
        <w:pStyle w:val="afd"/>
        <w:widowControl w:val="0"/>
        <w:numPr>
          <w:ilvl w:val="1"/>
          <w:numId w:val="19"/>
        </w:numPr>
        <w:tabs>
          <w:tab w:val="left" w:pos="839"/>
        </w:tabs>
        <w:autoSpaceDE w:val="0"/>
        <w:autoSpaceDN w:val="0"/>
        <w:spacing w:before="146" w:after="0" w:line="240" w:lineRule="auto"/>
        <w:ind w:right="111" w:hanging="720"/>
        <w:contextualSpacing w:val="0"/>
        <w:jc w:val="both"/>
        <w:rPr>
          <w:rFonts w:hAnsiTheme="minorHAnsi" w:cstheme="minorHAnsi"/>
        </w:rPr>
      </w:pPr>
      <w:r w:rsidRPr="00701149">
        <w:rPr>
          <w:rFonts w:hAnsiTheme="minorHAnsi" w:cstheme="minorHAnsi"/>
        </w:rPr>
        <w:t>Management at all levels are responsible for ensuring that those reporting to them are made aware of and understand this policy and that they are given adequate and relevant training on</w:t>
      </w:r>
      <w:r w:rsidRPr="00701149">
        <w:rPr>
          <w:rFonts w:hAnsiTheme="minorHAnsi" w:cstheme="minorHAnsi"/>
          <w:spacing w:val="-23"/>
        </w:rPr>
        <w:t xml:space="preserve"> </w:t>
      </w:r>
      <w:r w:rsidRPr="00701149">
        <w:rPr>
          <w:rFonts w:hAnsiTheme="minorHAnsi" w:cstheme="minorHAnsi"/>
        </w:rPr>
        <w:t>it.</w:t>
      </w:r>
    </w:p>
    <w:p w14:paraId="7BBF0D35" w14:textId="77777777" w:rsidR="00775B29" w:rsidRPr="00701149" w:rsidRDefault="00775B29">
      <w:pPr>
        <w:pStyle w:val="a5"/>
        <w:rPr>
          <w:rFonts w:asciiTheme="minorHAnsi" w:hAnsiTheme="minorHAnsi" w:cstheme="minorHAnsi"/>
          <w:lang w:val="en-GB"/>
        </w:rPr>
      </w:pPr>
    </w:p>
    <w:p w14:paraId="6B6A9B65" w14:textId="77777777" w:rsidR="00775B29" w:rsidRPr="00701149" w:rsidRDefault="00162DC5">
      <w:pPr>
        <w:pStyle w:val="afd"/>
        <w:numPr>
          <w:ilvl w:val="0"/>
          <w:numId w:val="19"/>
        </w:numPr>
        <w:rPr>
          <w:rFonts w:hAnsiTheme="minorHAnsi" w:cstheme="minorHAnsi"/>
          <w:b/>
          <w:bCs/>
        </w:rPr>
      </w:pPr>
      <w:r w:rsidRPr="00701149">
        <w:rPr>
          <w:rFonts w:hAnsiTheme="minorHAnsi" w:cstheme="minorHAnsi"/>
          <w:b/>
          <w:bCs/>
        </w:rPr>
        <w:t>MONITORING AND REVIEW</w:t>
      </w:r>
    </w:p>
    <w:p w14:paraId="73D85651" w14:textId="77777777" w:rsidR="00775B29" w:rsidRPr="00701149" w:rsidRDefault="00775B29">
      <w:pPr>
        <w:pStyle w:val="a5"/>
        <w:rPr>
          <w:rFonts w:asciiTheme="minorHAnsi" w:hAnsiTheme="minorHAnsi" w:cstheme="minorHAnsi"/>
          <w:b/>
          <w:lang w:val="en-GB"/>
        </w:rPr>
      </w:pPr>
    </w:p>
    <w:p w14:paraId="4D745F88" w14:textId="705A54EF" w:rsidR="00775B29" w:rsidRPr="00701149" w:rsidRDefault="00162DC5">
      <w:pPr>
        <w:pStyle w:val="afd"/>
        <w:widowControl w:val="0"/>
        <w:numPr>
          <w:ilvl w:val="1"/>
          <w:numId w:val="19"/>
        </w:numPr>
        <w:tabs>
          <w:tab w:val="left" w:pos="839"/>
        </w:tabs>
        <w:autoSpaceDE w:val="0"/>
        <w:autoSpaceDN w:val="0"/>
        <w:spacing w:before="144" w:after="0" w:line="240" w:lineRule="auto"/>
        <w:ind w:right="110" w:hanging="720"/>
        <w:contextualSpacing w:val="0"/>
        <w:jc w:val="both"/>
        <w:rPr>
          <w:rFonts w:hAnsiTheme="minorHAnsi" w:cstheme="minorHAnsi"/>
        </w:rPr>
      </w:pPr>
      <w:r w:rsidRPr="00701149">
        <w:rPr>
          <w:rFonts w:hAnsiTheme="minorHAnsi" w:cstheme="minorHAnsi"/>
        </w:rPr>
        <w:t>The organisation’s Senior Director – Operations will monitor the effectiveness and review the implementation of this policy, regularly considering its suitability, adequacy and effectiveness. Any improvements identified will be made as soon as possible, with active and considered engagement from the</w:t>
      </w:r>
      <w:r w:rsidRPr="00701149">
        <w:rPr>
          <w:rFonts w:hAnsiTheme="minorHAnsi" w:cstheme="minorHAnsi"/>
          <w:spacing w:val="-4"/>
        </w:rPr>
        <w:t xml:space="preserve"> </w:t>
      </w:r>
      <w:r w:rsidRPr="00701149">
        <w:rPr>
          <w:rFonts w:hAnsiTheme="minorHAnsi" w:cstheme="minorHAnsi"/>
        </w:rPr>
        <w:t>board.</w:t>
      </w:r>
    </w:p>
    <w:p w14:paraId="0481B2DC" w14:textId="77777777" w:rsidR="00775B29" w:rsidRPr="00701149" w:rsidRDefault="00775B29">
      <w:pPr>
        <w:pStyle w:val="a5"/>
        <w:rPr>
          <w:rFonts w:asciiTheme="minorHAnsi" w:hAnsiTheme="minorHAnsi" w:cstheme="minorHAnsi"/>
          <w:lang w:val="en-GB"/>
        </w:rPr>
      </w:pPr>
    </w:p>
    <w:p w14:paraId="7EB75C36" w14:textId="499B0F16" w:rsidR="00775B29" w:rsidRPr="00701149" w:rsidRDefault="00162DC5">
      <w:pPr>
        <w:pStyle w:val="afd"/>
        <w:widowControl w:val="0"/>
        <w:numPr>
          <w:ilvl w:val="1"/>
          <w:numId w:val="19"/>
        </w:numPr>
        <w:tabs>
          <w:tab w:val="left" w:pos="839"/>
        </w:tabs>
        <w:autoSpaceDE w:val="0"/>
        <w:autoSpaceDN w:val="0"/>
        <w:spacing w:before="147" w:after="0" w:line="240" w:lineRule="auto"/>
        <w:ind w:right="110" w:hanging="720"/>
        <w:contextualSpacing w:val="0"/>
        <w:jc w:val="both"/>
        <w:rPr>
          <w:rFonts w:hAnsiTheme="minorHAnsi" w:cstheme="minorHAnsi"/>
        </w:rPr>
      </w:pPr>
      <w:r w:rsidRPr="00701149">
        <w:rPr>
          <w:rFonts w:hAnsiTheme="minorHAnsi" w:cstheme="minorHAnsi"/>
        </w:rPr>
        <w:t>Internal control systems and procedures will be subject to regular audits to provide assurance that they are effective in countering bribery and corruption. All workers are responsible for the success of this policy and should ensure they use it to disclose any suspected danger or wrongdoing. This policy does not form part of any employee's contract of employment and it may be amended at any</w:t>
      </w:r>
      <w:r w:rsidRPr="00701149">
        <w:rPr>
          <w:rFonts w:hAnsiTheme="minorHAnsi" w:cstheme="minorHAnsi"/>
          <w:spacing w:val="-6"/>
        </w:rPr>
        <w:t xml:space="preserve"> </w:t>
      </w:r>
      <w:r w:rsidRPr="00701149">
        <w:rPr>
          <w:rFonts w:hAnsiTheme="minorHAnsi" w:cstheme="minorHAnsi"/>
        </w:rPr>
        <w:t>time.</w:t>
      </w:r>
    </w:p>
    <w:p w14:paraId="5B598FF5" w14:textId="77777777" w:rsidR="00775B29" w:rsidRPr="00701149" w:rsidRDefault="00775B29">
      <w:pPr>
        <w:rPr>
          <w:rFonts w:hAnsiTheme="minorHAnsi" w:cstheme="minorHAnsi"/>
        </w:rPr>
        <w:sectPr w:rsidR="00775B29" w:rsidRPr="00701149">
          <w:headerReference w:type="default" r:id="rId22"/>
          <w:pgSz w:w="11910" w:h="16840"/>
          <w:pgMar w:top="1840" w:right="960" w:bottom="1540" w:left="1300" w:header="574" w:footer="1346" w:gutter="0"/>
          <w:cols w:space="720"/>
        </w:sectPr>
      </w:pPr>
    </w:p>
    <w:p w14:paraId="15F48C17" w14:textId="77777777" w:rsidR="00775B29" w:rsidRPr="00701149" w:rsidRDefault="00775B29">
      <w:pPr>
        <w:pStyle w:val="a5"/>
        <w:rPr>
          <w:rFonts w:asciiTheme="minorHAnsi" w:hAnsiTheme="minorHAnsi" w:cstheme="minorHAnsi"/>
          <w:lang w:val="en-GB"/>
        </w:rPr>
      </w:pPr>
    </w:p>
    <w:p w14:paraId="61AEF8EA" w14:textId="77777777" w:rsidR="00775B29" w:rsidRPr="00701149" w:rsidRDefault="00775B29">
      <w:pPr>
        <w:pStyle w:val="a5"/>
        <w:spacing w:before="7"/>
        <w:rPr>
          <w:rFonts w:asciiTheme="minorHAnsi" w:hAnsiTheme="minorHAnsi" w:cstheme="minorHAnsi"/>
          <w:lang w:val="en-GB"/>
        </w:rPr>
      </w:pPr>
    </w:p>
    <w:p w14:paraId="10900972" w14:textId="77777777" w:rsidR="00775B29" w:rsidRPr="00701149" w:rsidRDefault="00162DC5">
      <w:pPr>
        <w:jc w:val="center"/>
        <w:rPr>
          <w:rFonts w:hAnsiTheme="minorHAnsi" w:cstheme="minorHAnsi"/>
          <w:b/>
          <w:bCs/>
        </w:rPr>
      </w:pPr>
      <w:r w:rsidRPr="00701149">
        <w:rPr>
          <w:rFonts w:hAnsiTheme="minorHAnsi" w:cstheme="minorHAnsi"/>
          <w:b/>
          <w:bCs/>
        </w:rPr>
        <w:t>Potential risk scenarios: warning flags</w:t>
      </w:r>
    </w:p>
    <w:p w14:paraId="00C70521" w14:textId="77777777" w:rsidR="00775B29" w:rsidRPr="00701149" w:rsidRDefault="00775B29">
      <w:pPr>
        <w:pStyle w:val="a5"/>
        <w:spacing w:before="9"/>
        <w:rPr>
          <w:rFonts w:asciiTheme="minorHAnsi" w:hAnsiTheme="minorHAnsi" w:cstheme="minorHAnsi"/>
          <w:b/>
          <w:lang w:val="en-GB"/>
        </w:rPr>
      </w:pPr>
    </w:p>
    <w:p w14:paraId="6E1C64A1" w14:textId="77777777" w:rsidR="00775B29" w:rsidRPr="00701149" w:rsidRDefault="00162DC5" w:rsidP="00440D35">
      <w:pPr>
        <w:pStyle w:val="a5"/>
        <w:jc w:val="both"/>
        <w:rPr>
          <w:rFonts w:asciiTheme="minorHAnsi" w:hAnsiTheme="minorHAnsi" w:cstheme="minorHAnsi"/>
          <w:lang w:val="en-GB"/>
        </w:rPr>
      </w:pPr>
      <w:r w:rsidRPr="00701149">
        <w:rPr>
          <w:rFonts w:asciiTheme="minorHAnsi" w:hAnsiTheme="minorHAnsi" w:cstheme="minorHAnsi"/>
          <w:lang w:val="en-GB"/>
        </w:rPr>
        <w:t>The following is a list of possible warning flags that may arise during the course of you working for us and which may raise concerns under various anti-bribery and anti-corruption laws. The list is not intended to be exhaustive and is for illustrative purposes</w:t>
      </w:r>
      <w:r w:rsidRPr="00701149">
        <w:rPr>
          <w:rFonts w:asciiTheme="minorHAnsi" w:hAnsiTheme="minorHAnsi" w:cstheme="minorHAnsi"/>
          <w:spacing w:val="-13"/>
          <w:lang w:val="en-GB"/>
        </w:rPr>
        <w:t xml:space="preserve"> </w:t>
      </w:r>
      <w:r w:rsidRPr="00701149">
        <w:rPr>
          <w:rFonts w:asciiTheme="minorHAnsi" w:hAnsiTheme="minorHAnsi" w:cstheme="minorHAnsi"/>
          <w:lang w:val="en-GB"/>
        </w:rPr>
        <w:t>only.</w:t>
      </w:r>
    </w:p>
    <w:p w14:paraId="524D63AF" w14:textId="77777777" w:rsidR="00775B29" w:rsidRPr="00701149" w:rsidRDefault="00775B29">
      <w:pPr>
        <w:pStyle w:val="a5"/>
        <w:spacing w:before="4"/>
        <w:rPr>
          <w:rFonts w:asciiTheme="minorHAnsi" w:hAnsiTheme="minorHAnsi" w:cstheme="minorHAnsi"/>
          <w:lang w:val="en-GB"/>
        </w:rPr>
      </w:pPr>
    </w:p>
    <w:p w14:paraId="7DF604DD" w14:textId="77777777" w:rsidR="00775B29" w:rsidRPr="00701149" w:rsidRDefault="00162DC5" w:rsidP="00CF32F9">
      <w:pPr>
        <w:pStyle w:val="a5"/>
        <w:jc w:val="both"/>
        <w:rPr>
          <w:rFonts w:asciiTheme="minorHAnsi" w:hAnsiTheme="minorHAnsi" w:cstheme="minorHAnsi"/>
          <w:lang w:val="en-GB"/>
        </w:rPr>
      </w:pPr>
      <w:r w:rsidRPr="00701149">
        <w:rPr>
          <w:rFonts w:asciiTheme="minorHAnsi" w:hAnsiTheme="minorHAnsi" w:cstheme="minorHAnsi"/>
          <w:lang w:val="en-GB"/>
        </w:rPr>
        <w:t>If you encounter any of these warning flags while working for us, you must report them promptly using the procedure set out in the organisation’s Whistleblowing Policy:</w:t>
      </w:r>
    </w:p>
    <w:p w14:paraId="62259FBF" w14:textId="77777777" w:rsidR="00775B29" w:rsidRPr="00701149" w:rsidRDefault="00162DC5" w:rsidP="00CF32F9">
      <w:pPr>
        <w:pStyle w:val="afd"/>
        <w:widowControl w:val="0"/>
        <w:numPr>
          <w:ilvl w:val="2"/>
          <w:numId w:val="19"/>
        </w:numPr>
        <w:tabs>
          <w:tab w:val="left" w:pos="1678"/>
        </w:tabs>
        <w:autoSpaceDE w:val="0"/>
        <w:autoSpaceDN w:val="0"/>
        <w:spacing w:before="120" w:after="0" w:line="240" w:lineRule="auto"/>
        <w:ind w:left="567"/>
        <w:contextualSpacing w:val="0"/>
        <w:rPr>
          <w:rFonts w:hAnsiTheme="minorHAnsi" w:cstheme="minorHAnsi"/>
        </w:rPr>
      </w:pPr>
      <w:r w:rsidRPr="00701149">
        <w:rPr>
          <w:rFonts w:hAnsiTheme="minorHAnsi" w:cstheme="minorHAnsi"/>
        </w:rPr>
        <w:t>you become aware that a third party engages in, or has been accused of engaging in, improper business</w:t>
      </w:r>
      <w:r w:rsidRPr="00701149">
        <w:rPr>
          <w:rFonts w:hAnsiTheme="minorHAnsi" w:cstheme="minorHAnsi"/>
          <w:spacing w:val="-3"/>
        </w:rPr>
        <w:t xml:space="preserve"> </w:t>
      </w:r>
      <w:r w:rsidRPr="00701149">
        <w:rPr>
          <w:rFonts w:hAnsiTheme="minorHAnsi" w:cstheme="minorHAnsi"/>
        </w:rPr>
        <w:t>practices;</w:t>
      </w:r>
    </w:p>
    <w:p w14:paraId="586E6031" w14:textId="77777777" w:rsidR="00775B29" w:rsidRPr="00701149" w:rsidRDefault="00162DC5" w:rsidP="00CF32F9">
      <w:pPr>
        <w:pStyle w:val="afd"/>
        <w:widowControl w:val="0"/>
        <w:numPr>
          <w:ilvl w:val="2"/>
          <w:numId w:val="19"/>
        </w:numPr>
        <w:tabs>
          <w:tab w:val="left" w:pos="1678"/>
        </w:tabs>
        <w:autoSpaceDE w:val="0"/>
        <w:autoSpaceDN w:val="0"/>
        <w:spacing w:before="120" w:after="0" w:line="240" w:lineRule="auto"/>
        <w:ind w:left="567"/>
        <w:contextualSpacing w:val="0"/>
        <w:jc w:val="both"/>
        <w:rPr>
          <w:rFonts w:hAnsiTheme="minorHAnsi" w:cstheme="minorHAnsi"/>
        </w:rPr>
      </w:pPr>
      <w:r w:rsidRPr="00701149">
        <w:rPr>
          <w:rFonts w:hAnsiTheme="minorHAnsi" w:cstheme="minorHAnsi"/>
        </w:rPr>
        <w:t>you learn that a third party has a reputation for paying bribes, or requiring that bribes are paid to them, or has a reputation for having a special relationship with foreign government</w:t>
      </w:r>
      <w:r w:rsidRPr="00701149">
        <w:rPr>
          <w:rFonts w:hAnsiTheme="minorHAnsi" w:cstheme="minorHAnsi"/>
          <w:spacing w:val="-2"/>
        </w:rPr>
        <w:t xml:space="preserve"> </w:t>
      </w:r>
      <w:r w:rsidRPr="00701149">
        <w:rPr>
          <w:rFonts w:hAnsiTheme="minorHAnsi" w:cstheme="minorHAnsi"/>
        </w:rPr>
        <w:t>officials;</w:t>
      </w:r>
    </w:p>
    <w:p w14:paraId="1D6D10AB" w14:textId="77777777" w:rsidR="00775B29" w:rsidRPr="00701149" w:rsidRDefault="00162DC5" w:rsidP="00CF32F9">
      <w:pPr>
        <w:pStyle w:val="afd"/>
        <w:widowControl w:val="0"/>
        <w:numPr>
          <w:ilvl w:val="2"/>
          <w:numId w:val="19"/>
        </w:numPr>
        <w:tabs>
          <w:tab w:val="left" w:pos="1679"/>
        </w:tabs>
        <w:autoSpaceDE w:val="0"/>
        <w:autoSpaceDN w:val="0"/>
        <w:spacing w:before="119" w:after="0" w:line="240" w:lineRule="auto"/>
        <w:ind w:left="567"/>
        <w:contextualSpacing w:val="0"/>
        <w:rPr>
          <w:rFonts w:hAnsiTheme="minorHAnsi" w:cstheme="minorHAnsi"/>
        </w:rPr>
      </w:pPr>
      <w:r w:rsidRPr="00701149">
        <w:rPr>
          <w:rFonts w:hAnsiTheme="minorHAnsi" w:cstheme="minorHAnsi"/>
        </w:rPr>
        <w:t>a third party insists on receiving a commission or fee payment before committing to sign up to a contract with us, or carrying out a government function or process for</w:t>
      </w:r>
      <w:r w:rsidRPr="00701149">
        <w:rPr>
          <w:rFonts w:hAnsiTheme="minorHAnsi" w:cstheme="minorHAnsi"/>
          <w:spacing w:val="-19"/>
        </w:rPr>
        <w:t xml:space="preserve"> </w:t>
      </w:r>
      <w:r w:rsidRPr="00701149">
        <w:rPr>
          <w:rFonts w:hAnsiTheme="minorHAnsi" w:cstheme="minorHAnsi"/>
        </w:rPr>
        <w:t>us;</w:t>
      </w:r>
    </w:p>
    <w:p w14:paraId="7C2533EE" w14:textId="05247623" w:rsidR="00775B29" w:rsidRPr="00701149" w:rsidRDefault="009C1BCB" w:rsidP="00CF32F9">
      <w:pPr>
        <w:pStyle w:val="afd"/>
        <w:widowControl w:val="0"/>
        <w:numPr>
          <w:ilvl w:val="2"/>
          <w:numId w:val="19"/>
        </w:numPr>
        <w:tabs>
          <w:tab w:val="left" w:pos="1678"/>
        </w:tabs>
        <w:autoSpaceDE w:val="0"/>
        <w:autoSpaceDN w:val="0"/>
        <w:spacing w:before="121" w:after="0" w:line="240" w:lineRule="auto"/>
        <w:ind w:left="567"/>
        <w:contextualSpacing w:val="0"/>
        <w:rPr>
          <w:rFonts w:hAnsiTheme="minorHAnsi" w:cstheme="minorHAnsi"/>
        </w:rPr>
      </w:pPr>
      <w:r w:rsidRPr="00701149">
        <w:rPr>
          <w:rFonts w:hAnsiTheme="minorHAnsi" w:cstheme="minorHAnsi"/>
        </w:rPr>
        <w:t>a third party requests payment in cash and/or refuses to sign a formal commission or fee agreement, or to provide an invoice or receipt for a payment</w:t>
      </w:r>
      <w:r w:rsidRPr="00701149">
        <w:rPr>
          <w:rFonts w:hAnsiTheme="minorHAnsi" w:cstheme="minorHAnsi"/>
          <w:spacing w:val="-19"/>
        </w:rPr>
        <w:t xml:space="preserve"> </w:t>
      </w:r>
      <w:r w:rsidRPr="00701149">
        <w:rPr>
          <w:rFonts w:hAnsiTheme="minorHAnsi" w:cstheme="minorHAnsi"/>
        </w:rPr>
        <w:t>made;</w:t>
      </w:r>
    </w:p>
    <w:p w14:paraId="3A461A10" w14:textId="6C8FDF3B" w:rsidR="00775B29" w:rsidRPr="00701149" w:rsidRDefault="009C1BCB" w:rsidP="00CF32F9">
      <w:pPr>
        <w:pStyle w:val="afd"/>
        <w:widowControl w:val="0"/>
        <w:numPr>
          <w:ilvl w:val="2"/>
          <w:numId w:val="19"/>
        </w:numPr>
        <w:tabs>
          <w:tab w:val="left" w:pos="1678"/>
        </w:tabs>
        <w:autoSpaceDE w:val="0"/>
        <w:autoSpaceDN w:val="0"/>
        <w:spacing w:before="120" w:after="0" w:line="240" w:lineRule="auto"/>
        <w:ind w:left="567"/>
        <w:contextualSpacing w:val="0"/>
        <w:rPr>
          <w:rFonts w:hAnsiTheme="minorHAnsi" w:cstheme="minorHAnsi"/>
        </w:rPr>
      </w:pPr>
      <w:r w:rsidRPr="00701149">
        <w:rPr>
          <w:rFonts w:hAnsiTheme="minorHAnsi" w:cstheme="minorHAnsi"/>
        </w:rPr>
        <w:t>a third party requests that payment is made to a country or geographic location different from where the third party resides or conducts</w:t>
      </w:r>
      <w:r w:rsidRPr="00701149">
        <w:rPr>
          <w:rFonts w:hAnsiTheme="minorHAnsi" w:cstheme="minorHAnsi"/>
          <w:spacing w:val="-8"/>
        </w:rPr>
        <w:t xml:space="preserve"> </w:t>
      </w:r>
      <w:r w:rsidRPr="00701149">
        <w:rPr>
          <w:rFonts w:hAnsiTheme="minorHAnsi" w:cstheme="minorHAnsi"/>
        </w:rPr>
        <w:t>business;</w:t>
      </w:r>
    </w:p>
    <w:p w14:paraId="2E62A12B" w14:textId="3305F20F" w:rsidR="00775B29" w:rsidRPr="00701149" w:rsidRDefault="00162DC5" w:rsidP="00CF32F9">
      <w:pPr>
        <w:pStyle w:val="afd"/>
        <w:widowControl w:val="0"/>
        <w:numPr>
          <w:ilvl w:val="2"/>
          <w:numId w:val="19"/>
        </w:numPr>
        <w:tabs>
          <w:tab w:val="left" w:pos="1679"/>
        </w:tabs>
        <w:autoSpaceDE w:val="0"/>
        <w:autoSpaceDN w:val="0"/>
        <w:spacing w:before="119" w:after="0" w:line="240" w:lineRule="auto"/>
        <w:ind w:left="568" w:hanging="568"/>
        <w:contextualSpacing w:val="0"/>
        <w:rPr>
          <w:rFonts w:hAnsiTheme="minorHAnsi" w:cstheme="minorHAnsi"/>
        </w:rPr>
      </w:pPr>
      <w:r w:rsidRPr="00701149">
        <w:rPr>
          <w:rFonts w:hAnsiTheme="minorHAnsi" w:cstheme="minorHAnsi"/>
        </w:rPr>
        <w:t>a third party requests an unexpected additional fee or commission to facilitate a</w:t>
      </w:r>
      <w:r w:rsidRPr="00701149">
        <w:rPr>
          <w:rFonts w:hAnsiTheme="minorHAnsi" w:cstheme="minorHAnsi"/>
          <w:spacing w:val="-16"/>
        </w:rPr>
        <w:t xml:space="preserve"> </w:t>
      </w:r>
      <w:r w:rsidRPr="00701149">
        <w:rPr>
          <w:rFonts w:hAnsiTheme="minorHAnsi" w:cstheme="minorHAnsi"/>
        </w:rPr>
        <w:t>service;</w:t>
      </w:r>
      <w:r w:rsidR="009C1BCB" w:rsidRPr="00701149">
        <w:rPr>
          <w:rFonts w:hAnsiTheme="minorHAnsi" w:cstheme="minorHAnsi"/>
        </w:rPr>
        <w:t xml:space="preserve"> </w:t>
      </w:r>
    </w:p>
    <w:p w14:paraId="18CDC1CB" w14:textId="7A5F5726" w:rsidR="00775B29" w:rsidRPr="00701149" w:rsidRDefault="00162DC5" w:rsidP="00CF32F9">
      <w:pPr>
        <w:pStyle w:val="afd"/>
        <w:widowControl w:val="0"/>
        <w:numPr>
          <w:ilvl w:val="2"/>
          <w:numId w:val="19"/>
        </w:numPr>
        <w:tabs>
          <w:tab w:val="left" w:pos="1678"/>
        </w:tabs>
        <w:autoSpaceDE w:val="0"/>
        <w:autoSpaceDN w:val="0"/>
        <w:spacing w:before="121" w:after="0" w:line="240" w:lineRule="auto"/>
        <w:ind w:left="567"/>
        <w:contextualSpacing w:val="0"/>
        <w:rPr>
          <w:rFonts w:hAnsiTheme="minorHAnsi" w:cstheme="minorHAnsi"/>
        </w:rPr>
      </w:pPr>
      <w:r w:rsidRPr="00701149">
        <w:rPr>
          <w:rFonts w:hAnsiTheme="minorHAnsi" w:cstheme="minorHAnsi"/>
        </w:rPr>
        <w:t>a third party demands lavish entertainment, hospitality or gifts before commencing or</w:t>
      </w:r>
      <w:r w:rsidR="00CF32F9">
        <w:rPr>
          <w:rFonts w:hAnsiTheme="minorHAnsi" w:cstheme="minorHAnsi" w:hint="eastAsia"/>
          <w:lang w:eastAsia="zh-CN"/>
        </w:rPr>
        <w:t xml:space="preserve"> </w:t>
      </w:r>
      <w:r w:rsidRPr="00701149">
        <w:rPr>
          <w:rFonts w:hAnsiTheme="minorHAnsi" w:cstheme="minorHAnsi"/>
        </w:rPr>
        <w:t>continuing contractual negotiations or provision of</w:t>
      </w:r>
      <w:r w:rsidRPr="00701149">
        <w:rPr>
          <w:rFonts w:hAnsiTheme="minorHAnsi" w:cstheme="minorHAnsi"/>
          <w:spacing w:val="-8"/>
        </w:rPr>
        <w:t xml:space="preserve"> </w:t>
      </w:r>
      <w:r w:rsidRPr="00701149">
        <w:rPr>
          <w:rFonts w:hAnsiTheme="minorHAnsi" w:cstheme="minorHAnsi"/>
        </w:rPr>
        <w:t>services;</w:t>
      </w:r>
    </w:p>
    <w:p w14:paraId="2890540D" w14:textId="77777777" w:rsidR="00775B29" w:rsidRPr="00701149" w:rsidRDefault="00162DC5" w:rsidP="00CF32F9">
      <w:pPr>
        <w:pStyle w:val="afd"/>
        <w:widowControl w:val="0"/>
        <w:numPr>
          <w:ilvl w:val="2"/>
          <w:numId w:val="19"/>
        </w:numPr>
        <w:tabs>
          <w:tab w:val="left" w:pos="1678"/>
        </w:tabs>
        <w:autoSpaceDE w:val="0"/>
        <w:autoSpaceDN w:val="0"/>
        <w:spacing w:before="119" w:after="0" w:line="240" w:lineRule="auto"/>
        <w:ind w:left="567"/>
        <w:contextualSpacing w:val="0"/>
        <w:rPr>
          <w:rFonts w:hAnsiTheme="minorHAnsi" w:cstheme="minorHAnsi"/>
        </w:rPr>
      </w:pPr>
      <w:r w:rsidRPr="00701149">
        <w:rPr>
          <w:rFonts w:hAnsiTheme="minorHAnsi" w:cstheme="minorHAnsi"/>
        </w:rPr>
        <w:t>a third party requests that a payment is made to overlook potential legal</w:t>
      </w:r>
      <w:r w:rsidRPr="00701149">
        <w:rPr>
          <w:rFonts w:hAnsiTheme="minorHAnsi" w:cstheme="minorHAnsi"/>
          <w:spacing w:val="-28"/>
        </w:rPr>
        <w:t xml:space="preserve"> </w:t>
      </w:r>
      <w:r w:rsidRPr="00701149">
        <w:rPr>
          <w:rFonts w:hAnsiTheme="minorHAnsi" w:cstheme="minorHAnsi"/>
        </w:rPr>
        <w:t>violations;</w:t>
      </w:r>
    </w:p>
    <w:p w14:paraId="43F53F41" w14:textId="77777777" w:rsidR="00775B29" w:rsidRPr="00701149" w:rsidRDefault="00162DC5" w:rsidP="00CF32F9">
      <w:pPr>
        <w:pStyle w:val="afd"/>
        <w:widowControl w:val="0"/>
        <w:numPr>
          <w:ilvl w:val="2"/>
          <w:numId w:val="19"/>
        </w:numPr>
        <w:tabs>
          <w:tab w:val="left" w:pos="1678"/>
        </w:tabs>
        <w:autoSpaceDE w:val="0"/>
        <w:autoSpaceDN w:val="0"/>
        <w:spacing w:before="121" w:after="0" w:line="240" w:lineRule="auto"/>
        <w:ind w:left="567"/>
        <w:contextualSpacing w:val="0"/>
        <w:rPr>
          <w:rFonts w:hAnsiTheme="minorHAnsi" w:cstheme="minorHAnsi"/>
        </w:rPr>
      </w:pPr>
      <w:r w:rsidRPr="00701149">
        <w:rPr>
          <w:rFonts w:hAnsiTheme="minorHAnsi" w:cstheme="minorHAnsi"/>
        </w:rPr>
        <w:t>a third party requests that you provide employment or some other advantage to a friend or</w:t>
      </w:r>
      <w:r w:rsidRPr="00701149">
        <w:rPr>
          <w:rFonts w:hAnsiTheme="minorHAnsi" w:cstheme="minorHAnsi"/>
          <w:spacing w:val="-2"/>
        </w:rPr>
        <w:t xml:space="preserve"> </w:t>
      </w:r>
      <w:r w:rsidRPr="00701149">
        <w:rPr>
          <w:rFonts w:hAnsiTheme="minorHAnsi" w:cstheme="minorHAnsi"/>
        </w:rPr>
        <w:t>relative;</w:t>
      </w:r>
    </w:p>
    <w:p w14:paraId="328873DC" w14:textId="77777777" w:rsidR="00775B29" w:rsidRPr="00701149" w:rsidRDefault="00162DC5" w:rsidP="00CF32F9">
      <w:pPr>
        <w:pStyle w:val="afd"/>
        <w:widowControl w:val="0"/>
        <w:numPr>
          <w:ilvl w:val="2"/>
          <w:numId w:val="19"/>
        </w:numPr>
        <w:tabs>
          <w:tab w:val="left" w:pos="1678"/>
        </w:tabs>
        <w:autoSpaceDE w:val="0"/>
        <w:autoSpaceDN w:val="0"/>
        <w:spacing w:before="120" w:after="0" w:line="240" w:lineRule="auto"/>
        <w:ind w:left="567"/>
        <w:contextualSpacing w:val="0"/>
        <w:rPr>
          <w:rFonts w:hAnsiTheme="minorHAnsi" w:cstheme="minorHAnsi"/>
        </w:rPr>
      </w:pPr>
      <w:r w:rsidRPr="00701149">
        <w:rPr>
          <w:rFonts w:hAnsiTheme="minorHAnsi" w:cstheme="minorHAnsi"/>
        </w:rPr>
        <w:t>you notice that we have been invoiced for a commission or fee payment that appears large given the service stated to have been</w:t>
      </w:r>
      <w:r w:rsidRPr="00701149">
        <w:rPr>
          <w:rFonts w:hAnsiTheme="minorHAnsi" w:cstheme="minorHAnsi"/>
          <w:spacing w:val="-9"/>
        </w:rPr>
        <w:t xml:space="preserve"> </w:t>
      </w:r>
      <w:r w:rsidRPr="00701149">
        <w:rPr>
          <w:rFonts w:hAnsiTheme="minorHAnsi" w:cstheme="minorHAnsi"/>
        </w:rPr>
        <w:t>provided;</w:t>
      </w:r>
    </w:p>
    <w:p w14:paraId="37D19132" w14:textId="77777777" w:rsidR="00775B29" w:rsidRPr="00701149" w:rsidRDefault="00162DC5" w:rsidP="00CF32F9">
      <w:pPr>
        <w:pStyle w:val="afd"/>
        <w:widowControl w:val="0"/>
        <w:numPr>
          <w:ilvl w:val="2"/>
          <w:numId w:val="19"/>
        </w:numPr>
        <w:tabs>
          <w:tab w:val="left" w:pos="1679"/>
        </w:tabs>
        <w:autoSpaceDE w:val="0"/>
        <w:autoSpaceDN w:val="0"/>
        <w:spacing w:before="120" w:after="0" w:line="240" w:lineRule="auto"/>
        <w:ind w:left="567"/>
        <w:contextualSpacing w:val="0"/>
        <w:rPr>
          <w:rFonts w:hAnsiTheme="minorHAnsi" w:cstheme="minorHAnsi"/>
        </w:rPr>
      </w:pPr>
      <w:r w:rsidRPr="00701149">
        <w:rPr>
          <w:rFonts w:hAnsiTheme="minorHAnsi" w:cstheme="minorHAnsi"/>
        </w:rPr>
        <w:t>a third party requests or requires the use of an agent, intermediary, consultant, distributor or supplier that is not typically used by or known to us;</w:t>
      </w:r>
      <w:r w:rsidRPr="00701149">
        <w:rPr>
          <w:rFonts w:hAnsiTheme="minorHAnsi" w:cstheme="minorHAnsi"/>
          <w:spacing w:val="-24"/>
        </w:rPr>
        <w:t xml:space="preserve"> </w:t>
      </w:r>
      <w:r w:rsidRPr="00701149">
        <w:rPr>
          <w:rFonts w:hAnsiTheme="minorHAnsi" w:cstheme="minorHAnsi"/>
        </w:rPr>
        <w:t>or</w:t>
      </w:r>
    </w:p>
    <w:p w14:paraId="7DBBEF92" w14:textId="77777777" w:rsidR="00775B29" w:rsidRPr="00701149" w:rsidRDefault="00162DC5" w:rsidP="00CF32F9">
      <w:pPr>
        <w:pStyle w:val="afd"/>
        <w:widowControl w:val="0"/>
        <w:numPr>
          <w:ilvl w:val="2"/>
          <w:numId w:val="19"/>
        </w:numPr>
        <w:tabs>
          <w:tab w:val="left" w:pos="1678"/>
        </w:tabs>
        <w:autoSpaceDE w:val="0"/>
        <w:autoSpaceDN w:val="0"/>
        <w:spacing w:before="120" w:after="0" w:line="240" w:lineRule="auto"/>
        <w:ind w:left="567"/>
        <w:contextualSpacing w:val="0"/>
        <w:rPr>
          <w:rFonts w:hAnsiTheme="minorHAnsi" w:cstheme="minorHAnsi"/>
        </w:rPr>
      </w:pPr>
      <w:r w:rsidRPr="00701149">
        <w:rPr>
          <w:rFonts w:hAnsiTheme="minorHAnsi" w:cstheme="minorHAnsi"/>
        </w:rPr>
        <w:t>you</w:t>
      </w:r>
      <w:r w:rsidRPr="00701149">
        <w:rPr>
          <w:rFonts w:hAnsiTheme="minorHAnsi" w:cstheme="minorHAnsi"/>
          <w:spacing w:val="-4"/>
        </w:rPr>
        <w:t xml:space="preserve"> </w:t>
      </w:r>
      <w:r w:rsidRPr="00701149">
        <w:rPr>
          <w:rFonts w:hAnsiTheme="minorHAnsi" w:cstheme="minorHAnsi"/>
        </w:rPr>
        <w:t>are</w:t>
      </w:r>
      <w:r w:rsidRPr="00701149">
        <w:rPr>
          <w:rFonts w:hAnsiTheme="minorHAnsi" w:cstheme="minorHAnsi"/>
          <w:spacing w:val="-3"/>
        </w:rPr>
        <w:t xml:space="preserve"> </w:t>
      </w:r>
      <w:r w:rsidRPr="00701149">
        <w:rPr>
          <w:rFonts w:hAnsiTheme="minorHAnsi" w:cstheme="minorHAnsi"/>
        </w:rPr>
        <w:t>offered</w:t>
      </w:r>
      <w:r w:rsidRPr="00701149">
        <w:rPr>
          <w:rFonts w:hAnsiTheme="minorHAnsi" w:cstheme="minorHAnsi"/>
          <w:spacing w:val="-3"/>
        </w:rPr>
        <w:t xml:space="preserve"> </w:t>
      </w:r>
      <w:r w:rsidRPr="00701149">
        <w:rPr>
          <w:rFonts w:hAnsiTheme="minorHAnsi" w:cstheme="minorHAnsi"/>
        </w:rPr>
        <w:t>an</w:t>
      </w:r>
      <w:r w:rsidRPr="00701149">
        <w:rPr>
          <w:rFonts w:hAnsiTheme="minorHAnsi" w:cstheme="minorHAnsi"/>
          <w:spacing w:val="-4"/>
        </w:rPr>
        <w:t xml:space="preserve"> </w:t>
      </w:r>
      <w:r w:rsidRPr="00701149">
        <w:rPr>
          <w:rFonts w:hAnsiTheme="minorHAnsi" w:cstheme="minorHAnsi"/>
        </w:rPr>
        <w:t>unusually</w:t>
      </w:r>
      <w:r w:rsidRPr="00701149">
        <w:rPr>
          <w:rFonts w:hAnsiTheme="minorHAnsi" w:cstheme="minorHAnsi"/>
          <w:spacing w:val="-3"/>
        </w:rPr>
        <w:t xml:space="preserve"> </w:t>
      </w:r>
      <w:r w:rsidRPr="00701149">
        <w:rPr>
          <w:rFonts w:hAnsiTheme="minorHAnsi" w:cstheme="minorHAnsi"/>
        </w:rPr>
        <w:t>generous</w:t>
      </w:r>
      <w:r w:rsidRPr="00701149">
        <w:rPr>
          <w:rFonts w:hAnsiTheme="minorHAnsi" w:cstheme="minorHAnsi"/>
          <w:spacing w:val="-4"/>
        </w:rPr>
        <w:t xml:space="preserve"> </w:t>
      </w:r>
      <w:r w:rsidRPr="00701149">
        <w:rPr>
          <w:rFonts w:hAnsiTheme="minorHAnsi" w:cstheme="minorHAnsi"/>
        </w:rPr>
        <w:t>gift</w:t>
      </w:r>
      <w:r w:rsidRPr="00701149">
        <w:rPr>
          <w:rFonts w:hAnsiTheme="minorHAnsi" w:cstheme="minorHAnsi"/>
          <w:spacing w:val="-4"/>
        </w:rPr>
        <w:t xml:space="preserve"> </w:t>
      </w:r>
      <w:r w:rsidRPr="00701149">
        <w:rPr>
          <w:rFonts w:hAnsiTheme="minorHAnsi" w:cstheme="minorHAnsi"/>
        </w:rPr>
        <w:t>or</w:t>
      </w:r>
      <w:r w:rsidRPr="00701149">
        <w:rPr>
          <w:rFonts w:hAnsiTheme="minorHAnsi" w:cstheme="minorHAnsi"/>
          <w:spacing w:val="-2"/>
        </w:rPr>
        <w:t xml:space="preserve"> </w:t>
      </w:r>
      <w:r w:rsidRPr="00701149">
        <w:rPr>
          <w:rFonts w:hAnsiTheme="minorHAnsi" w:cstheme="minorHAnsi"/>
        </w:rPr>
        <w:t>offered</w:t>
      </w:r>
      <w:r w:rsidRPr="00701149">
        <w:rPr>
          <w:rFonts w:hAnsiTheme="minorHAnsi" w:cstheme="minorHAnsi"/>
          <w:spacing w:val="-4"/>
        </w:rPr>
        <w:t xml:space="preserve"> </w:t>
      </w:r>
      <w:r w:rsidRPr="00701149">
        <w:rPr>
          <w:rFonts w:hAnsiTheme="minorHAnsi" w:cstheme="minorHAnsi"/>
        </w:rPr>
        <w:t>lavish</w:t>
      </w:r>
      <w:r w:rsidRPr="00701149">
        <w:rPr>
          <w:rFonts w:hAnsiTheme="minorHAnsi" w:cstheme="minorHAnsi"/>
          <w:spacing w:val="-4"/>
        </w:rPr>
        <w:t xml:space="preserve"> </w:t>
      </w:r>
      <w:r w:rsidRPr="00701149">
        <w:rPr>
          <w:rFonts w:hAnsiTheme="minorHAnsi" w:cstheme="minorHAnsi"/>
        </w:rPr>
        <w:t>hospitality</w:t>
      </w:r>
      <w:r w:rsidRPr="00701149">
        <w:rPr>
          <w:rFonts w:hAnsiTheme="minorHAnsi" w:cstheme="minorHAnsi"/>
          <w:spacing w:val="-3"/>
        </w:rPr>
        <w:t xml:space="preserve"> </w:t>
      </w:r>
      <w:r w:rsidRPr="00701149">
        <w:rPr>
          <w:rFonts w:hAnsiTheme="minorHAnsi" w:cstheme="minorHAnsi"/>
        </w:rPr>
        <w:t>by</w:t>
      </w:r>
      <w:r w:rsidRPr="00701149">
        <w:rPr>
          <w:rFonts w:hAnsiTheme="minorHAnsi" w:cstheme="minorHAnsi"/>
          <w:spacing w:val="-3"/>
        </w:rPr>
        <w:t xml:space="preserve"> </w:t>
      </w:r>
      <w:r w:rsidRPr="00701149">
        <w:rPr>
          <w:rFonts w:hAnsiTheme="minorHAnsi" w:cstheme="minorHAnsi"/>
        </w:rPr>
        <w:t>a</w:t>
      </w:r>
      <w:r w:rsidRPr="00701149">
        <w:rPr>
          <w:rFonts w:hAnsiTheme="minorHAnsi" w:cstheme="minorHAnsi"/>
          <w:spacing w:val="-4"/>
        </w:rPr>
        <w:t xml:space="preserve"> </w:t>
      </w:r>
      <w:r w:rsidRPr="00701149">
        <w:rPr>
          <w:rFonts w:hAnsiTheme="minorHAnsi" w:cstheme="minorHAnsi"/>
        </w:rPr>
        <w:t>third</w:t>
      </w:r>
      <w:r w:rsidRPr="00701149">
        <w:rPr>
          <w:rFonts w:hAnsiTheme="minorHAnsi" w:cstheme="minorHAnsi"/>
          <w:spacing w:val="-3"/>
        </w:rPr>
        <w:t xml:space="preserve"> </w:t>
      </w:r>
      <w:r w:rsidRPr="00701149">
        <w:rPr>
          <w:rFonts w:hAnsiTheme="minorHAnsi" w:cstheme="minorHAnsi"/>
        </w:rPr>
        <w:t>party.</w:t>
      </w:r>
    </w:p>
    <w:p w14:paraId="2DE2AE06" w14:textId="77777777" w:rsidR="00775B29" w:rsidRPr="00701149" w:rsidRDefault="00775B29">
      <w:pPr>
        <w:rPr>
          <w:rFonts w:hAnsiTheme="minorHAnsi" w:cstheme="minorHAnsi"/>
        </w:rPr>
      </w:pPr>
    </w:p>
    <w:p w14:paraId="6C3AEAED" w14:textId="77777777" w:rsidR="00775B29" w:rsidRPr="00701149" w:rsidRDefault="00162DC5">
      <w:pPr>
        <w:jc w:val="center"/>
        <w:rPr>
          <w:rFonts w:hAnsiTheme="minorHAnsi" w:cstheme="minorHAnsi"/>
        </w:rPr>
      </w:pPr>
      <w:r w:rsidRPr="00701149">
        <w:rPr>
          <w:rFonts w:eastAsia="Calibri" w:hAnsiTheme="minorHAnsi" w:cstheme="minorHAnsi"/>
          <w:color w:val="000000" w:themeColor="text1"/>
        </w:rPr>
        <w:t>[Remainder of page intentionally left blank]</w:t>
      </w:r>
    </w:p>
    <w:p w14:paraId="1D8E536F" w14:textId="5187964C" w:rsidR="00775B29" w:rsidRPr="00701149" w:rsidRDefault="00775B29" w:rsidP="464CBA6A">
      <w:pPr>
        <w:rPr>
          <w:rFonts w:hAnsiTheme="minorHAnsi" w:cstheme="minorHAnsi"/>
        </w:rPr>
        <w:sectPr w:rsidR="00775B29" w:rsidRPr="00701149">
          <w:headerReference w:type="default" r:id="rId23"/>
          <w:pgSz w:w="12240" w:h="15840"/>
          <w:pgMar w:top="1440" w:right="1440" w:bottom="1440" w:left="1440" w:header="708" w:footer="708" w:gutter="0"/>
          <w:cols w:space="708"/>
          <w:docGrid w:linePitch="360"/>
        </w:sectPr>
      </w:pPr>
      <w:bookmarkStart w:id="54" w:name="_Hlk2253359"/>
      <w:bookmarkStart w:id="55" w:name="main"/>
      <w:bookmarkStart w:id="56" w:name="a68181"/>
      <w:bookmarkStart w:id="57" w:name="_Toc286928567"/>
      <w:bookmarkEnd w:id="54"/>
      <w:bookmarkEnd w:id="55"/>
      <w:bookmarkEnd w:id="56"/>
      <w:bookmarkEnd w:id="57"/>
    </w:p>
    <w:p w14:paraId="72E8AF88" w14:textId="77777777" w:rsidR="00775B29" w:rsidRPr="00701149" w:rsidRDefault="00162DC5">
      <w:pPr>
        <w:pStyle w:val="1"/>
        <w:spacing w:after="240"/>
        <w:rPr>
          <w:rFonts w:asciiTheme="minorHAnsi" w:hAnsiTheme="minorHAnsi" w:cstheme="minorHAnsi"/>
          <w:b/>
          <w:color w:val="auto"/>
          <w:sz w:val="22"/>
          <w:szCs w:val="22"/>
        </w:rPr>
      </w:pPr>
      <w:bookmarkStart w:id="58" w:name="_Toc208244153"/>
      <w:r w:rsidRPr="00701149">
        <w:rPr>
          <w:rFonts w:asciiTheme="minorHAnsi" w:hAnsiTheme="minorHAnsi" w:cstheme="minorHAnsi"/>
          <w:b/>
          <w:color w:val="auto"/>
          <w:sz w:val="22"/>
          <w:szCs w:val="22"/>
        </w:rPr>
        <w:lastRenderedPageBreak/>
        <w:t>Tender Application Templates</w:t>
      </w:r>
      <w:bookmarkEnd w:id="58"/>
    </w:p>
    <w:p w14:paraId="047D55E4" w14:textId="77777777" w:rsidR="00775B29" w:rsidRPr="00701149" w:rsidRDefault="00162DC5">
      <w:pPr>
        <w:pStyle w:val="1"/>
        <w:spacing w:after="240"/>
        <w:rPr>
          <w:rFonts w:asciiTheme="minorHAnsi" w:hAnsiTheme="minorHAnsi" w:cstheme="minorHAnsi"/>
          <w:b/>
          <w:color w:val="auto"/>
          <w:sz w:val="22"/>
          <w:szCs w:val="22"/>
        </w:rPr>
      </w:pPr>
      <w:bookmarkStart w:id="59" w:name="_Toc208244154"/>
      <w:r w:rsidRPr="00701149">
        <w:rPr>
          <w:rFonts w:asciiTheme="minorHAnsi" w:hAnsiTheme="minorHAnsi" w:cstheme="minorHAnsi"/>
          <w:b/>
          <w:color w:val="auto"/>
          <w:sz w:val="22"/>
          <w:szCs w:val="22"/>
        </w:rPr>
        <w:t>Template 1:</w:t>
      </w:r>
      <w:r w:rsidRPr="00701149">
        <w:rPr>
          <w:rFonts w:asciiTheme="minorHAnsi" w:hAnsiTheme="minorHAnsi" w:cstheme="minorHAnsi"/>
          <w:b/>
          <w:color w:val="auto"/>
          <w:sz w:val="22"/>
          <w:szCs w:val="22"/>
        </w:rPr>
        <w:tab/>
        <w:t>Identification of the Contractor</w:t>
      </w:r>
      <w:bookmarkEnd w:id="59"/>
    </w:p>
    <w:tbl>
      <w:tblPr>
        <w:tblStyle w:val="af6"/>
        <w:tblW w:w="0" w:type="auto"/>
        <w:tblLook w:val="04A0" w:firstRow="1" w:lastRow="0" w:firstColumn="1" w:lastColumn="0" w:noHBand="0" w:noVBand="1"/>
      </w:tblPr>
      <w:tblGrid>
        <w:gridCol w:w="3397"/>
        <w:gridCol w:w="5953"/>
      </w:tblGrid>
      <w:tr w:rsidR="00775B29" w:rsidRPr="00701149" w14:paraId="41E55BCD" w14:textId="77777777">
        <w:tc>
          <w:tcPr>
            <w:tcW w:w="3397" w:type="dxa"/>
            <w:vAlign w:val="center"/>
          </w:tcPr>
          <w:p w14:paraId="5754B69C" w14:textId="77777777" w:rsidR="00775B29" w:rsidRPr="00701149" w:rsidRDefault="00162DC5">
            <w:pPr>
              <w:pStyle w:val="Default"/>
              <w:rPr>
                <w:rFonts w:asciiTheme="minorHAnsi" w:hAnsiTheme="minorHAnsi" w:cstheme="minorHAnsi"/>
                <w:b/>
                <w:bCs/>
                <w:sz w:val="22"/>
                <w:szCs w:val="22"/>
              </w:rPr>
            </w:pPr>
            <w:r w:rsidRPr="00701149">
              <w:rPr>
                <w:rFonts w:asciiTheme="minorHAnsi" w:hAnsiTheme="minorHAnsi" w:cstheme="minorHAnsi"/>
                <w:b/>
                <w:bCs/>
                <w:sz w:val="22"/>
                <w:szCs w:val="22"/>
              </w:rPr>
              <w:t>Services to be provided:</w:t>
            </w:r>
          </w:p>
        </w:tc>
        <w:tc>
          <w:tcPr>
            <w:tcW w:w="5953" w:type="dxa"/>
            <w:vAlign w:val="center"/>
          </w:tcPr>
          <w:p w14:paraId="67EE7402" w14:textId="281446F3" w:rsidR="00775B29" w:rsidRPr="00701149" w:rsidRDefault="00CF32F9">
            <w:pPr>
              <w:spacing w:after="0" w:line="240" w:lineRule="auto"/>
              <w:rPr>
                <w:rFonts w:hAnsiTheme="minorHAnsi" w:cstheme="minorHAnsi"/>
                <w:b/>
                <w:bCs/>
                <w:color w:val="000000"/>
              </w:rPr>
            </w:pPr>
            <w:r w:rsidRPr="00362AD0">
              <w:rPr>
                <w:rFonts w:hAnsiTheme="minorHAnsi" w:cstheme="minorBidi"/>
                <w:b/>
                <w:bCs/>
                <w:color w:val="000000" w:themeColor="text1"/>
                <w:lang w:val="en-MY"/>
              </w:rPr>
              <w:t xml:space="preserve">Design a Creative Message for </w:t>
            </w:r>
            <w:r w:rsidR="003B3E88" w:rsidRPr="00362AD0">
              <w:rPr>
                <w:rFonts w:hAnsiTheme="minorHAnsi" w:cstheme="minorBidi"/>
                <w:b/>
                <w:bCs/>
                <w:color w:val="000000" w:themeColor="text1"/>
                <w:lang w:val="en-MY"/>
              </w:rPr>
              <w:t>a</w:t>
            </w:r>
            <w:r w:rsidRPr="00362AD0">
              <w:rPr>
                <w:rFonts w:hAnsiTheme="minorHAnsi" w:cstheme="minorBidi"/>
                <w:b/>
                <w:bCs/>
                <w:color w:val="000000" w:themeColor="text1"/>
                <w:lang w:val="en-MY"/>
              </w:rPr>
              <w:t xml:space="preserve"> </w:t>
            </w:r>
            <w:r>
              <w:rPr>
                <w:rFonts w:hAnsiTheme="minorHAnsi" w:cstheme="minorBidi" w:hint="eastAsia"/>
                <w:b/>
                <w:bCs/>
                <w:color w:val="000000" w:themeColor="text1"/>
                <w:lang w:val="en-MY" w:eastAsia="zh-CN"/>
              </w:rPr>
              <w:t>Protected Songbirds and Parrots</w:t>
            </w:r>
            <w:r w:rsidRPr="00362AD0">
              <w:rPr>
                <w:rFonts w:hAnsiTheme="minorHAnsi" w:cstheme="minorBidi"/>
                <w:b/>
                <w:bCs/>
                <w:color w:val="000000" w:themeColor="text1"/>
                <w:lang w:val="en-MY"/>
              </w:rPr>
              <w:t xml:space="preserve"> Consumer Behaviour Change Campaign</w:t>
            </w:r>
          </w:p>
        </w:tc>
      </w:tr>
      <w:tr w:rsidR="00775B29" w:rsidRPr="00701149" w14:paraId="79FC0711" w14:textId="77777777">
        <w:tc>
          <w:tcPr>
            <w:tcW w:w="3397" w:type="dxa"/>
            <w:vAlign w:val="center"/>
          </w:tcPr>
          <w:p w14:paraId="16FF909B" w14:textId="77777777" w:rsidR="00775B29" w:rsidRPr="00701149" w:rsidRDefault="00162DC5">
            <w:pPr>
              <w:pStyle w:val="Default"/>
              <w:rPr>
                <w:rFonts w:asciiTheme="minorHAnsi" w:hAnsiTheme="minorHAnsi" w:cstheme="minorHAnsi"/>
                <w:b/>
                <w:bCs/>
                <w:sz w:val="22"/>
                <w:szCs w:val="22"/>
              </w:rPr>
            </w:pPr>
            <w:r w:rsidRPr="00701149">
              <w:rPr>
                <w:rFonts w:asciiTheme="minorHAnsi" w:hAnsiTheme="minorHAnsi" w:cstheme="minorHAnsi"/>
                <w:b/>
                <w:bCs/>
                <w:sz w:val="22"/>
                <w:szCs w:val="22"/>
              </w:rPr>
              <w:t>Project:</w:t>
            </w:r>
          </w:p>
        </w:tc>
        <w:tc>
          <w:tcPr>
            <w:tcW w:w="5953" w:type="dxa"/>
            <w:vAlign w:val="center"/>
          </w:tcPr>
          <w:p w14:paraId="655B4892" w14:textId="568070DF" w:rsidR="00775B29" w:rsidRPr="00701149" w:rsidRDefault="00162DC5">
            <w:pPr>
              <w:tabs>
                <w:tab w:val="center" w:pos="4680"/>
              </w:tabs>
              <w:suppressAutoHyphens/>
              <w:spacing w:after="0" w:line="240" w:lineRule="auto"/>
              <w:rPr>
                <w:rFonts w:hAnsiTheme="minorHAnsi" w:cstheme="minorHAnsi"/>
                <w:color w:val="000000"/>
              </w:rPr>
            </w:pPr>
            <w:r w:rsidRPr="00701149">
              <w:rPr>
                <w:rFonts w:hAnsiTheme="minorHAnsi" w:cstheme="minorHAnsi"/>
                <w:color w:val="000000" w:themeColor="text1"/>
              </w:rPr>
              <w:t>TRAFFIC Project “</w:t>
            </w:r>
            <w:r w:rsidR="00CF32F9">
              <w:rPr>
                <w:rFonts w:hAnsiTheme="minorHAnsi" w:cstheme="minorHAnsi" w:hint="eastAsia"/>
                <w:lang w:eastAsia="zh-CN"/>
              </w:rPr>
              <w:t xml:space="preserve">GUARD Wildlife </w:t>
            </w:r>
            <w:r w:rsidR="00CF32F9">
              <w:rPr>
                <w:rFonts w:hAnsiTheme="minorHAnsi" w:cstheme="minorHAnsi"/>
                <w:lang w:eastAsia="zh-CN"/>
              </w:rPr>
              <w:t>–</w:t>
            </w:r>
            <w:r w:rsidR="00CF32F9">
              <w:rPr>
                <w:rFonts w:hAnsiTheme="minorHAnsi" w:cstheme="minorHAnsi" w:hint="eastAsia"/>
                <w:lang w:eastAsia="zh-CN"/>
              </w:rPr>
              <w:t xml:space="preserve"> Demand Reduction Alliance</w:t>
            </w:r>
            <w:r w:rsidRPr="00701149">
              <w:rPr>
                <w:rFonts w:hAnsiTheme="minorHAnsi" w:cstheme="minorHAnsi"/>
                <w:color w:val="000000" w:themeColor="text1"/>
              </w:rPr>
              <w:t>”</w:t>
            </w:r>
          </w:p>
        </w:tc>
      </w:tr>
      <w:tr w:rsidR="00775B29" w:rsidRPr="00701149" w14:paraId="45C9A3CD" w14:textId="77777777">
        <w:trPr>
          <w:trHeight w:val="387"/>
        </w:trPr>
        <w:tc>
          <w:tcPr>
            <w:tcW w:w="3397" w:type="dxa"/>
            <w:vAlign w:val="center"/>
          </w:tcPr>
          <w:p w14:paraId="54A804F2" w14:textId="77777777" w:rsidR="00775B29" w:rsidRPr="00701149" w:rsidRDefault="00162DC5">
            <w:pPr>
              <w:pStyle w:val="Default"/>
              <w:rPr>
                <w:rFonts w:asciiTheme="minorHAnsi" w:hAnsiTheme="minorHAnsi" w:cstheme="minorHAnsi"/>
                <w:b/>
                <w:bCs/>
                <w:sz w:val="22"/>
                <w:szCs w:val="22"/>
              </w:rPr>
            </w:pPr>
            <w:r w:rsidRPr="00701149">
              <w:rPr>
                <w:rFonts w:asciiTheme="minorHAnsi" w:hAnsiTheme="minorHAnsi" w:cstheme="minorHAnsi"/>
                <w:b/>
                <w:bCs/>
                <w:sz w:val="22"/>
                <w:szCs w:val="22"/>
              </w:rPr>
              <w:t>Cooperative Agreement:</w:t>
            </w:r>
          </w:p>
        </w:tc>
        <w:tc>
          <w:tcPr>
            <w:tcW w:w="5953" w:type="dxa"/>
            <w:vAlign w:val="center"/>
          </w:tcPr>
          <w:p w14:paraId="4CD295CC" w14:textId="77777777" w:rsidR="00775B29" w:rsidRPr="00701149" w:rsidRDefault="00775B29">
            <w:pPr>
              <w:tabs>
                <w:tab w:val="center" w:pos="4680"/>
              </w:tabs>
              <w:suppressAutoHyphens/>
              <w:spacing w:after="0" w:line="240" w:lineRule="auto"/>
              <w:rPr>
                <w:rFonts w:hAnsiTheme="minorHAnsi" w:cstheme="minorHAnsi"/>
                <w:bCs/>
                <w:color w:val="000000"/>
              </w:rPr>
            </w:pPr>
          </w:p>
        </w:tc>
      </w:tr>
    </w:tbl>
    <w:p w14:paraId="639DD081" w14:textId="77777777" w:rsidR="00775B29" w:rsidRPr="00701149" w:rsidRDefault="00775B29">
      <w:pPr>
        <w:pStyle w:val="Default"/>
        <w:spacing w:after="120"/>
        <w:rPr>
          <w:rFonts w:asciiTheme="minorHAnsi" w:hAnsiTheme="minorHAnsi" w:cstheme="minorHAnsi"/>
          <w:bCs/>
          <w:i/>
          <w:iCs/>
          <w:sz w:val="22"/>
          <w:szCs w:val="22"/>
        </w:rPr>
      </w:pPr>
    </w:p>
    <w:p w14:paraId="3854C752" w14:textId="77777777" w:rsidR="00775B29" w:rsidRPr="00701149" w:rsidRDefault="00775B29">
      <w:pPr>
        <w:pStyle w:val="Default"/>
        <w:spacing w:after="120"/>
        <w:rPr>
          <w:rFonts w:asciiTheme="minorHAnsi" w:hAnsiTheme="minorHAnsi" w:cstheme="minorHAnsi"/>
          <w:sz w:val="22"/>
          <w:szCs w:val="22"/>
        </w:rPr>
      </w:pPr>
    </w:p>
    <w:tbl>
      <w:tblPr>
        <w:tblStyle w:val="af6"/>
        <w:tblW w:w="0" w:type="auto"/>
        <w:tblLook w:val="04A0" w:firstRow="1" w:lastRow="0" w:firstColumn="1" w:lastColumn="0" w:noHBand="0" w:noVBand="1"/>
      </w:tblPr>
      <w:tblGrid>
        <w:gridCol w:w="3397"/>
        <w:gridCol w:w="5953"/>
      </w:tblGrid>
      <w:tr w:rsidR="00775B29" w:rsidRPr="00701149" w14:paraId="7716BDA0" w14:textId="77777777">
        <w:tc>
          <w:tcPr>
            <w:tcW w:w="9350" w:type="dxa"/>
            <w:gridSpan w:val="2"/>
            <w:shd w:val="clear" w:color="auto" w:fill="EDEDED" w:themeFill="accent3" w:themeFillTint="33"/>
          </w:tcPr>
          <w:p w14:paraId="276F6231"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
                <w:bCs/>
                <w:sz w:val="22"/>
                <w:szCs w:val="22"/>
              </w:rPr>
              <w:t>COMPANY OR INDIVIDUAL:</w:t>
            </w:r>
          </w:p>
        </w:tc>
      </w:tr>
      <w:tr w:rsidR="00775B29" w:rsidRPr="00701149" w14:paraId="4328A37A" w14:textId="77777777">
        <w:tc>
          <w:tcPr>
            <w:tcW w:w="3397" w:type="dxa"/>
          </w:tcPr>
          <w:p w14:paraId="3E759C6F"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Name:</w:t>
            </w:r>
            <w:r w:rsidRPr="00701149">
              <w:rPr>
                <w:rFonts w:asciiTheme="minorHAnsi" w:hAnsiTheme="minorHAnsi" w:cstheme="minorHAnsi"/>
                <w:bCs/>
                <w:sz w:val="22"/>
                <w:szCs w:val="22"/>
              </w:rPr>
              <w:tab/>
            </w:r>
          </w:p>
        </w:tc>
        <w:tc>
          <w:tcPr>
            <w:tcW w:w="5953" w:type="dxa"/>
          </w:tcPr>
          <w:p w14:paraId="40FF2B29" w14:textId="77777777" w:rsidR="00775B29" w:rsidRPr="00701149" w:rsidRDefault="00775B29">
            <w:pPr>
              <w:pStyle w:val="Default"/>
              <w:rPr>
                <w:rFonts w:asciiTheme="minorHAnsi" w:hAnsiTheme="minorHAnsi" w:cstheme="minorHAnsi"/>
                <w:bCs/>
                <w:sz w:val="22"/>
                <w:szCs w:val="22"/>
              </w:rPr>
            </w:pPr>
          </w:p>
          <w:p w14:paraId="18279FC2" w14:textId="77777777" w:rsidR="00775B29" w:rsidRPr="00701149" w:rsidRDefault="00775B29">
            <w:pPr>
              <w:pStyle w:val="Default"/>
              <w:rPr>
                <w:rFonts w:asciiTheme="minorHAnsi" w:hAnsiTheme="minorHAnsi" w:cstheme="minorHAnsi"/>
                <w:bCs/>
                <w:sz w:val="22"/>
                <w:szCs w:val="22"/>
              </w:rPr>
            </w:pPr>
          </w:p>
        </w:tc>
      </w:tr>
      <w:tr w:rsidR="00775B29" w:rsidRPr="00701149" w14:paraId="66701AAC" w14:textId="77777777">
        <w:tc>
          <w:tcPr>
            <w:tcW w:w="3397" w:type="dxa"/>
          </w:tcPr>
          <w:p w14:paraId="09145C89"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Address:</w:t>
            </w:r>
          </w:p>
        </w:tc>
        <w:tc>
          <w:tcPr>
            <w:tcW w:w="5953" w:type="dxa"/>
          </w:tcPr>
          <w:p w14:paraId="6D2EA5BF" w14:textId="77777777" w:rsidR="00775B29" w:rsidRPr="00701149" w:rsidRDefault="00775B29">
            <w:pPr>
              <w:pStyle w:val="Default"/>
              <w:rPr>
                <w:rFonts w:asciiTheme="minorHAnsi" w:hAnsiTheme="minorHAnsi" w:cstheme="minorHAnsi"/>
                <w:bCs/>
                <w:sz w:val="22"/>
                <w:szCs w:val="22"/>
              </w:rPr>
            </w:pPr>
          </w:p>
          <w:p w14:paraId="31997025" w14:textId="77777777" w:rsidR="00775B29" w:rsidRPr="00701149" w:rsidRDefault="00775B29">
            <w:pPr>
              <w:pStyle w:val="Default"/>
              <w:rPr>
                <w:rFonts w:asciiTheme="minorHAnsi" w:hAnsiTheme="minorHAnsi" w:cstheme="minorHAnsi"/>
                <w:bCs/>
                <w:sz w:val="22"/>
                <w:szCs w:val="22"/>
              </w:rPr>
            </w:pPr>
          </w:p>
        </w:tc>
      </w:tr>
      <w:tr w:rsidR="00775B29" w:rsidRPr="00701149" w14:paraId="3ECC74AE" w14:textId="77777777">
        <w:tc>
          <w:tcPr>
            <w:tcW w:w="3397" w:type="dxa"/>
          </w:tcPr>
          <w:p w14:paraId="75BC3384"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Website (if applicable):</w:t>
            </w:r>
          </w:p>
        </w:tc>
        <w:tc>
          <w:tcPr>
            <w:tcW w:w="5953" w:type="dxa"/>
          </w:tcPr>
          <w:p w14:paraId="50113288" w14:textId="77777777" w:rsidR="00775B29" w:rsidRPr="00701149" w:rsidRDefault="00775B29">
            <w:pPr>
              <w:pStyle w:val="Default"/>
              <w:rPr>
                <w:rFonts w:asciiTheme="minorHAnsi" w:hAnsiTheme="minorHAnsi" w:cstheme="minorHAnsi"/>
                <w:bCs/>
                <w:sz w:val="22"/>
                <w:szCs w:val="22"/>
              </w:rPr>
            </w:pPr>
          </w:p>
        </w:tc>
      </w:tr>
      <w:tr w:rsidR="00775B29" w:rsidRPr="00701149" w14:paraId="4D99F79A" w14:textId="77777777">
        <w:tc>
          <w:tcPr>
            <w:tcW w:w="3397" w:type="dxa"/>
          </w:tcPr>
          <w:p w14:paraId="44A518EB"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Company registration number:</w:t>
            </w:r>
          </w:p>
        </w:tc>
        <w:tc>
          <w:tcPr>
            <w:tcW w:w="5953" w:type="dxa"/>
          </w:tcPr>
          <w:p w14:paraId="0CB9C3D2" w14:textId="77777777" w:rsidR="00775B29" w:rsidRPr="00701149" w:rsidRDefault="00775B29">
            <w:pPr>
              <w:pStyle w:val="Default"/>
              <w:rPr>
                <w:rFonts w:asciiTheme="minorHAnsi" w:hAnsiTheme="minorHAnsi" w:cstheme="minorHAnsi"/>
                <w:bCs/>
                <w:sz w:val="22"/>
                <w:szCs w:val="22"/>
              </w:rPr>
            </w:pPr>
          </w:p>
        </w:tc>
      </w:tr>
      <w:tr w:rsidR="00775B29" w:rsidRPr="00701149" w14:paraId="3879BB38" w14:textId="77777777">
        <w:tc>
          <w:tcPr>
            <w:tcW w:w="3397" w:type="dxa"/>
          </w:tcPr>
          <w:p w14:paraId="26BC9E25"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lang w:eastAsia="zh-CN"/>
              </w:rPr>
              <w:t>China’s Personal ID</w:t>
            </w:r>
            <w:r w:rsidRPr="00701149">
              <w:rPr>
                <w:rFonts w:asciiTheme="minorHAnsi" w:hAnsiTheme="minorHAnsi" w:cstheme="minorHAnsi"/>
                <w:bCs/>
                <w:sz w:val="22"/>
                <w:szCs w:val="22"/>
              </w:rPr>
              <w:t xml:space="preserve"> Number (if applicable) :</w:t>
            </w:r>
          </w:p>
        </w:tc>
        <w:tc>
          <w:tcPr>
            <w:tcW w:w="5953" w:type="dxa"/>
          </w:tcPr>
          <w:p w14:paraId="2D0BCB0F" w14:textId="77777777" w:rsidR="00775B29" w:rsidRPr="00701149" w:rsidRDefault="00775B29">
            <w:pPr>
              <w:pStyle w:val="Default"/>
              <w:rPr>
                <w:rFonts w:asciiTheme="minorHAnsi" w:hAnsiTheme="minorHAnsi" w:cstheme="minorHAnsi"/>
                <w:bCs/>
                <w:sz w:val="22"/>
                <w:szCs w:val="22"/>
              </w:rPr>
            </w:pPr>
          </w:p>
        </w:tc>
      </w:tr>
      <w:tr w:rsidR="00775B29" w:rsidRPr="00701149" w14:paraId="5EDCB65F" w14:textId="77777777">
        <w:tc>
          <w:tcPr>
            <w:tcW w:w="3397" w:type="dxa"/>
          </w:tcPr>
          <w:p w14:paraId="311012BC"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Proof of incorporation (please provide a scanned PDF image):</w:t>
            </w:r>
          </w:p>
        </w:tc>
        <w:tc>
          <w:tcPr>
            <w:tcW w:w="5953" w:type="dxa"/>
          </w:tcPr>
          <w:p w14:paraId="50AB8366" w14:textId="77777777" w:rsidR="00775B29" w:rsidRPr="00701149" w:rsidRDefault="00775B29">
            <w:pPr>
              <w:pStyle w:val="Default"/>
              <w:rPr>
                <w:rFonts w:asciiTheme="minorHAnsi" w:hAnsiTheme="minorHAnsi" w:cstheme="minorHAnsi"/>
                <w:bCs/>
                <w:sz w:val="22"/>
                <w:szCs w:val="22"/>
              </w:rPr>
            </w:pPr>
          </w:p>
        </w:tc>
      </w:tr>
      <w:tr w:rsidR="00775B29" w:rsidRPr="00701149" w14:paraId="50EBAB50" w14:textId="77777777">
        <w:tc>
          <w:tcPr>
            <w:tcW w:w="3397" w:type="dxa"/>
          </w:tcPr>
          <w:p w14:paraId="544D3DF1" w14:textId="184B210D"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Country of registration for tax purposes:</w:t>
            </w:r>
          </w:p>
        </w:tc>
        <w:tc>
          <w:tcPr>
            <w:tcW w:w="5953" w:type="dxa"/>
          </w:tcPr>
          <w:p w14:paraId="324E21D1" w14:textId="77777777" w:rsidR="00775B29" w:rsidRPr="00701149" w:rsidRDefault="00775B29">
            <w:pPr>
              <w:pStyle w:val="Default"/>
              <w:rPr>
                <w:rFonts w:asciiTheme="minorHAnsi" w:hAnsiTheme="minorHAnsi" w:cstheme="minorHAnsi"/>
                <w:bCs/>
                <w:sz w:val="22"/>
                <w:szCs w:val="22"/>
              </w:rPr>
            </w:pPr>
          </w:p>
          <w:p w14:paraId="7A740B8A" w14:textId="77777777" w:rsidR="00775B29" w:rsidRPr="00701149" w:rsidRDefault="00775B29">
            <w:pPr>
              <w:pStyle w:val="Default"/>
              <w:rPr>
                <w:rFonts w:asciiTheme="minorHAnsi" w:hAnsiTheme="minorHAnsi" w:cstheme="minorHAnsi"/>
                <w:bCs/>
                <w:sz w:val="22"/>
                <w:szCs w:val="22"/>
              </w:rPr>
            </w:pPr>
          </w:p>
        </w:tc>
      </w:tr>
      <w:tr w:rsidR="00775B29" w:rsidRPr="00701149" w14:paraId="170858F5" w14:textId="77777777">
        <w:tc>
          <w:tcPr>
            <w:tcW w:w="3397" w:type="dxa"/>
          </w:tcPr>
          <w:p w14:paraId="7C17F167"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Are taxes included in your tender budget? Y/N</w:t>
            </w:r>
          </w:p>
        </w:tc>
        <w:tc>
          <w:tcPr>
            <w:tcW w:w="5953" w:type="dxa"/>
          </w:tcPr>
          <w:p w14:paraId="3D94F85A" w14:textId="77777777" w:rsidR="00775B29" w:rsidRPr="00701149" w:rsidRDefault="00775B29">
            <w:pPr>
              <w:pStyle w:val="Default"/>
              <w:rPr>
                <w:rFonts w:asciiTheme="minorHAnsi" w:hAnsiTheme="minorHAnsi" w:cstheme="minorHAnsi"/>
                <w:bCs/>
                <w:sz w:val="22"/>
                <w:szCs w:val="22"/>
              </w:rPr>
            </w:pPr>
          </w:p>
        </w:tc>
      </w:tr>
      <w:tr w:rsidR="00775B29" w:rsidRPr="00701149" w14:paraId="30C331E1" w14:textId="77777777">
        <w:tc>
          <w:tcPr>
            <w:tcW w:w="3397" w:type="dxa"/>
          </w:tcPr>
          <w:p w14:paraId="364974B0"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If Yes, what is the percentage?</w:t>
            </w:r>
          </w:p>
        </w:tc>
        <w:tc>
          <w:tcPr>
            <w:tcW w:w="5953" w:type="dxa"/>
          </w:tcPr>
          <w:p w14:paraId="3B0E5AEE" w14:textId="77777777" w:rsidR="00775B29" w:rsidRPr="00701149" w:rsidRDefault="00775B29">
            <w:pPr>
              <w:pStyle w:val="Default"/>
              <w:rPr>
                <w:rFonts w:asciiTheme="minorHAnsi" w:hAnsiTheme="minorHAnsi" w:cstheme="minorHAnsi"/>
                <w:bCs/>
                <w:sz w:val="22"/>
                <w:szCs w:val="22"/>
              </w:rPr>
            </w:pPr>
          </w:p>
        </w:tc>
      </w:tr>
    </w:tbl>
    <w:p w14:paraId="4B5D6146" w14:textId="77777777" w:rsidR="00775B29" w:rsidRPr="00701149" w:rsidRDefault="00775B29">
      <w:pPr>
        <w:pStyle w:val="Default"/>
        <w:rPr>
          <w:rFonts w:asciiTheme="minorHAnsi" w:hAnsiTheme="minorHAnsi" w:cstheme="minorHAnsi"/>
          <w:bCs/>
          <w:sz w:val="22"/>
          <w:szCs w:val="22"/>
        </w:rPr>
      </w:pPr>
    </w:p>
    <w:tbl>
      <w:tblPr>
        <w:tblStyle w:val="af6"/>
        <w:tblW w:w="0" w:type="auto"/>
        <w:tblLook w:val="04A0" w:firstRow="1" w:lastRow="0" w:firstColumn="1" w:lastColumn="0" w:noHBand="0" w:noVBand="1"/>
      </w:tblPr>
      <w:tblGrid>
        <w:gridCol w:w="3397"/>
        <w:gridCol w:w="5953"/>
      </w:tblGrid>
      <w:tr w:rsidR="00775B29" w:rsidRPr="00701149" w14:paraId="6749F724" w14:textId="77777777">
        <w:tc>
          <w:tcPr>
            <w:tcW w:w="9350" w:type="dxa"/>
            <w:gridSpan w:val="2"/>
            <w:shd w:val="clear" w:color="auto" w:fill="EDEDED" w:themeFill="accent3" w:themeFillTint="33"/>
          </w:tcPr>
          <w:p w14:paraId="5869A0C8"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
                <w:bCs/>
                <w:sz w:val="22"/>
                <w:szCs w:val="22"/>
              </w:rPr>
              <w:t>PERSON AUTHORISED TO SIGN CONTRACT:</w:t>
            </w:r>
          </w:p>
        </w:tc>
      </w:tr>
      <w:tr w:rsidR="00775B29" w:rsidRPr="00701149" w14:paraId="46988A42" w14:textId="77777777">
        <w:tc>
          <w:tcPr>
            <w:tcW w:w="3397" w:type="dxa"/>
          </w:tcPr>
          <w:p w14:paraId="1B9AFBCB"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Name and Position:</w:t>
            </w:r>
          </w:p>
        </w:tc>
        <w:tc>
          <w:tcPr>
            <w:tcW w:w="5953" w:type="dxa"/>
          </w:tcPr>
          <w:p w14:paraId="23BA5AD0" w14:textId="77777777" w:rsidR="00775B29" w:rsidRPr="00701149" w:rsidRDefault="00775B29">
            <w:pPr>
              <w:pStyle w:val="Default"/>
              <w:rPr>
                <w:rFonts w:asciiTheme="minorHAnsi" w:hAnsiTheme="minorHAnsi" w:cstheme="minorHAnsi"/>
                <w:bCs/>
                <w:sz w:val="22"/>
                <w:szCs w:val="22"/>
              </w:rPr>
            </w:pPr>
          </w:p>
          <w:p w14:paraId="3F3A9CA7" w14:textId="77777777" w:rsidR="00775B29" w:rsidRPr="00701149" w:rsidRDefault="00775B29">
            <w:pPr>
              <w:pStyle w:val="Default"/>
              <w:rPr>
                <w:rFonts w:asciiTheme="minorHAnsi" w:hAnsiTheme="minorHAnsi" w:cstheme="minorHAnsi"/>
                <w:bCs/>
                <w:sz w:val="22"/>
                <w:szCs w:val="22"/>
              </w:rPr>
            </w:pPr>
          </w:p>
        </w:tc>
      </w:tr>
      <w:tr w:rsidR="00775B29" w:rsidRPr="00701149" w14:paraId="6922240E" w14:textId="77777777">
        <w:tc>
          <w:tcPr>
            <w:tcW w:w="3397" w:type="dxa"/>
          </w:tcPr>
          <w:p w14:paraId="64FCECC7"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i/>
                <w:sz w:val="22"/>
                <w:szCs w:val="22"/>
              </w:rPr>
              <w:t>Address where contract should be sent (if different from above):</w:t>
            </w:r>
          </w:p>
        </w:tc>
        <w:tc>
          <w:tcPr>
            <w:tcW w:w="5953" w:type="dxa"/>
          </w:tcPr>
          <w:p w14:paraId="56147039" w14:textId="77777777" w:rsidR="00775B29" w:rsidRPr="00701149" w:rsidRDefault="00775B29">
            <w:pPr>
              <w:pStyle w:val="Default"/>
              <w:rPr>
                <w:rFonts w:asciiTheme="minorHAnsi" w:hAnsiTheme="minorHAnsi" w:cstheme="minorHAnsi"/>
                <w:bCs/>
                <w:sz w:val="22"/>
                <w:szCs w:val="22"/>
              </w:rPr>
            </w:pPr>
          </w:p>
        </w:tc>
      </w:tr>
    </w:tbl>
    <w:p w14:paraId="5DCE15C2" w14:textId="77777777" w:rsidR="00775B29" w:rsidRPr="00701149" w:rsidRDefault="00775B29">
      <w:pPr>
        <w:pStyle w:val="Default"/>
        <w:spacing w:after="120"/>
        <w:rPr>
          <w:rFonts w:asciiTheme="minorHAnsi" w:hAnsiTheme="minorHAnsi" w:cstheme="minorHAnsi"/>
          <w:b/>
          <w:sz w:val="22"/>
          <w:szCs w:val="22"/>
        </w:rPr>
      </w:pPr>
    </w:p>
    <w:tbl>
      <w:tblPr>
        <w:tblStyle w:val="af6"/>
        <w:tblW w:w="0" w:type="auto"/>
        <w:tblLook w:val="04A0" w:firstRow="1" w:lastRow="0" w:firstColumn="1" w:lastColumn="0" w:noHBand="0" w:noVBand="1"/>
      </w:tblPr>
      <w:tblGrid>
        <w:gridCol w:w="3397"/>
        <w:gridCol w:w="5953"/>
      </w:tblGrid>
      <w:tr w:rsidR="00775B29" w:rsidRPr="00701149" w14:paraId="2DFDDC4F" w14:textId="77777777">
        <w:tc>
          <w:tcPr>
            <w:tcW w:w="9350" w:type="dxa"/>
            <w:gridSpan w:val="2"/>
            <w:shd w:val="clear" w:color="auto" w:fill="EDEDED" w:themeFill="accent3" w:themeFillTint="33"/>
          </w:tcPr>
          <w:p w14:paraId="4625AA2A"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
                <w:bCs/>
                <w:sz w:val="22"/>
                <w:szCs w:val="22"/>
              </w:rPr>
              <w:t>PERSON FOR ROUTINE CONTACT:</w:t>
            </w:r>
          </w:p>
        </w:tc>
      </w:tr>
      <w:tr w:rsidR="00775B29" w:rsidRPr="00701149" w14:paraId="07E00A84" w14:textId="77777777">
        <w:tc>
          <w:tcPr>
            <w:tcW w:w="3397" w:type="dxa"/>
          </w:tcPr>
          <w:p w14:paraId="7EF98E60"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Name and Position:</w:t>
            </w:r>
          </w:p>
          <w:p w14:paraId="46D7E43F"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i/>
                <w:sz w:val="22"/>
                <w:szCs w:val="22"/>
              </w:rPr>
              <w:t>(if different from above):</w:t>
            </w:r>
          </w:p>
        </w:tc>
        <w:tc>
          <w:tcPr>
            <w:tcW w:w="5953" w:type="dxa"/>
          </w:tcPr>
          <w:p w14:paraId="635C29F7" w14:textId="77777777" w:rsidR="00775B29" w:rsidRPr="00701149" w:rsidRDefault="00775B29">
            <w:pPr>
              <w:pStyle w:val="Default"/>
              <w:rPr>
                <w:rFonts w:asciiTheme="minorHAnsi" w:hAnsiTheme="minorHAnsi" w:cstheme="minorHAnsi"/>
                <w:bCs/>
                <w:sz w:val="22"/>
                <w:szCs w:val="22"/>
              </w:rPr>
            </w:pPr>
          </w:p>
          <w:p w14:paraId="61C2C3D7" w14:textId="77777777" w:rsidR="00775B29" w:rsidRPr="00701149" w:rsidRDefault="00775B29">
            <w:pPr>
              <w:pStyle w:val="Default"/>
              <w:rPr>
                <w:rFonts w:asciiTheme="minorHAnsi" w:hAnsiTheme="minorHAnsi" w:cstheme="minorHAnsi"/>
                <w:bCs/>
                <w:sz w:val="22"/>
                <w:szCs w:val="22"/>
              </w:rPr>
            </w:pPr>
          </w:p>
        </w:tc>
      </w:tr>
      <w:tr w:rsidR="00775B29" w:rsidRPr="00701149" w14:paraId="0593BF95" w14:textId="77777777">
        <w:tc>
          <w:tcPr>
            <w:tcW w:w="3397" w:type="dxa"/>
          </w:tcPr>
          <w:p w14:paraId="390023A6"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Address:</w:t>
            </w:r>
          </w:p>
        </w:tc>
        <w:tc>
          <w:tcPr>
            <w:tcW w:w="5953" w:type="dxa"/>
          </w:tcPr>
          <w:p w14:paraId="55646BE6" w14:textId="77777777" w:rsidR="00775B29" w:rsidRPr="00701149" w:rsidRDefault="00775B29">
            <w:pPr>
              <w:pStyle w:val="Default"/>
              <w:rPr>
                <w:rFonts w:asciiTheme="minorHAnsi" w:hAnsiTheme="minorHAnsi" w:cstheme="minorHAnsi"/>
                <w:bCs/>
                <w:sz w:val="22"/>
                <w:szCs w:val="22"/>
              </w:rPr>
            </w:pPr>
          </w:p>
          <w:p w14:paraId="088C332B" w14:textId="77777777" w:rsidR="00775B29" w:rsidRPr="00701149" w:rsidRDefault="00775B29">
            <w:pPr>
              <w:pStyle w:val="Default"/>
              <w:rPr>
                <w:rFonts w:asciiTheme="minorHAnsi" w:hAnsiTheme="minorHAnsi" w:cstheme="minorHAnsi"/>
                <w:bCs/>
                <w:sz w:val="22"/>
                <w:szCs w:val="22"/>
              </w:rPr>
            </w:pPr>
          </w:p>
        </w:tc>
      </w:tr>
      <w:tr w:rsidR="00775B29" w:rsidRPr="00701149" w14:paraId="3B1C9A0C" w14:textId="77777777">
        <w:tc>
          <w:tcPr>
            <w:tcW w:w="3397" w:type="dxa"/>
          </w:tcPr>
          <w:p w14:paraId="10296B22" w14:textId="77777777" w:rsidR="00775B29" w:rsidRPr="00701149" w:rsidRDefault="00162DC5">
            <w:pPr>
              <w:pStyle w:val="Default"/>
              <w:rPr>
                <w:rFonts w:asciiTheme="minorHAnsi" w:hAnsiTheme="minorHAnsi" w:cstheme="minorHAnsi"/>
                <w:bCs/>
                <w:sz w:val="22"/>
                <w:szCs w:val="22"/>
              </w:rPr>
            </w:pPr>
            <w:r w:rsidRPr="00701149">
              <w:rPr>
                <w:rFonts w:asciiTheme="minorHAnsi" w:hAnsiTheme="minorHAnsi" w:cstheme="minorHAnsi"/>
                <w:bCs/>
                <w:sz w:val="22"/>
                <w:szCs w:val="22"/>
              </w:rPr>
              <w:t>Telephone and E-mail:</w:t>
            </w:r>
            <w:r w:rsidRPr="00701149">
              <w:rPr>
                <w:rFonts w:asciiTheme="minorHAnsi" w:hAnsiTheme="minorHAnsi" w:cstheme="minorHAnsi"/>
                <w:bCs/>
                <w:sz w:val="22"/>
                <w:szCs w:val="22"/>
              </w:rPr>
              <w:tab/>
            </w:r>
          </w:p>
        </w:tc>
        <w:tc>
          <w:tcPr>
            <w:tcW w:w="5953" w:type="dxa"/>
          </w:tcPr>
          <w:p w14:paraId="1FFFAD14" w14:textId="77777777" w:rsidR="00775B29" w:rsidRPr="00701149" w:rsidRDefault="00775B29">
            <w:pPr>
              <w:pStyle w:val="Default"/>
              <w:rPr>
                <w:rFonts w:asciiTheme="minorHAnsi" w:hAnsiTheme="minorHAnsi" w:cstheme="minorHAnsi"/>
                <w:bCs/>
                <w:sz w:val="22"/>
                <w:szCs w:val="22"/>
              </w:rPr>
            </w:pPr>
          </w:p>
          <w:p w14:paraId="2E9F94CF" w14:textId="77777777" w:rsidR="00775B29" w:rsidRPr="00701149" w:rsidRDefault="00775B29">
            <w:pPr>
              <w:pStyle w:val="Default"/>
              <w:rPr>
                <w:rFonts w:asciiTheme="minorHAnsi" w:hAnsiTheme="minorHAnsi" w:cstheme="minorHAnsi"/>
                <w:bCs/>
                <w:sz w:val="22"/>
                <w:szCs w:val="22"/>
              </w:rPr>
            </w:pPr>
          </w:p>
        </w:tc>
      </w:tr>
    </w:tbl>
    <w:p w14:paraId="534E97D3" w14:textId="77777777" w:rsidR="00775B29" w:rsidRPr="00701149" w:rsidRDefault="00775B29">
      <w:pPr>
        <w:pStyle w:val="Default"/>
        <w:spacing w:after="120"/>
        <w:rPr>
          <w:rFonts w:asciiTheme="minorHAnsi" w:hAnsiTheme="minorHAnsi" w:cstheme="minorHAnsi"/>
          <w:bCs/>
          <w:sz w:val="22"/>
          <w:szCs w:val="22"/>
        </w:rPr>
      </w:pPr>
    </w:p>
    <w:p w14:paraId="09234ED9" w14:textId="77777777" w:rsidR="00775B29" w:rsidRPr="00701149" w:rsidRDefault="00775B29">
      <w:pPr>
        <w:spacing w:after="120" w:line="240" w:lineRule="auto"/>
        <w:rPr>
          <w:rFonts w:hAnsiTheme="minorHAnsi" w:cstheme="minorHAnsi"/>
          <w:b/>
        </w:rPr>
      </w:pPr>
    </w:p>
    <w:p w14:paraId="47DFF09E" w14:textId="77777777" w:rsidR="003209F9" w:rsidRPr="00701149" w:rsidRDefault="003209F9">
      <w:pPr>
        <w:spacing w:after="120" w:line="240" w:lineRule="auto"/>
        <w:rPr>
          <w:rFonts w:hAnsiTheme="minorHAnsi" w:cstheme="minorHAnsi"/>
          <w:b/>
        </w:rPr>
      </w:pPr>
    </w:p>
    <w:p w14:paraId="2A94A277" w14:textId="77777777" w:rsidR="00775B29" w:rsidRPr="00701149" w:rsidRDefault="00162DC5">
      <w:pPr>
        <w:spacing w:after="120" w:line="240" w:lineRule="auto"/>
        <w:rPr>
          <w:rFonts w:hAnsiTheme="minorHAnsi" w:cstheme="minorHAnsi"/>
          <w:b/>
        </w:rPr>
      </w:pPr>
      <w:r w:rsidRPr="00701149">
        <w:rPr>
          <w:rFonts w:hAnsiTheme="minorHAnsi" w:cstheme="minorHAnsi"/>
          <w:b/>
        </w:rPr>
        <w:lastRenderedPageBreak/>
        <w:t>STATEMENT</w:t>
      </w:r>
    </w:p>
    <w:p w14:paraId="23297B96" w14:textId="77777777" w:rsidR="00775B29" w:rsidRPr="00701149" w:rsidRDefault="00162DC5">
      <w:pPr>
        <w:keepNext/>
        <w:keepLines/>
        <w:widowControl w:val="0"/>
        <w:spacing w:after="120" w:line="240" w:lineRule="auto"/>
        <w:jc w:val="both"/>
        <w:rPr>
          <w:rFonts w:hAnsiTheme="minorHAnsi" w:cstheme="minorHAnsi"/>
        </w:rPr>
      </w:pPr>
      <w:r w:rsidRPr="00701149">
        <w:rPr>
          <w:rFonts w:hAnsiTheme="minorHAnsi" w:cstheme="minorHAnsi"/>
        </w:rPr>
        <w:t>I, the undersigned, being an authorised signatory of the above contractor, hereby declare that we have examined and accept without reserve or restriction the entire contents of the tender dossier for the tender procedure referred to above. We have no conflicts of interest that have not been disclosed and are eligible to receive EU funding. We offer to provide the services requested in the tender dossier on the basis of the following documents, which comprise our Technical offer and our Financial offer:</w:t>
      </w:r>
    </w:p>
    <w:p w14:paraId="0976E07E" w14:textId="77777777" w:rsidR="00775B29" w:rsidRPr="00701149" w:rsidRDefault="00162DC5">
      <w:pPr>
        <w:widowControl w:val="0"/>
        <w:numPr>
          <w:ilvl w:val="0"/>
          <w:numId w:val="20"/>
        </w:numPr>
        <w:spacing w:after="120" w:line="240" w:lineRule="auto"/>
        <w:jc w:val="both"/>
        <w:rPr>
          <w:rFonts w:hAnsiTheme="minorHAnsi" w:cstheme="minorHAnsi"/>
        </w:rPr>
      </w:pPr>
      <w:r w:rsidRPr="00701149">
        <w:rPr>
          <w:rFonts w:hAnsiTheme="minorHAnsi" w:cstheme="minorHAnsi"/>
        </w:rPr>
        <w:t>Template 1: Identification of the Contractor</w:t>
      </w:r>
    </w:p>
    <w:p w14:paraId="308F01B0" w14:textId="77777777" w:rsidR="00775B29" w:rsidRPr="00701149" w:rsidRDefault="00162DC5">
      <w:pPr>
        <w:widowControl w:val="0"/>
        <w:numPr>
          <w:ilvl w:val="0"/>
          <w:numId w:val="20"/>
        </w:numPr>
        <w:spacing w:after="120" w:line="240" w:lineRule="auto"/>
        <w:jc w:val="both"/>
        <w:rPr>
          <w:rFonts w:hAnsiTheme="minorHAnsi" w:cstheme="minorHAnsi"/>
        </w:rPr>
      </w:pPr>
      <w:r w:rsidRPr="00701149">
        <w:rPr>
          <w:rFonts w:hAnsiTheme="minorHAnsi" w:cstheme="minorHAnsi"/>
        </w:rPr>
        <w:t>Template 2: Contractor Background</w:t>
      </w:r>
    </w:p>
    <w:p w14:paraId="79409473" w14:textId="77777777" w:rsidR="00775B29" w:rsidRPr="00701149" w:rsidRDefault="00162DC5">
      <w:pPr>
        <w:widowControl w:val="0"/>
        <w:numPr>
          <w:ilvl w:val="0"/>
          <w:numId w:val="20"/>
        </w:numPr>
        <w:spacing w:after="120" w:line="240" w:lineRule="auto"/>
        <w:jc w:val="both"/>
        <w:rPr>
          <w:rFonts w:hAnsiTheme="minorHAnsi" w:cstheme="minorHAnsi"/>
        </w:rPr>
      </w:pPr>
      <w:r w:rsidRPr="00701149">
        <w:rPr>
          <w:rFonts w:hAnsiTheme="minorHAnsi" w:cstheme="minorHAnsi"/>
        </w:rPr>
        <w:t xml:space="preserve">Key personnel CVs </w:t>
      </w:r>
    </w:p>
    <w:p w14:paraId="3D8C05F9" w14:textId="77777777" w:rsidR="00775B29" w:rsidRPr="00701149" w:rsidRDefault="00162DC5">
      <w:pPr>
        <w:widowControl w:val="0"/>
        <w:numPr>
          <w:ilvl w:val="0"/>
          <w:numId w:val="20"/>
        </w:numPr>
        <w:spacing w:after="120" w:line="240" w:lineRule="auto"/>
        <w:jc w:val="both"/>
        <w:rPr>
          <w:rFonts w:hAnsiTheme="minorHAnsi" w:cstheme="minorHAnsi"/>
        </w:rPr>
      </w:pPr>
      <w:r w:rsidRPr="00701149">
        <w:rPr>
          <w:rFonts w:hAnsiTheme="minorHAnsi" w:cstheme="minorHAnsi"/>
        </w:rPr>
        <w:t>Template 3: Contractor Statement of Delivery</w:t>
      </w:r>
    </w:p>
    <w:p w14:paraId="3FCE0796" w14:textId="77777777" w:rsidR="00775B29" w:rsidRPr="00701149" w:rsidRDefault="00162DC5">
      <w:pPr>
        <w:widowControl w:val="0"/>
        <w:numPr>
          <w:ilvl w:val="0"/>
          <w:numId w:val="20"/>
        </w:numPr>
        <w:spacing w:after="120" w:line="240" w:lineRule="auto"/>
        <w:jc w:val="both"/>
        <w:rPr>
          <w:rFonts w:hAnsiTheme="minorHAnsi" w:cstheme="minorHAnsi"/>
        </w:rPr>
      </w:pPr>
      <w:r w:rsidRPr="00701149">
        <w:rPr>
          <w:rFonts w:hAnsiTheme="minorHAnsi" w:cstheme="minorHAnsi"/>
        </w:rPr>
        <w:t>Template 4: Financial Offer and Budget</w:t>
      </w:r>
    </w:p>
    <w:p w14:paraId="5E05CF12" w14:textId="77777777" w:rsidR="00775B29" w:rsidRPr="00701149" w:rsidRDefault="00775B29">
      <w:pPr>
        <w:spacing w:after="120" w:line="240" w:lineRule="auto"/>
        <w:jc w:val="both"/>
        <w:rPr>
          <w:rFonts w:hAnsiTheme="minorHAnsi" w:cstheme="minorHAnsi"/>
        </w:rPr>
      </w:pPr>
    </w:p>
    <w:p w14:paraId="1FE5CD9E" w14:textId="77777777" w:rsidR="00775B29" w:rsidRPr="00701149" w:rsidRDefault="00162DC5">
      <w:pPr>
        <w:spacing w:after="120" w:line="240" w:lineRule="auto"/>
        <w:jc w:val="both"/>
        <w:rPr>
          <w:rFonts w:hAnsiTheme="minorHAnsi" w:cstheme="minorHAnsi"/>
          <w:color w:val="000000"/>
        </w:rPr>
      </w:pPr>
      <w:r w:rsidRPr="00701149">
        <w:rPr>
          <w:rFonts w:hAnsiTheme="minorHAnsi" w:cstheme="minorHAnsi"/>
        </w:rPr>
        <w:t xml:space="preserve">This tender is subject to acceptance within the validity period stipulated in Clause 3.2. </w:t>
      </w:r>
    </w:p>
    <w:p w14:paraId="4E0DE556" w14:textId="77777777" w:rsidR="00775B29" w:rsidRPr="00701149" w:rsidRDefault="00775B29">
      <w:pPr>
        <w:spacing w:after="120" w:line="240" w:lineRule="auto"/>
        <w:jc w:val="both"/>
        <w:rPr>
          <w:rFonts w:hAnsiTheme="minorHAnsi" w:cstheme="minorHAnsi"/>
          <w:color w:val="000000"/>
        </w:rPr>
      </w:pPr>
    </w:p>
    <w:p w14:paraId="06240444" w14:textId="77777777" w:rsidR="00775B29" w:rsidRPr="00701149" w:rsidRDefault="00775B29">
      <w:pPr>
        <w:spacing w:after="120" w:line="240" w:lineRule="auto"/>
        <w:jc w:val="both"/>
        <w:rPr>
          <w:rFonts w:hAnsiTheme="minorHAnsi" w:cstheme="minorHAnsi"/>
          <w:color w:val="000000"/>
        </w:rPr>
      </w:pPr>
    </w:p>
    <w:p w14:paraId="2EC44706" w14:textId="77777777" w:rsidR="00775B29" w:rsidRPr="00701149" w:rsidRDefault="00162DC5">
      <w:pPr>
        <w:spacing w:after="120" w:line="240" w:lineRule="auto"/>
        <w:rPr>
          <w:rFonts w:hAnsiTheme="minorHAnsi" w:cstheme="minorHAnsi"/>
        </w:rPr>
      </w:pPr>
      <w:r w:rsidRPr="00701149">
        <w:rPr>
          <w:rFonts w:hAnsiTheme="minorHAnsi" w:cstheme="minorHAnsi"/>
        </w:rPr>
        <w:t>Authorised Tenderer Representative:</w:t>
      </w:r>
      <w:r w:rsidRPr="00701149">
        <w:rPr>
          <w:rFonts w:hAnsiTheme="minorHAnsi" w:cstheme="minorHAnsi"/>
        </w:rPr>
        <w:tab/>
        <w:t>…….….……………………………….………………………………………..</w:t>
      </w:r>
    </w:p>
    <w:p w14:paraId="3AE56C00" w14:textId="77777777" w:rsidR="00775B29" w:rsidRPr="00701149" w:rsidRDefault="00775B29">
      <w:pPr>
        <w:spacing w:after="120" w:line="240" w:lineRule="auto"/>
        <w:rPr>
          <w:rFonts w:hAnsiTheme="minorHAnsi" w:cstheme="minorHAnsi"/>
        </w:rPr>
      </w:pPr>
    </w:p>
    <w:p w14:paraId="0E6D0608" w14:textId="77777777" w:rsidR="00775B29" w:rsidRPr="00701149" w:rsidRDefault="00775B29">
      <w:pPr>
        <w:spacing w:after="120" w:line="240" w:lineRule="auto"/>
        <w:rPr>
          <w:rFonts w:hAnsiTheme="minorHAnsi" w:cstheme="minorHAnsi"/>
        </w:rPr>
      </w:pPr>
    </w:p>
    <w:p w14:paraId="078D2612" w14:textId="77777777" w:rsidR="00775B29" w:rsidRPr="00701149" w:rsidRDefault="00162DC5">
      <w:pPr>
        <w:spacing w:after="120" w:line="240" w:lineRule="auto"/>
        <w:rPr>
          <w:rFonts w:hAnsiTheme="minorHAnsi" w:cstheme="minorHAnsi"/>
        </w:rPr>
      </w:pPr>
      <w:r w:rsidRPr="00701149">
        <w:rPr>
          <w:rFonts w:hAnsiTheme="minorHAnsi" w:cstheme="minorHAnsi"/>
        </w:rPr>
        <w:t>Signature:</w:t>
      </w:r>
      <w:r w:rsidRPr="00701149">
        <w:rPr>
          <w:rFonts w:hAnsiTheme="minorHAnsi" w:cstheme="minorHAnsi"/>
        </w:rPr>
        <w:tab/>
      </w:r>
      <w:r w:rsidRPr="00701149">
        <w:rPr>
          <w:rFonts w:hAnsiTheme="minorHAnsi" w:cstheme="minorHAnsi"/>
        </w:rPr>
        <w:tab/>
      </w:r>
      <w:r w:rsidRPr="00701149">
        <w:rPr>
          <w:rFonts w:hAnsiTheme="minorHAnsi" w:cstheme="minorHAnsi"/>
        </w:rPr>
        <w:tab/>
      </w:r>
      <w:r w:rsidRPr="00701149">
        <w:rPr>
          <w:rFonts w:hAnsiTheme="minorHAnsi" w:cstheme="minorHAnsi"/>
        </w:rPr>
        <w:tab/>
        <w:t>…….….……………………………….………………………………………..</w:t>
      </w:r>
    </w:p>
    <w:p w14:paraId="4CFA26C1" w14:textId="77777777" w:rsidR="00775B29" w:rsidRPr="00701149" w:rsidRDefault="00775B29">
      <w:pPr>
        <w:spacing w:after="120" w:line="240" w:lineRule="auto"/>
        <w:rPr>
          <w:rFonts w:hAnsiTheme="minorHAnsi" w:cstheme="minorHAnsi"/>
        </w:rPr>
      </w:pPr>
    </w:p>
    <w:p w14:paraId="33AD8604" w14:textId="77777777" w:rsidR="00775B29" w:rsidRPr="00701149" w:rsidRDefault="00162DC5">
      <w:pPr>
        <w:spacing w:after="120" w:line="240" w:lineRule="auto"/>
        <w:rPr>
          <w:rFonts w:hAnsiTheme="minorHAnsi" w:cstheme="minorHAnsi"/>
        </w:rPr>
      </w:pPr>
      <w:r w:rsidRPr="00701149">
        <w:rPr>
          <w:rFonts w:hAnsiTheme="minorHAnsi" w:cstheme="minorHAnsi"/>
        </w:rPr>
        <w:t>Date:</w:t>
      </w:r>
      <w:r w:rsidRPr="00701149">
        <w:rPr>
          <w:rFonts w:hAnsiTheme="minorHAnsi" w:cstheme="minorHAnsi"/>
        </w:rPr>
        <w:tab/>
      </w:r>
      <w:r w:rsidRPr="00701149">
        <w:rPr>
          <w:rFonts w:hAnsiTheme="minorHAnsi" w:cstheme="minorHAnsi"/>
        </w:rPr>
        <w:tab/>
      </w:r>
      <w:r w:rsidRPr="00701149">
        <w:rPr>
          <w:rFonts w:hAnsiTheme="minorHAnsi" w:cstheme="minorHAnsi"/>
        </w:rPr>
        <w:tab/>
      </w:r>
      <w:r w:rsidRPr="00701149">
        <w:rPr>
          <w:rFonts w:hAnsiTheme="minorHAnsi" w:cstheme="minorHAnsi"/>
        </w:rPr>
        <w:tab/>
      </w:r>
      <w:r w:rsidRPr="00701149">
        <w:rPr>
          <w:rFonts w:hAnsiTheme="minorHAnsi" w:cstheme="minorHAnsi"/>
        </w:rPr>
        <w:tab/>
        <w:t>…….….……………………………….………………………………………..</w:t>
      </w:r>
    </w:p>
    <w:p w14:paraId="22FB215F" w14:textId="77777777" w:rsidR="00775B29" w:rsidRPr="00701149" w:rsidRDefault="00775B29">
      <w:pPr>
        <w:pStyle w:val="Default"/>
        <w:spacing w:after="120"/>
        <w:rPr>
          <w:rFonts w:asciiTheme="minorHAnsi" w:hAnsiTheme="minorHAnsi" w:cstheme="minorHAnsi"/>
          <w:bCs/>
          <w:sz w:val="22"/>
          <w:szCs w:val="22"/>
        </w:rPr>
      </w:pPr>
    </w:p>
    <w:p w14:paraId="70D179A6" w14:textId="79546E90" w:rsidR="00775B29" w:rsidRPr="00701149" w:rsidRDefault="00775B29" w:rsidP="464CBA6A">
      <w:pPr>
        <w:spacing w:after="120" w:line="240" w:lineRule="auto"/>
        <w:rPr>
          <w:rFonts w:hAnsiTheme="minorHAnsi" w:cstheme="minorHAnsi"/>
          <w:b/>
          <w:bCs/>
          <w:color w:val="2F5496" w:themeColor="accent1" w:themeShade="BF"/>
        </w:rPr>
        <w:sectPr w:rsidR="00775B29" w:rsidRPr="00701149">
          <w:headerReference w:type="default" r:id="rId24"/>
          <w:footerReference w:type="default" r:id="rId25"/>
          <w:pgSz w:w="12240" w:h="15840"/>
          <w:pgMar w:top="1440" w:right="1440" w:bottom="1440" w:left="1440" w:header="708" w:footer="708" w:gutter="0"/>
          <w:cols w:space="708"/>
          <w:docGrid w:linePitch="360"/>
        </w:sectPr>
      </w:pPr>
    </w:p>
    <w:p w14:paraId="2F34CA45" w14:textId="77777777" w:rsidR="00775B29" w:rsidRPr="00701149" w:rsidRDefault="00162DC5">
      <w:pPr>
        <w:pStyle w:val="1"/>
        <w:spacing w:after="240"/>
        <w:rPr>
          <w:rFonts w:asciiTheme="minorHAnsi" w:hAnsiTheme="minorHAnsi" w:cstheme="minorHAnsi"/>
          <w:b/>
          <w:color w:val="auto"/>
          <w:sz w:val="22"/>
          <w:szCs w:val="22"/>
        </w:rPr>
      </w:pPr>
      <w:bookmarkStart w:id="60" w:name="_Toc499654664"/>
      <w:bookmarkStart w:id="61" w:name="_Toc208244155"/>
      <w:r w:rsidRPr="00701149">
        <w:rPr>
          <w:rFonts w:asciiTheme="minorHAnsi" w:hAnsiTheme="minorHAnsi" w:cstheme="minorHAnsi"/>
          <w:b/>
          <w:color w:val="auto"/>
          <w:sz w:val="22"/>
          <w:szCs w:val="22"/>
        </w:rPr>
        <w:lastRenderedPageBreak/>
        <w:t>Template 2:</w:t>
      </w:r>
      <w:r w:rsidRPr="00701149">
        <w:rPr>
          <w:rFonts w:asciiTheme="minorHAnsi" w:hAnsiTheme="minorHAnsi" w:cstheme="minorHAnsi"/>
          <w:b/>
          <w:color w:val="auto"/>
          <w:sz w:val="22"/>
          <w:szCs w:val="22"/>
        </w:rPr>
        <w:tab/>
        <w:t xml:space="preserve">Contractor </w:t>
      </w:r>
      <w:bookmarkEnd w:id="60"/>
      <w:r w:rsidRPr="00701149">
        <w:rPr>
          <w:rFonts w:asciiTheme="minorHAnsi" w:hAnsiTheme="minorHAnsi" w:cstheme="minorHAnsi"/>
          <w:b/>
          <w:color w:val="auto"/>
          <w:sz w:val="22"/>
          <w:szCs w:val="22"/>
        </w:rPr>
        <w:t>Background</w:t>
      </w:r>
      <w:bookmarkEnd w:id="61"/>
    </w:p>
    <w:p w14:paraId="17408160" w14:textId="77777777" w:rsidR="00775B29" w:rsidRPr="00701149" w:rsidRDefault="00162DC5">
      <w:pPr>
        <w:pStyle w:val="Default"/>
        <w:numPr>
          <w:ilvl w:val="0"/>
          <w:numId w:val="21"/>
        </w:numPr>
        <w:spacing w:after="240"/>
        <w:rPr>
          <w:rFonts w:asciiTheme="minorHAnsi" w:hAnsiTheme="minorHAnsi" w:cstheme="minorHAnsi"/>
          <w:b/>
          <w:bCs/>
          <w:sz w:val="22"/>
          <w:szCs w:val="22"/>
        </w:rPr>
      </w:pPr>
      <w:r w:rsidRPr="00701149">
        <w:rPr>
          <w:rFonts w:asciiTheme="minorHAnsi" w:hAnsiTheme="minorHAnsi" w:cstheme="minorHAnsi"/>
          <w:b/>
          <w:bCs/>
          <w:sz w:val="22"/>
          <w:szCs w:val="22"/>
        </w:rPr>
        <w:t>CONTRACTOR RESOURCES</w:t>
      </w:r>
    </w:p>
    <w:p w14:paraId="20AFFE38" w14:textId="77777777" w:rsidR="00775B29" w:rsidRPr="00701149" w:rsidRDefault="00162DC5">
      <w:pPr>
        <w:rPr>
          <w:rFonts w:hAnsiTheme="minorHAnsi" w:cstheme="minorHAnsi"/>
        </w:rPr>
      </w:pPr>
      <w:r w:rsidRPr="00701149">
        <w:rPr>
          <w:rFonts w:hAnsiTheme="minorHAnsi" w:cstheme="minorHAnsi"/>
        </w:rPr>
        <w:t>Provide the following statistics on staff for the current calendar year and the previous two years.</w:t>
      </w:r>
    </w:p>
    <w:tbl>
      <w:tblPr>
        <w:tblW w:w="1304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1440"/>
        <w:gridCol w:w="1450"/>
        <w:gridCol w:w="1450"/>
        <w:gridCol w:w="1450"/>
        <w:gridCol w:w="1450"/>
        <w:gridCol w:w="1450"/>
        <w:gridCol w:w="1450"/>
        <w:gridCol w:w="1450"/>
        <w:gridCol w:w="1451"/>
      </w:tblGrid>
      <w:tr w:rsidR="00775B29" w:rsidRPr="00701149" w14:paraId="2F3DC26F" w14:textId="77777777">
        <w:trPr>
          <w:cantSplit/>
          <w:trHeight w:val="288"/>
        </w:trPr>
        <w:tc>
          <w:tcPr>
            <w:tcW w:w="1440" w:type="dxa"/>
            <w:vMerge w:val="restart"/>
            <w:shd w:val="clear" w:color="auto" w:fill="DBDBDB" w:themeFill="accent3" w:themeFillTint="66"/>
            <w:vAlign w:val="center"/>
          </w:tcPr>
          <w:p w14:paraId="1AB8629E" w14:textId="77777777" w:rsidR="00775B29" w:rsidRPr="00701149" w:rsidRDefault="00162DC5">
            <w:pPr>
              <w:spacing w:after="0" w:line="240" w:lineRule="auto"/>
              <w:rPr>
                <w:rFonts w:hAnsiTheme="minorHAnsi" w:cstheme="minorHAnsi"/>
                <w:b/>
              </w:rPr>
            </w:pPr>
            <w:r w:rsidRPr="00701149">
              <w:rPr>
                <w:rFonts w:hAnsiTheme="minorHAnsi" w:cstheme="minorHAnsi"/>
                <w:b/>
              </w:rPr>
              <w:t>Annual Staffing</w:t>
            </w:r>
          </w:p>
        </w:tc>
        <w:tc>
          <w:tcPr>
            <w:tcW w:w="2900" w:type="dxa"/>
            <w:gridSpan w:val="2"/>
            <w:shd w:val="clear" w:color="auto" w:fill="DBDBDB" w:themeFill="accent3" w:themeFillTint="66"/>
            <w:vAlign w:val="center"/>
          </w:tcPr>
          <w:p w14:paraId="2EAC0AAF" w14:textId="77777777" w:rsidR="00775B29" w:rsidRPr="00701149" w:rsidRDefault="00162DC5">
            <w:pPr>
              <w:spacing w:after="0" w:line="240" w:lineRule="auto"/>
              <w:rPr>
                <w:rFonts w:hAnsiTheme="minorHAnsi" w:cstheme="minorHAnsi"/>
                <w:b/>
              </w:rPr>
            </w:pPr>
            <w:r w:rsidRPr="00701149">
              <w:rPr>
                <w:rFonts w:hAnsiTheme="minorHAnsi" w:cstheme="minorHAnsi"/>
                <w:b/>
              </w:rPr>
              <w:t>Year before prior</w:t>
            </w:r>
          </w:p>
        </w:tc>
        <w:tc>
          <w:tcPr>
            <w:tcW w:w="2900" w:type="dxa"/>
            <w:gridSpan w:val="2"/>
            <w:shd w:val="clear" w:color="auto" w:fill="DBDBDB" w:themeFill="accent3" w:themeFillTint="66"/>
            <w:vAlign w:val="center"/>
          </w:tcPr>
          <w:p w14:paraId="1922B9C3" w14:textId="77777777" w:rsidR="00775B29" w:rsidRPr="00701149" w:rsidRDefault="00162DC5">
            <w:pPr>
              <w:spacing w:after="0" w:line="240" w:lineRule="auto"/>
              <w:rPr>
                <w:rFonts w:hAnsiTheme="minorHAnsi" w:cstheme="minorHAnsi"/>
                <w:b/>
              </w:rPr>
            </w:pPr>
            <w:r w:rsidRPr="00701149">
              <w:rPr>
                <w:rFonts w:hAnsiTheme="minorHAnsi" w:cstheme="minorHAnsi"/>
                <w:b/>
              </w:rPr>
              <w:t>Prior year</w:t>
            </w:r>
          </w:p>
        </w:tc>
        <w:tc>
          <w:tcPr>
            <w:tcW w:w="2900" w:type="dxa"/>
            <w:gridSpan w:val="2"/>
            <w:shd w:val="clear" w:color="auto" w:fill="DBDBDB" w:themeFill="accent3" w:themeFillTint="66"/>
            <w:vAlign w:val="center"/>
          </w:tcPr>
          <w:p w14:paraId="643D2DAD" w14:textId="77777777" w:rsidR="00775B29" w:rsidRPr="00701149" w:rsidRDefault="00162DC5">
            <w:pPr>
              <w:spacing w:after="0" w:line="240" w:lineRule="auto"/>
              <w:rPr>
                <w:rFonts w:hAnsiTheme="minorHAnsi" w:cstheme="minorHAnsi"/>
                <w:b/>
              </w:rPr>
            </w:pPr>
            <w:r w:rsidRPr="00701149">
              <w:rPr>
                <w:rFonts w:hAnsiTheme="minorHAnsi" w:cstheme="minorHAnsi"/>
                <w:b/>
              </w:rPr>
              <w:t>Current year</w:t>
            </w:r>
          </w:p>
        </w:tc>
        <w:tc>
          <w:tcPr>
            <w:tcW w:w="2901" w:type="dxa"/>
            <w:gridSpan w:val="2"/>
            <w:shd w:val="clear" w:color="auto" w:fill="DBDBDB" w:themeFill="accent3" w:themeFillTint="66"/>
            <w:vAlign w:val="center"/>
          </w:tcPr>
          <w:p w14:paraId="1A0E3CC3" w14:textId="77777777" w:rsidR="00775B29" w:rsidRPr="00701149" w:rsidRDefault="00162DC5">
            <w:pPr>
              <w:spacing w:after="0" w:line="240" w:lineRule="auto"/>
              <w:rPr>
                <w:rFonts w:hAnsiTheme="minorHAnsi" w:cstheme="minorHAnsi"/>
                <w:b/>
              </w:rPr>
            </w:pPr>
            <w:r w:rsidRPr="00701149">
              <w:rPr>
                <w:rFonts w:hAnsiTheme="minorHAnsi" w:cstheme="minorHAnsi"/>
                <w:b/>
              </w:rPr>
              <w:t>Period average</w:t>
            </w:r>
          </w:p>
        </w:tc>
      </w:tr>
      <w:tr w:rsidR="00775B29" w:rsidRPr="00701149" w14:paraId="6D79DD2E" w14:textId="77777777">
        <w:trPr>
          <w:cantSplit/>
          <w:trHeight w:val="288"/>
        </w:trPr>
        <w:tc>
          <w:tcPr>
            <w:tcW w:w="1440" w:type="dxa"/>
            <w:vMerge/>
            <w:shd w:val="clear" w:color="auto" w:fill="DBDBDB" w:themeFill="accent3" w:themeFillTint="66"/>
            <w:vAlign w:val="center"/>
          </w:tcPr>
          <w:p w14:paraId="6F58DBA3" w14:textId="77777777" w:rsidR="00775B29" w:rsidRPr="00701149" w:rsidRDefault="00775B29">
            <w:pPr>
              <w:spacing w:after="0" w:line="240" w:lineRule="auto"/>
              <w:rPr>
                <w:rFonts w:hAnsiTheme="minorHAnsi" w:cstheme="minorHAnsi"/>
                <w:b/>
              </w:rPr>
            </w:pPr>
          </w:p>
        </w:tc>
        <w:tc>
          <w:tcPr>
            <w:tcW w:w="1450" w:type="dxa"/>
            <w:shd w:val="clear" w:color="auto" w:fill="DBDBDB" w:themeFill="accent3" w:themeFillTint="66"/>
            <w:vAlign w:val="center"/>
          </w:tcPr>
          <w:p w14:paraId="3EEEE8B6" w14:textId="77777777" w:rsidR="00775B29" w:rsidRPr="00701149" w:rsidRDefault="00162DC5">
            <w:pPr>
              <w:spacing w:after="0" w:line="240" w:lineRule="auto"/>
              <w:rPr>
                <w:rFonts w:hAnsiTheme="minorHAnsi" w:cstheme="minorHAnsi"/>
                <w:b/>
              </w:rPr>
            </w:pPr>
            <w:r w:rsidRPr="00701149">
              <w:rPr>
                <w:rFonts w:hAnsiTheme="minorHAnsi" w:cstheme="minorHAnsi"/>
                <w:b/>
              </w:rPr>
              <w:t>Overall</w:t>
            </w:r>
          </w:p>
        </w:tc>
        <w:tc>
          <w:tcPr>
            <w:tcW w:w="1450" w:type="dxa"/>
            <w:shd w:val="clear" w:color="auto" w:fill="DBDBDB" w:themeFill="accent3" w:themeFillTint="66"/>
            <w:vAlign w:val="center"/>
          </w:tcPr>
          <w:p w14:paraId="6E62688E" w14:textId="77777777" w:rsidR="00775B29" w:rsidRPr="00701149" w:rsidRDefault="00162DC5">
            <w:pPr>
              <w:spacing w:after="0" w:line="240" w:lineRule="auto"/>
              <w:rPr>
                <w:rFonts w:hAnsiTheme="minorHAnsi" w:cstheme="minorHAnsi"/>
                <w:b/>
              </w:rPr>
            </w:pPr>
            <w:r w:rsidRPr="00701149">
              <w:rPr>
                <w:rFonts w:hAnsiTheme="minorHAnsi" w:cstheme="minorHAnsi"/>
                <w:b/>
              </w:rPr>
              <w:t>Relevant skills</w:t>
            </w:r>
          </w:p>
        </w:tc>
        <w:tc>
          <w:tcPr>
            <w:tcW w:w="1450" w:type="dxa"/>
            <w:shd w:val="clear" w:color="auto" w:fill="DBDBDB" w:themeFill="accent3" w:themeFillTint="66"/>
            <w:vAlign w:val="center"/>
          </w:tcPr>
          <w:p w14:paraId="5051F2A4" w14:textId="77777777" w:rsidR="00775B29" w:rsidRPr="00701149" w:rsidRDefault="00162DC5">
            <w:pPr>
              <w:spacing w:after="0" w:line="240" w:lineRule="auto"/>
              <w:rPr>
                <w:rFonts w:hAnsiTheme="minorHAnsi" w:cstheme="minorHAnsi"/>
                <w:b/>
              </w:rPr>
            </w:pPr>
            <w:r w:rsidRPr="00701149">
              <w:rPr>
                <w:rFonts w:hAnsiTheme="minorHAnsi" w:cstheme="minorHAnsi"/>
                <w:b/>
              </w:rPr>
              <w:t>Overall</w:t>
            </w:r>
          </w:p>
        </w:tc>
        <w:tc>
          <w:tcPr>
            <w:tcW w:w="1450" w:type="dxa"/>
            <w:shd w:val="clear" w:color="auto" w:fill="DBDBDB" w:themeFill="accent3" w:themeFillTint="66"/>
            <w:vAlign w:val="center"/>
          </w:tcPr>
          <w:p w14:paraId="72D65C82" w14:textId="77777777" w:rsidR="00775B29" w:rsidRPr="00701149" w:rsidRDefault="00162DC5">
            <w:pPr>
              <w:spacing w:after="0" w:line="240" w:lineRule="auto"/>
              <w:rPr>
                <w:rFonts w:hAnsiTheme="minorHAnsi" w:cstheme="minorHAnsi"/>
                <w:b/>
              </w:rPr>
            </w:pPr>
            <w:r w:rsidRPr="00701149">
              <w:rPr>
                <w:rFonts w:hAnsiTheme="minorHAnsi" w:cstheme="minorHAnsi"/>
                <w:b/>
              </w:rPr>
              <w:t>Relevant skills</w:t>
            </w:r>
          </w:p>
        </w:tc>
        <w:tc>
          <w:tcPr>
            <w:tcW w:w="1450" w:type="dxa"/>
            <w:shd w:val="clear" w:color="auto" w:fill="DBDBDB" w:themeFill="accent3" w:themeFillTint="66"/>
            <w:vAlign w:val="center"/>
          </w:tcPr>
          <w:p w14:paraId="24A7ECC0" w14:textId="77777777" w:rsidR="00775B29" w:rsidRPr="00701149" w:rsidRDefault="00162DC5">
            <w:pPr>
              <w:spacing w:after="0" w:line="240" w:lineRule="auto"/>
              <w:rPr>
                <w:rFonts w:hAnsiTheme="minorHAnsi" w:cstheme="minorHAnsi"/>
                <w:b/>
              </w:rPr>
            </w:pPr>
            <w:r w:rsidRPr="00701149">
              <w:rPr>
                <w:rFonts w:hAnsiTheme="minorHAnsi" w:cstheme="minorHAnsi"/>
                <w:b/>
              </w:rPr>
              <w:t>Overall</w:t>
            </w:r>
          </w:p>
        </w:tc>
        <w:tc>
          <w:tcPr>
            <w:tcW w:w="1450" w:type="dxa"/>
            <w:shd w:val="clear" w:color="auto" w:fill="DBDBDB" w:themeFill="accent3" w:themeFillTint="66"/>
            <w:vAlign w:val="center"/>
          </w:tcPr>
          <w:p w14:paraId="59324F99" w14:textId="77777777" w:rsidR="00775B29" w:rsidRPr="00701149" w:rsidRDefault="00162DC5">
            <w:pPr>
              <w:spacing w:after="0" w:line="240" w:lineRule="auto"/>
              <w:rPr>
                <w:rFonts w:hAnsiTheme="minorHAnsi" w:cstheme="minorHAnsi"/>
                <w:b/>
              </w:rPr>
            </w:pPr>
            <w:r w:rsidRPr="00701149">
              <w:rPr>
                <w:rFonts w:hAnsiTheme="minorHAnsi" w:cstheme="minorHAnsi"/>
                <w:b/>
              </w:rPr>
              <w:t>Relevant skills</w:t>
            </w:r>
          </w:p>
        </w:tc>
        <w:tc>
          <w:tcPr>
            <w:tcW w:w="1450" w:type="dxa"/>
            <w:shd w:val="clear" w:color="auto" w:fill="DBDBDB" w:themeFill="accent3" w:themeFillTint="66"/>
            <w:vAlign w:val="center"/>
          </w:tcPr>
          <w:p w14:paraId="7A249637" w14:textId="77777777" w:rsidR="00775B29" w:rsidRPr="00701149" w:rsidRDefault="00162DC5">
            <w:pPr>
              <w:spacing w:after="0" w:line="240" w:lineRule="auto"/>
              <w:rPr>
                <w:rFonts w:hAnsiTheme="minorHAnsi" w:cstheme="minorHAnsi"/>
                <w:b/>
              </w:rPr>
            </w:pPr>
            <w:r w:rsidRPr="00701149">
              <w:rPr>
                <w:rFonts w:hAnsiTheme="minorHAnsi" w:cstheme="minorHAnsi"/>
                <w:b/>
              </w:rPr>
              <w:t>Overall</w:t>
            </w:r>
          </w:p>
        </w:tc>
        <w:tc>
          <w:tcPr>
            <w:tcW w:w="1451" w:type="dxa"/>
            <w:shd w:val="clear" w:color="auto" w:fill="DBDBDB" w:themeFill="accent3" w:themeFillTint="66"/>
            <w:vAlign w:val="center"/>
          </w:tcPr>
          <w:p w14:paraId="68A3C2ED" w14:textId="77777777" w:rsidR="00775B29" w:rsidRPr="00701149" w:rsidRDefault="00162DC5">
            <w:pPr>
              <w:spacing w:after="0" w:line="240" w:lineRule="auto"/>
              <w:rPr>
                <w:rFonts w:hAnsiTheme="minorHAnsi" w:cstheme="minorHAnsi"/>
                <w:b/>
              </w:rPr>
            </w:pPr>
            <w:r w:rsidRPr="00701149">
              <w:rPr>
                <w:rFonts w:hAnsiTheme="minorHAnsi" w:cstheme="minorHAnsi"/>
                <w:b/>
              </w:rPr>
              <w:t>Relevant skills</w:t>
            </w:r>
            <w:r w:rsidRPr="00701149">
              <w:rPr>
                <w:rStyle w:val="afc"/>
                <w:rFonts w:hAnsiTheme="minorHAnsi" w:cstheme="minorHAnsi"/>
                <w:b/>
              </w:rPr>
              <w:footnoteReference w:id="2"/>
            </w:r>
          </w:p>
        </w:tc>
      </w:tr>
      <w:tr w:rsidR="00775B29" w:rsidRPr="00701149" w14:paraId="23761985" w14:textId="77777777">
        <w:trPr>
          <w:cantSplit/>
        </w:trPr>
        <w:tc>
          <w:tcPr>
            <w:tcW w:w="1440" w:type="dxa"/>
            <w:vAlign w:val="center"/>
          </w:tcPr>
          <w:p w14:paraId="77271ACE" w14:textId="77777777" w:rsidR="00775B29" w:rsidRPr="00701149" w:rsidRDefault="00162DC5">
            <w:pPr>
              <w:spacing w:after="0" w:line="240" w:lineRule="auto"/>
              <w:rPr>
                <w:rFonts w:hAnsiTheme="minorHAnsi" w:cstheme="minorHAnsi"/>
              </w:rPr>
            </w:pPr>
            <w:r w:rsidRPr="00701149">
              <w:rPr>
                <w:rFonts w:hAnsiTheme="minorHAnsi" w:cstheme="minorHAnsi"/>
              </w:rPr>
              <w:t xml:space="preserve">Permanent staff </w:t>
            </w:r>
          </w:p>
        </w:tc>
        <w:tc>
          <w:tcPr>
            <w:tcW w:w="1450" w:type="dxa"/>
            <w:vAlign w:val="center"/>
          </w:tcPr>
          <w:p w14:paraId="323C3CA9" w14:textId="77777777" w:rsidR="00775B29" w:rsidRPr="00701149" w:rsidRDefault="00775B29">
            <w:pPr>
              <w:spacing w:after="0" w:line="240" w:lineRule="auto"/>
              <w:rPr>
                <w:rFonts w:hAnsiTheme="minorHAnsi" w:cstheme="minorHAnsi"/>
              </w:rPr>
            </w:pPr>
          </w:p>
        </w:tc>
        <w:tc>
          <w:tcPr>
            <w:tcW w:w="1450" w:type="dxa"/>
            <w:vAlign w:val="center"/>
          </w:tcPr>
          <w:p w14:paraId="4BEFE18E" w14:textId="77777777" w:rsidR="00775B29" w:rsidRPr="00701149" w:rsidRDefault="00775B29">
            <w:pPr>
              <w:spacing w:after="0" w:line="240" w:lineRule="auto"/>
              <w:rPr>
                <w:rFonts w:hAnsiTheme="minorHAnsi" w:cstheme="minorHAnsi"/>
              </w:rPr>
            </w:pPr>
          </w:p>
        </w:tc>
        <w:tc>
          <w:tcPr>
            <w:tcW w:w="1450" w:type="dxa"/>
            <w:vAlign w:val="center"/>
          </w:tcPr>
          <w:p w14:paraId="4CACED56" w14:textId="77777777" w:rsidR="00775B29" w:rsidRPr="00701149" w:rsidRDefault="00775B29">
            <w:pPr>
              <w:spacing w:after="0" w:line="240" w:lineRule="auto"/>
              <w:rPr>
                <w:rFonts w:hAnsiTheme="minorHAnsi" w:cstheme="minorHAnsi"/>
              </w:rPr>
            </w:pPr>
          </w:p>
        </w:tc>
        <w:tc>
          <w:tcPr>
            <w:tcW w:w="1450" w:type="dxa"/>
            <w:vAlign w:val="center"/>
          </w:tcPr>
          <w:p w14:paraId="2119D389" w14:textId="77777777" w:rsidR="00775B29" w:rsidRPr="00701149" w:rsidRDefault="00775B29">
            <w:pPr>
              <w:spacing w:after="0" w:line="240" w:lineRule="auto"/>
              <w:rPr>
                <w:rFonts w:hAnsiTheme="minorHAnsi" w:cstheme="minorHAnsi"/>
              </w:rPr>
            </w:pPr>
          </w:p>
        </w:tc>
        <w:tc>
          <w:tcPr>
            <w:tcW w:w="1450" w:type="dxa"/>
            <w:vAlign w:val="center"/>
          </w:tcPr>
          <w:p w14:paraId="76D4F9B2" w14:textId="77777777" w:rsidR="00775B29" w:rsidRPr="00701149" w:rsidRDefault="00775B29">
            <w:pPr>
              <w:spacing w:after="0" w:line="240" w:lineRule="auto"/>
              <w:rPr>
                <w:rFonts w:hAnsiTheme="minorHAnsi" w:cstheme="minorHAnsi"/>
              </w:rPr>
            </w:pPr>
          </w:p>
        </w:tc>
        <w:tc>
          <w:tcPr>
            <w:tcW w:w="1450" w:type="dxa"/>
            <w:vAlign w:val="center"/>
          </w:tcPr>
          <w:p w14:paraId="637C1414" w14:textId="77777777" w:rsidR="00775B29" w:rsidRPr="00701149" w:rsidRDefault="00775B29">
            <w:pPr>
              <w:spacing w:after="0" w:line="240" w:lineRule="auto"/>
              <w:rPr>
                <w:rFonts w:hAnsiTheme="minorHAnsi" w:cstheme="minorHAnsi"/>
              </w:rPr>
            </w:pPr>
          </w:p>
        </w:tc>
        <w:tc>
          <w:tcPr>
            <w:tcW w:w="1450" w:type="dxa"/>
            <w:shd w:val="clear" w:color="auto" w:fill="FFFFFF"/>
          </w:tcPr>
          <w:p w14:paraId="2A1B2B31" w14:textId="77777777" w:rsidR="00775B29" w:rsidRPr="00701149" w:rsidRDefault="00775B29">
            <w:pPr>
              <w:spacing w:after="0" w:line="240" w:lineRule="auto"/>
              <w:rPr>
                <w:rFonts w:hAnsiTheme="minorHAnsi" w:cstheme="minorHAnsi"/>
              </w:rPr>
            </w:pPr>
          </w:p>
        </w:tc>
        <w:tc>
          <w:tcPr>
            <w:tcW w:w="1451" w:type="dxa"/>
            <w:shd w:val="clear" w:color="auto" w:fill="FFFFFF"/>
          </w:tcPr>
          <w:p w14:paraId="6F54CE2A" w14:textId="77777777" w:rsidR="00775B29" w:rsidRPr="00701149" w:rsidRDefault="00775B29">
            <w:pPr>
              <w:spacing w:after="0" w:line="240" w:lineRule="auto"/>
              <w:rPr>
                <w:rFonts w:hAnsiTheme="minorHAnsi" w:cstheme="minorHAnsi"/>
              </w:rPr>
            </w:pPr>
          </w:p>
        </w:tc>
      </w:tr>
      <w:tr w:rsidR="00775B29" w:rsidRPr="00701149" w14:paraId="773AE5D6" w14:textId="77777777">
        <w:trPr>
          <w:cantSplit/>
        </w:trPr>
        <w:tc>
          <w:tcPr>
            <w:tcW w:w="1440" w:type="dxa"/>
            <w:vAlign w:val="center"/>
          </w:tcPr>
          <w:p w14:paraId="04BDCB54" w14:textId="77777777" w:rsidR="00775B29" w:rsidRPr="00701149" w:rsidRDefault="00162DC5">
            <w:pPr>
              <w:spacing w:after="0" w:line="240" w:lineRule="auto"/>
              <w:rPr>
                <w:rFonts w:hAnsiTheme="minorHAnsi" w:cstheme="minorHAnsi"/>
              </w:rPr>
            </w:pPr>
            <w:r w:rsidRPr="00701149">
              <w:rPr>
                <w:rFonts w:hAnsiTheme="minorHAnsi" w:cstheme="minorHAnsi"/>
              </w:rPr>
              <w:t xml:space="preserve">Other staff </w:t>
            </w:r>
          </w:p>
        </w:tc>
        <w:tc>
          <w:tcPr>
            <w:tcW w:w="1450" w:type="dxa"/>
            <w:vAlign w:val="center"/>
          </w:tcPr>
          <w:p w14:paraId="002DF7FD" w14:textId="77777777" w:rsidR="00775B29" w:rsidRPr="00701149" w:rsidRDefault="00775B29">
            <w:pPr>
              <w:spacing w:after="0" w:line="240" w:lineRule="auto"/>
              <w:rPr>
                <w:rFonts w:hAnsiTheme="minorHAnsi" w:cstheme="minorHAnsi"/>
              </w:rPr>
            </w:pPr>
          </w:p>
        </w:tc>
        <w:tc>
          <w:tcPr>
            <w:tcW w:w="1450" w:type="dxa"/>
            <w:vAlign w:val="center"/>
          </w:tcPr>
          <w:p w14:paraId="7E8F474C" w14:textId="77777777" w:rsidR="00775B29" w:rsidRPr="00701149" w:rsidRDefault="00775B29">
            <w:pPr>
              <w:spacing w:after="0" w:line="240" w:lineRule="auto"/>
              <w:rPr>
                <w:rFonts w:hAnsiTheme="minorHAnsi" w:cstheme="minorHAnsi"/>
              </w:rPr>
            </w:pPr>
          </w:p>
        </w:tc>
        <w:tc>
          <w:tcPr>
            <w:tcW w:w="1450" w:type="dxa"/>
            <w:vAlign w:val="center"/>
          </w:tcPr>
          <w:p w14:paraId="59AF3D20" w14:textId="77777777" w:rsidR="00775B29" w:rsidRPr="00701149" w:rsidRDefault="00775B29">
            <w:pPr>
              <w:spacing w:after="0" w:line="240" w:lineRule="auto"/>
              <w:rPr>
                <w:rFonts w:hAnsiTheme="minorHAnsi" w:cstheme="minorHAnsi"/>
              </w:rPr>
            </w:pPr>
          </w:p>
        </w:tc>
        <w:tc>
          <w:tcPr>
            <w:tcW w:w="1450" w:type="dxa"/>
            <w:vAlign w:val="center"/>
          </w:tcPr>
          <w:p w14:paraId="32C8C8EC" w14:textId="77777777" w:rsidR="00775B29" w:rsidRPr="00701149" w:rsidRDefault="00775B29">
            <w:pPr>
              <w:spacing w:after="0" w:line="240" w:lineRule="auto"/>
              <w:rPr>
                <w:rFonts w:hAnsiTheme="minorHAnsi" w:cstheme="minorHAnsi"/>
              </w:rPr>
            </w:pPr>
          </w:p>
        </w:tc>
        <w:tc>
          <w:tcPr>
            <w:tcW w:w="1450" w:type="dxa"/>
            <w:vAlign w:val="center"/>
          </w:tcPr>
          <w:p w14:paraId="5BD0C679" w14:textId="77777777" w:rsidR="00775B29" w:rsidRPr="00701149" w:rsidRDefault="00775B29">
            <w:pPr>
              <w:spacing w:after="0" w:line="240" w:lineRule="auto"/>
              <w:rPr>
                <w:rFonts w:hAnsiTheme="minorHAnsi" w:cstheme="minorHAnsi"/>
              </w:rPr>
            </w:pPr>
          </w:p>
        </w:tc>
        <w:tc>
          <w:tcPr>
            <w:tcW w:w="1450" w:type="dxa"/>
            <w:vAlign w:val="center"/>
          </w:tcPr>
          <w:p w14:paraId="735AE765" w14:textId="77777777" w:rsidR="00775B29" w:rsidRPr="00701149" w:rsidRDefault="00775B29">
            <w:pPr>
              <w:spacing w:after="0" w:line="240" w:lineRule="auto"/>
              <w:rPr>
                <w:rFonts w:hAnsiTheme="minorHAnsi" w:cstheme="minorHAnsi"/>
              </w:rPr>
            </w:pPr>
          </w:p>
        </w:tc>
        <w:tc>
          <w:tcPr>
            <w:tcW w:w="1450" w:type="dxa"/>
            <w:shd w:val="clear" w:color="auto" w:fill="FFFFFF"/>
          </w:tcPr>
          <w:p w14:paraId="016C0CEC" w14:textId="77777777" w:rsidR="00775B29" w:rsidRPr="00701149" w:rsidRDefault="00775B29">
            <w:pPr>
              <w:spacing w:after="0" w:line="240" w:lineRule="auto"/>
              <w:rPr>
                <w:rFonts w:hAnsiTheme="minorHAnsi" w:cstheme="minorHAnsi"/>
              </w:rPr>
            </w:pPr>
          </w:p>
        </w:tc>
        <w:tc>
          <w:tcPr>
            <w:tcW w:w="1451" w:type="dxa"/>
            <w:shd w:val="clear" w:color="auto" w:fill="FFFFFF"/>
          </w:tcPr>
          <w:p w14:paraId="29387DB2" w14:textId="77777777" w:rsidR="00775B29" w:rsidRPr="00701149" w:rsidRDefault="00775B29">
            <w:pPr>
              <w:spacing w:after="0" w:line="240" w:lineRule="auto"/>
              <w:rPr>
                <w:rFonts w:hAnsiTheme="minorHAnsi" w:cstheme="minorHAnsi"/>
              </w:rPr>
            </w:pPr>
          </w:p>
        </w:tc>
      </w:tr>
      <w:tr w:rsidR="00775B29" w:rsidRPr="00701149" w14:paraId="51F7425D" w14:textId="77777777">
        <w:trPr>
          <w:cantSplit/>
        </w:trPr>
        <w:tc>
          <w:tcPr>
            <w:tcW w:w="1440" w:type="dxa"/>
            <w:vAlign w:val="center"/>
          </w:tcPr>
          <w:p w14:paraId="299035B9" w14:textId="77777777" w:rsidR="00775B29" w:rsidRPr="00701149" w:rsidRDefault="00162DC5">
            <w:pPr>
              <w:spacing w:after="0" w:line="240" w:lineRule="auto"/>
              <w:rPr>
                <w:rFonts w:hAnsiTheme="minorHAnsi" w:cstheme="minorHAnsi"/>
              </w:rPr>
            </w:pPr>
            <w:r w:rsidRPr="00701149">
              <w:rPr>
                <w:rFonts w:hAnsiTheme="minorHAnsi" w:cstheme="minorHAnsi"/>
              </w:rPr>
              <w:t>Total</w:t>
            </w:r>
          </w:p>
        </w:tc>
        <w:tc>
          <w:tcPr>
            <w:tcW w:w="1450" w:type="dxa"/>
            <w:vAlign w:val="center"/>
          </w:tcPr>
          <w:p w14:paraId="1C69B687" w14:textId="77777777" w:rsidR="00775B29" w:rsidRPr="00701149" w:rsidRDefault="00775B29">
            <w:pPr>
              <w:spacing w:after="0" w:line="240" w:lineRule="auto"/>
              <w:rPr>
                <w:rFonts w:hAnsiTheme="minorHAnsi" w:cstheme="minorHAnsi"/>
              </w:rPr>
            </w:pPr>
          </w:p>
        </w:tc>
        <w:tc>
          <w:tcPr>
            <w:tcW w:w="1450" w:type="dxa"/>
            <w:vAlign w:val="center"/>
          </w:tcPr>
          <w:p w14:paraId="1E8C14FD" w14:textId="77777777" w:rsidR="00775B29" w:rsidRPr="00701149" w:rsidRDefault="00775B29">
            <w:pPr>
              <w:spacing w:after="0" w:line="240" w:lineRule="auto"/>
              <w:rPr>
                <w:rFonts w:hAnsiTheme="minorHAnsi" w:cstheme="minorHAnsi"/>
              </w:rPr>
            </w:pPr>
          </w:p>
        </w:tc>
        <w:tc>
          <w:tcPr>
            <w:tcW w:w="1450" w:type="dxa"/>
            <w:vAlign w:val="center"/>
          </w:tcPr>
          <w:p w14:paraId="7F0DED5F" w14:textId="77777777" w:rsidR="00775B29" w:rsidRPr="00701149" w:rsidRDefault="00775B29">
            <w:pPr>
              <w:spacing w:after="0" w:line="240" w:lineRule="auto"/>
              <w:rPr>
                <w:rFonts w:hAnsiTheme="minorHAnsi" w:cstheme="minorHAnsi"/>
              </w:rPr>
            </w:pPr>
          </w:p>
        </w:tc>
        <w:tc>
          <w:tcPr>
            <w:tcW w:w="1450" w:type="dxa"/>
            <w:vAlign w:val="center"/>
          </w:tcPr>
          <w:p w14:paraId="54584FF2" w14:textId="77777777" w:rsidR="00775B29" w:rsidRPr="00701149" w:rsidRDefault="00775B29">
            <w:pPr>
              <w:spacing w:after="0" w:line="240" w:lineRule="auto"/>
              <w:rPr>
                <w:rFonts w:hAnsiTheme="minorHAnsi" w:cstheme="minorHAnsi"/>
              </w:rPr>
            </w:pPr>
          </w:p>
        </w:tc>
        <w:tc>
          <w:tcPr>
            <w:tcW w:w="1450" w:type="dxa"/>
            <w:vAlign w:val="center"/>
          </w:tcPr>
          <w:p w14:paraId="5AFFC942" w14:textId="77777777" w:rsidR="00775B29" w:rsidRPr="00701149" w:rsidRDefault="00775B29">
            <w:pPr>
              <w:spacing w:after="0" w:line="240" w:lineRule="auto"/>
              <w:rPr>
                <w:rFonts w:hAnsiTheme="minorHAnsi" w:cstheme="minorHAnsi"/>
              </w:rPr>
            </w:pPr>
          </w:p>
        </w:tc>
        <w:tc>
          <w:tcPr>
            <w:tcW w:w="1450" w:type="dxa"/>
            <w:vAlign w:val="center"/>
          </w:tcPr>
          <w:p w14:paraId="21D8DAB8" w14:textId="77777777" w:rsidR="00775B29" w:rsidRPr="00701149" w:rsidRDefault="00775B29">
            <w:pPr>
              <w:spacing w:after="0" w:line="240" w:lineRule="auto"/>
              <w:rPr>
                <w:rFonts w:hAnsiTheme="minorHAnsi" w:cstheme="minorHAnsi"/>
              </w:rPr>
            </w:pPr>
          </w:p>
        </w:tc>
        <w:tc>
          <w:tcPr>
            <w:tcW w:w="1450" w:type="dxa"/>
            <w:shd w:val="clear" w:color="auto" w:fill="FFFFFF"/>
          </w:tcPr>
          <w:p w14:paraId="174B9458" w14:textId="77777777" w:rsidR="00775B29" w:rsidRPr="00701149" w:rsidRDefault="00775B29">
            <w:pPr>
              <w:spacing w:after="0" w:line="240" w:lineRule="auto"/>
              <w:rPr>
                <w:rFonts w:hAnsiTheme="minorHAnsi" w:cstheme="minorHAnsi"/>
              </w:rPr>
            </w:pPr>
          </w:p>
        </w:tc>
        <w:tc>
          <w:tcPr>
            <w:tcW w:w="1451" w:type="dxa"/>
            <w:shd w:val="clear" w:color="auto" w:fill="FFFFFF"/>
          </w:tcPr>
          <w:p w14:paraId="4986C318" w14:textId="77777777" w:rsidR="00775B29" w:rsidRPr="00701149" w:rsidRDefault="00775B29">
            <w:pPr>
              <w:spacing w:after="0" w:line="240" w:lineRule="auto"/>
              <w:rPr>
                <w:rFonts w:hAnsiTheme="minorHAnsi" w:cstheme="minorHAnsi"/>
              </w:rPr>
            </w:pPr>
          </w:p>
        </w:tc>
      </w:tr>
    </w:tbl>
    <w:p w14:paraId="15B9D10A" w14:textId="77777777" w:rsidR="00775B29" w:rsidRPr="00701149" w:rsidRDefault="00162DC5">
      <w:pPr>
        <w:pStyle w:val="Default"/>
        <w:spacing w:before="120" w:after="120"/>
        <w:rPr>
          <w:rFonts w:asciiTheme="minorHAnsi" w:hAnsiTheme="minorHAnsi" w:cstheme="minorHAnsi"/>
          <w:color w:val="auto"/>
          <w:sz w:val="22"/>
          <w:szCs w:val="22"/>
        </w:rPr>
      </w:pPr>
      <w:r w:rsidRPr="00701149">
        <w:rPr>
          <w:rFonts w:asciiTheme="minorHAnsi" w:hAnsiTheme="minorHAnsi" w:cstheme="minorHAnsi"/>
          <w:color w:val="auto"/>
          <w:sz w:val="22"/>
          <w:szCs w:val="22"/>
        </w:rPr>
        <w:t>Does your company rely on sub-contractors to respond to significant components of the proposed services under this tender?  YES / NO (delete as applicable)</w:t>
      </w:r>
    </w:p>
    <w:p w14:paraId="14952BA7" w14:textId="77777777" w:rsidR="00775B29" w:rsidRPr="00701149" w:rsidRDefault="00162DC5">
      <w:pPr>
        <w:pStyle w:val="Default"/>
        <w:spacing w:before="120" w:after="120"/>
        <w:rPr>
          <w:rFonts w:asciiTheme="minorHAnsi" w:hAnsiTheme="minorHAnsi" w:cstheme="minorHAnsi"/>
          <w:color w:val="auto"/>
          <w:sz w:val="22"/>
          <w:szCs w:val="22"/>
        </w:rPr>
      </w:pPr>
      <w:r w:rsidRPr="00701149">
        <w:rPr>
          <w:rFonts w:asciiTheme="minorHAnsi" w:hAnsiTheme="minorHAnsi" w:cstheme="minorHAnsi"/>
          <w:color w:val="auto"/>
          <w:sz w:val="22"/>
          <w:szCs w:val="22"/>
        </w:rPr>
        <w:t>If YES, please list NAME, ADDRESS, WEBSITE, COUNTRY OF REGISTRATION for proposed sub-contractors</w:t>
      </w:r>
    </w:p>
    <w:p w14:paraId="39B84FEE" w14:textId="77777777" w:rsidR="00775B29" w:rsidRPr="00701149" w:rsidRDefault="00162DC5">
      <w:pPr>
        <w:pStyle w:val="Default"/>
        <w:numPr>
          <w:ilvl w:val="0"/>
          <w:numId w:val="21"/>
        </w:numPr>
        <w:spacing w:after="240"/>
        <w:rPr>
          <w:rFonts w:asciiTheme="minorHAnsi" w:hAnsiTheme="minorHAnsi" w:cstheme="minorHAnsi"/>
          <w:b/>
          <w:bCs/>
          <w:sz w:val="22"/>
          <w:szCs w:val="22"/>
        </w:rPr>
      </w:pPr>
      <w:r w:rsidRPr="00701149">
        <w:rPr>
          <w:rFonts w:asciiTheme="minorHAnsi" w:hAnsiTheme="minorHAnsi" w:cstheme="minorHAnsi"/>
          <w:b/>
          <w:bCs/>
          <w:sz w:val="22"/>
          <w:szCs w:val="22"/>
        </w:rPr>
        <w:t>KEY PERSONNEL</w:t>
      </w:r>
    </w:p>
    <w:p w14:paraId="6EDF2205" w14:textId="77777777" w:rsidR="00775B29" w:rsidRPr="00701149" w:rsidRDefault="00162DC5">
      <w:pPr>
        <w:pStyle w:val="Default"/>
        <w:spacing w:after="120"/>
        <w:rPr>
          <w:rFonts w:asciiTheme="minorHAnsi" w:hAnsiTheme="minorHAnsi" w:cstheme="minorHAnsi"/>
          <w:bCs/>
          <w:sz w:val="22"/>
          <w:szCs w:val="22"/>
        </w:rPr>
      </w:pPr>
      <w:r w:rsidRPr="00701149">
        <w:rPr>
          <w:rFonts w:asciiTheme="minorHAnsi" w:hAnsiTheme="minorHAnsi" w:cstheme="minorHAnsi"/>
          <w:bCs/>
          <w:sz w:val="22"/>
          <w:szCs w:val="22"/>
        </w:rPr>
        <w:t>Identify the key person(s) who will be delivering the Scope of Work, the role they will deliver, and past experience (100 words per person).</w:t>
      </w:r>
    </w:p>
    <w:tbl>
      <w:tblPr>
        <w:tblStyle w:val="af6"/>
        <w:tblW w:w="0" w:type="auto"/>
        <w:tblLook w:val="04A0" w:firstRow="1" w:lastRow="0" w:firstColumn="1" w:lastColumn="0" w:noHBand="0" w:noVBand="1"/>
      </w:tblPr>
      <w:tblGrid>
        <w:gridCol w:w="2689"/>
        <w:gridCol w:w="8788"/>
        <w:gridCol w:w="1473"/>
      </w:tblGrid>
      <w:tr w:rsidR="00775B29" w:rsidRPr="00701149" w14:paraId="3E0E620D" w14:textId="77777777">
        <w:tc>
          <w:tcPr>
            <w:tcW w:w="2689" w:type="dxa"/>
            <w:shd w:val="clear" w:color="auto" w:fill="DBDBDB" w:themeFill="accent3" w:themeFillTint="66"/>
          </w:tcPr>
          <w:p w14:paraId="0128FB61" w14:textId="77777777" w:rsidR="00775B29" w:rsidRPr="00701149" w:rsidRDefault="00162DC5">
            <w:pPr>
              <w:spacing w:after="0" w:line="240" w:lineRule="auto"/>
              <w:rPr>
                <w:rFonts w:hAnsiTheme="minorHAnsi" w:cstheme="minorHAnsi"/>
                <w:b/>
              </w:rPr>
            </w:pPr>
            <w:r w:rsidRPr="00701149">
              <w:rPr>
                <w:rFonts w:hAnsiTheme="minorHAnsi" w:cstheme="minorHAnsi"/>
                <w:b/>
              </w:rPr>
              <w:t>NAME</w:t>
            </w:r>
          </w:p>
        </w:tc>
        <w:tc>
          <w:tcPr>
            <w:tcW w:w="8788" w:type="dxa"/>
            <w:shd w:val="clear" w:color="auto" w:fill="DBDBDB" w:themeFill="accent3" w:themeFillTint="66"/>
          </w:tcPr>
          <w:p w14:paraId="1C405889" w14:textId="77777777" w:rsidR="00775B29" w:rsidRPr="00701149" w:rsidRDefault="00162DC5">
            <w:pPr>
              <w:spacing w:after="0" w:line="240" w:lineRule="auto"/>
              <w:rPr>
                <w:rFonts w:hAnsiTheme="minorHAnsi" w:cstheme="minorHAnsi"/>
                <w:b/>
              </w:rPr>
            </w:pPr>
            <w:r w:rsidRPr="00701149">
              <w:rPr>
                <w:rFonts w:hAnsiTheme="minorHAnsi" w:cstheme="minorHAnsi"/>
                <w:b/>
              </w:rPr>
              <w:t>SUMMARY OF EXPERIENCE AND ROLE</w:t>
            </w:r>
          </w:p>
        </w:tc>
        <w:tc>
          <w:tcPr>
            <w:tcW w:w="1473" w:type="dxa"/>
            <w:shd w:val="clear" w:color="auto" w:fill="DBDBDB" w:themeFill="accent3" w:themeFillTint="66"/>
          </w:tcPr>
          <w:p w14:paraId="6B913E42" w14:textId="77777777" w:rsidR="00775B29" w:rsidRPr="00701149" w:rsidRDefault="00162DC5">
            <w:pPr>
              <w:spacing w:after="0" w:line="240" w:lineRule="auto"/>
              <w:rPr>
                <w:rFonts w:hAnsiTheme="minorHAnsi" w:cstheme="minorHAnsi"/>
                <w:b/>
              </w:rPr>
            </w:pPr>
            <w:r w:rsidRPr="00701149">
              <w:rPr>
                <w:rFonts w:hAnsiTheme="minorHAnsi" w:cstheme="minorHAnsi"/>
                <w:b/>
              </w:rPr>
              <w:t>F/T or P/T</w:t>
            </w:r>
          </w:p>
        </w:tc>
      </w:tr>
      <w:tr w:rsidR="00775B29" w:rsidRPr="00701149" w14:paraId="1A8BF173" w14:textId="77777777">
        <w:tc>
          <w:tcPr>
            <w:tcW w:w="2689" w:type="dxa"/>
          </w:tcPr>
          <w:p w14:paraId="48D45687" w14:textId="77777777" w:rsidR="00775B29" w:rsidRPr="00701149" w:rsidRDefault="00775B29">
            <w:pPr>
              <w:spacing w:after="0" w:line="240" w:lineRule="auto"/>
              <w:rPr>
                <w:rFonts w:hAnsiTheme="minorHAnsi" w:cstheme="minorHAnsi"/>
              </w:rPr>
            </w:pPr>
          </w:p>
        </w:tc>
        <w:tc>
          <w:tcPr>
            <w:tcW w:w="8788" w:type="dxa"/>
          </w:tcPr>
          <w:p w14:paraId="15084FAA" w14:textId="77777777" w:rsidR="00775B29" w:rsidRPr="00701149" w:rsidRDefault="00775B29">
            <w:pPr>
              <w:spacing w:after="0" w:line="240" w:lineRule="auto"/>
              <w:rPr>
                <w:rFonts w:hAnsiTheme="minorHAnsi" w:cstheme="minorHAnsi"/>
              </w:rPr>
            </w:pPr>
          </w:p>
          <w:p w14:paraId="7AE4DF55" w14:textId="77777777" w:rsidR="00775B29" w:rsidRPr="00701149" w:rsidRDefault="00775B29">
            <w:pPr>
              <w:spacing w:after="0" w:line="240" w:lineRule="auto"/>
              <w:rPr>
                <w:rFonts w:hAnsiTheme="minorHAnsi" w:cstheme="minorHAnsi"/>
              </w:rPr>
            </w:pPr>
          </w:p>
        </w:tc>
        <w:tc>
          <w:tcPr>
            <w:tcW w:w="1473" w:type="dxa"/>
          </w:tcPr>
          <w:p w14:paraId="3958B105" w14:textId="77777777" w:rsidR="00775B29" w:rsidRPr="00701149" w:rsidRDefault="00775B29">
            <w:pPr>
              <w:spacing w:after="0" w:line="240" w:lineRule="auto"/>
              <w:rPr>
                <w:rFonts w:hAnsiTheme="minorHAnsi" w:cstheme="minorHAnsi"/>
              </w:rPr>
            </w:pPr>
          </w:p>
        </w:tc>
      </w:tr>
      <w:tr w:rsidR="00775B29" w:rsidRPr="00701149" w14:paraId="55F98123" w14:textId="77777777">
        <w:tc>
          <w:tcPr>
            <w:tcW w:w="2689" w:type="dxa"/>
          </w:tcPr>
          <w:p w14:paraId="05BA7A16" w14:textId="77777777" w:rsidR="00775B29" w:rsidRPr="00701149" w:rsidRDefault="00775B29">
            <w:pPr>
              <w:spacing w:after="0" w:line="240" w:lineRule="auto"/>
              <w:rPr>
                <w:rFonts w:hAnsiTheme="minorHAnsi" w:cstheme="minorHAnsi"/>
              </w:rPr>
            </w:pPr>
          </w:p>
        </w:tc>
        <w:tc>
          <w:tcPr>
            <w:tcW w:w="8788" w:type="dxa"/>
          </w:tcPr>
          <w:p w14:paraId="5DEA3F09" w14:textId="77777777" w:rsidR="00775B29" w:rsidRPr="00701149" w:rsidRDefault="00775B29">
            <w:pPr>
              <w:spacing w:after="0" w:line="240" w:lineRule="auto"/>
              <w:rPr>
                <w:rFonts w:hAnsiTheme="minorHAnsi" w:cstheme="minorHAnsi"/>
              </w:rPr>
            </w:pPr>
          </w:p>
          <w:p w14:paraId="7E811A14" w14:textId="77777777" w:rsidR="00775B29" w:rsidRPr="00701149" w:rsidRDefault="00775B29">
            <w:pPr>
              <w:spacing w:after="0" w:line="240" w:lineRule="auto"/>
              <w:rPr>
                <w:rFonts w:hAnsiTheme="minorHAnsi" w:cstheme="minorHAnsi"/>
              </w:rPr>
            </w:pPr>
          </w:p>
        </w:tc>
        <w:tc>
          <w:tcPr>
            <w:tcW w:w="1473" w:type="dxa"/>
          </w:tcPr>
          <w:p w14:paraId="39D25AFD" w14:textId="77777777" w:rsidR="00775B29" w:rsidRPr="00701149" w:rsidRDefault="00775B29">
            <w:pPr>
              <w:spacing w:after="0" w:line="240" w:lineRule="auto"/>
              <w:rPr>
                <w:rFonts w:hAnsiTheme="minorHAnsi" w:cstheme="minorHAnsi"/>
              </w:rPr>
            </w:pPr>
          </w:p>
        </w:tc>
      </w:tr>
      <w:tr w:rsidR="00775B29" w:rsidRPr="00701149" w14:paraId="6CFEB188" w14:textId="77777777">
        <w:tc>
          <w:tcPr>
            <w:tcW w:w="2689" w:type="dxa"/>
          </w:tcPr>
          <w:p w14:paraId="5FDC04C3" w14:textId="77777777" w:rsidR="00775B29" w:rsidRPr="00701149" w:rsidRDefault="00775B29">
            <w:pPr>
              <w:spacing w:after="0" w:line="240" w:lineRule="auto"/>
              <w:rPr>
                <w:rFonts w:hAnsiTheme="minorHAnsi" w:cstheme="minorHAnsi"/>
              </w:rPr>
            </w:pPr>
          </w:p>
        </w:tc>
        <w:tc>
          <w:tcPr>
            <w:tcW w:w="8788" w:type="dxa"/>
          </w:tcPr>
          <w:p w14:paraId="16AFA002" w14:textId="77777777" w:rsidR="00775B29" w:rsidRPr="00701149" w:rsidRDefault="00775B29">
            <w:pPr>
              <w:spacing w:after="0" w:line="240" w:lineRule="auto"/>
              <w:rPr>
                <w:rFonts w:hAnsiTheme="minorHAnsi" w:cstheme="minorHAnsi"/>
              </w:rPr>
            </w:pPr>
          </w:p>
          <w:p w14:paraId="6A9A272B" w14:textId="77777777" w:rsidR="00775B29" w:rsidRPr="00701149" w:rsidRDefault="00775B29">
            <w:pPr>
              <w:spacing w:after="0" w:line="240" w:lineRule="auto"/>
              <w:rPr>
                <w:rFonts w:hAnsiTheme="minorHAnsi" w:cstheme="minorHAnsi"/>
              </w:rPr>
            </w:pPr>
          </w:p>
        </w:tc>
        <w:tc>
          <w:tcPr>
            <w:tcW w:w="1473" w:type="dxa"/>
          </w:tcPr>
          <w:p w14:paraId="36DD9089" w14:textId="77777777" w:rsidR="00775B29" w:rsidRPr="00701149" w:rsidRDefault="00775B29">
            <w:pPr>
              <w:spacing w:after="0" w:line="240" w:lineRule="auto"/>
              <w:rPr>
                <w:rFonts w:hAnsiTheme="minorHAnsi" w:cstheme="minorHAnsi"/>
              </w:rPr>
            </w:pPr>
          </w:p>
        </w:tc>
      </w:tr>
      <w:tr w:rsidR="00775B29" w:rsidRPr="00701149" w14:paraId="61F57805" w14:textId="77777777">
        <w:tc>
          <w:tcPr>
            <w:tcW w:w="2689" w:type="dxa"/>
          </w:tcPr>
          <w:p w14:paraId="01ED9F7A" w14:textId="77777777" w:rsidR="00775B29" w:rsidRPr="00701149" w:rsidRDefault="00775B29">
            <w:pPr>
              <w:spacing w:after="0" w:line="240" w:lineRule="auto"/>
              <w:rPr>
                <w:rFonts w:hAnsiTheme="minorHAnsi" w:cstheme="minorHAnsi"/>
              </w:rPr>
            </w:pPr>
          </w:p>
        </w:tc>
        <w:tc>
          <w:tcPr>
            <w:tcW w:w="8788" w:type="dxa"/>
          </w:tcPr>
          <w:p w14:paraId="140BC28C" w14:textId="77777777" w:rsidR="00775B29" w:rsidRPr="00701149" w:rsidRDefault="00775B29">
            <w:pPr>
              <w:spacing w:after="0" w:line="240" w:lineRule="auto"/>
              <w:rPr>
                <w:rFonts w:hAnsiTheme="minorHAnsi" w:cstheme="minorHAnsi"/>
              </w:rPr>
            </w:pPr>
          </w:p>
          <w:p w14:paraId="22332352" w14:textId="77777777" w:rsidR="00775B29" w:rsidRPr="00701149" w:rsidRDefault="00775B29">
            <w:pPr>
              <w:spacing w:after="0" w:line="240" w:lineRule="auto"/>
              <w:rPr>
                <w:rFonts w:hAnsiTheme="minorHAnsi" w:cstheme="minorHAnsi"/>
              </w:rPr>
            </w:pPr>
          </w:p>
        </w:tc>
        <w:tc>
          <w:tcPr>
            <w:tcW w:w="1473" w:type="dxa"/>
          </w:tcPr>
          <w:p w14:paraId="1EDEBC96" w14:textId="77777777" w:rsidR="00775B29" w:rsidRPr="00701149" w:rsidRDefault="00775B29">
            <w:pPr>
              <w:spacing w:after="0" w:line="240" w:lineRule="auto"/>
              <w:rPr>
                <w:rFonts w:hAnsiTheme="minorHAnsi" w:cstheme="minorHAnsi"/>
              </w:rPr>
            </w:pPr>
          </w:p>
        </w:tc>
      </w:tr>
      <w:tr w:rsidR="00775B29" w:rsidRPr="00701149" w14:paraId="575D3408" w14:textId="77777777">
        <w:tc>
          <w:tcPr>
            <w:tcW w:w="2689" w:type="dxa"/>
          </w:tcPr>
          <w:p w14:paraId="210A3421" w14:textId="77777777" w:rsidR="00775B29" w:rsidRPr="00701149" w:rsidRDefault="00775B29">
            <w:pPr>
              <w:spacing w:after="0" w:line="240" w:lineRule="auto"/>
              <w:rPr>
                <w:rFonts w:hAnsiTheme="minorHAnsi" w:cstheme="minorHAnsi"/>
              </w:rPr>
            </w:pPr>
          </w:p>
        </w:tc>
        <w:tc>
          <w:tcPr>
            <w:tcW w:w="8788" w:type="dxa"/>
          </w:tcPr>
          <w:p w14:paraId="1F7EA770" w14:textId="77777777" w:rsidR="00775B29" w:rsidRPr="00701149" w:rsidRDefault="00775B29">
            <w:pPr>
              <w:spacing w:after="0" w:line="240" w:lineRule="auto"/>
              <w:rPr>
                <w:rFonts w:hAnsiTheme="minorHAnsi" w:cstheme="minorHAnsi"/>
              </w:rPr>
            </w:pPr>
          </w:p>
          <w:p w14:paraId="58EA382C" w14:textId="77777777" w:rsidR="00775B29" w:rsidRPr="00701149" w:rsidRDefault="00775B29">
            <w:pPr>
              <w:spacing w:after="0" w:line="240" w:lineRule="auto"/>
              <w:rPr>
                <w:rFonts w:hAnsiTheme="minorHAnsi" w:cstheme="minorHAnsi"/>
              </w:rPr>
            </w:pPr>
          </w:p>
        </w:tc>
        <w:tc>
          <w:tcPr>
            <w:tcW w:w="1473" w:type="dxa"/>
          </w:tcPr>
          <w:p w14:paraId="2C79CA93" w14:textId="77777777" w:rsidR="00775B29" w:rsidRPr="00701149" w:rsidRDefault="00775B29">
            <w:pPr>
              <w:spacing w:after="0" w:line="240" w:lineRule="auto"/>
              <w:rPr>
                <w:rFonts w:hAnsiTheme="minorHAnsi" w:cstheme="minorHAnsi"/>
              </w:rPr>
            </w:pPr>
          </w:p>
        </w:tc>
      </w:tr>
    </w:tbl>
    <w:p w14:paraId="2DA1ED73" w14:textId="77777777" w:rsidR="00775B29" w:rsidRPr="00701149" w:rsidRDefault="00162DC5">
      <w:pPr>
        <w:pStyle w:val="Default"/>
        <w:spacing w:before="120" w:after="120"/>
        <w:rPr>
          <w:rFonts w:asciiTheme="minorHAnsi" w:hAnsiTheme="minorHAnsi" w:cstheme="minorHAnsi"/>
          <w:i/>
          <w:color w:val="auto"/>
          <w:sz w:val="22"/>
          <w:szCs w:val="22"/>
        </w:rPr>
      </w:pPr>
      <w:r w:rsidRPr="00701149">
        <w:rPr>
          <w:rFonts w:asciiTheme="minorHAnsi" w:hAnsiTheme="minorHAnsi" w:cstheme="minorHAnsi"/>
          <w:i/>
          <w:color w:val="auto"/>
          <w:sz w:val="22"/>
          <w:szCs w:val="22"/>
        </w:rPr>
        <w:lastRenderedPageBreak/>
        <w:t>Include additional rows as necessary.</w:t>
      </w:r>
    </w:p>
    <w:p w14:paraId="381F26C0" w14:textId="77777777" w:rsidR="00775B29" w:rsidRPr="00701149" w:rsidRDefault="00162DC5">
      <w:pPr>
        <w:pStyle w:val="Default"/>
        <w:spacing w:before="120" w:after="120"/>
        <w:rPr>
          <w:rFonts w:asciiTheme="minorHAnsi" w:hAnsiTheme="minorHAnsi" w:cstheme="minorHAnsi"/>
          <w:b/>
          <w:i/>
          <w:color w:val="auto"/>
          <w:sz w:val="22"/>
          <w:szCs w:val="22"/>
        </w:rPr>
      </w:pPr>
      <w:r w:rsidRPr="00701149">
        <w:rPr>
          <w:rFonts w:asciiTheme="minorHAnsi" w:hAnsiTheme="minorHAnsi" w:cstheme="minorHAnsi"/>
          <w:b/>
          <w:i/>
          <w:color w:val="auto"/>
          <w:sz w:val="22"/>
          <w:szCs w:val="22"/>
        </w:rPr>
        <w:t>Please submit CVs for key personnel identified above.</w:t>
      </w:r>
    </w:p>
    <w:p w14:paraId="1E1E62A7" w14:textId="77777777" w:rsidR="00775B29" w:rsidRPr="00701149" w:rsidRDefault="00162DC5">
      <w:pPr>
        <w:pStyle w:val="afd"/>
        <w:numPr>
          <w:ilvl w:val="0"/>
          <w:numId w:val="21"/>
        </w:numPr>
        <w:spacing w:before="240" w:after="240" w:line="240" w:lineRule="auto"/>
        <w:rPr>
          <w:rFonts w:hAnsiTheme="minorHAnsi" w:cstheme="minorHAnsi"/>
          <w:b/>
          <w:bCs/>
          <w:color w:val="000000"/>
        </w:rPr>
      </w:pPr>
      <w:r w:rsidRPr="00701149">
        <w:rPr>
          <w:rFonts w:hAnsiTheme="minorHAnsi" w:cstheme="minorHAnsi"/>
          <w:b/>
          <w:bCs/>
          <w:color w:val="000000"/>
        </w:rPr>
        <w:t>EXPERIENCE</w:t>
      </w:r>
    </w:p>
    <w:p w14:paraId="0EBB5E6A" w14:textId="77777777" w:rsidR="00775B29" w:rsidRPr="00701149" w:rsidRDefault="00162DC5">
      <w:pPr>
        <w:rPr>
          <w:rFonts w:eastAsiaTheme="majorEastAsia" w:hAnsiTheme="minorHAnsi" w:cstheme="minorHAnsi"/>
        </w:rPr>
      </w:pPr>
      <w:r w:rsidRPr="00701149">
        <w:rPr>
          <w:rFonts w:eastAsiaTheme="majorEastAsia" w:hAnsiTheme="minorHAnsi" w:cstheme="minorHAnsi"/>
        </w:rPr>
        <w:t>Please provide three examples of relevant experience within the past 3 years (max 3 pages):</w:t>
      </w:r>
    </w:p>
    <w:tbl>
      <w:tblPr>
        <w:tblStyle w:val="af6"/>
        <w:tblW w:w="13036" w:type="dxa"/>
        <w:tblLook w:val="04A0" w:firstRow="1" w:lastRow="0" w:firstColumn="1" w:lastColumn="0" w:noHBand="0" w:noVBand="1"/>
      </w:tblPr>
      <w:tblGrid>
        <w:gridCol w:w="2172"/>
        <w:gridCol w:w="2173"/>
        <w:gridCol w:w="2173"/>
        <w:gridCol w:w="2172"/>
        <w:gridCol w:w="2173"/>
        <w:gridCol w:w="2173"/>
      </w:tblGrid>
      <w:tr w:rsidR="00775B29" w:rsidRPr="00701149" w14:paraId="53E8B41A" w14:textId="77777777">
        <w:tc>
          <w:tcPr>
            <w:tcW w:w="4345" w:type="dxa"/>
            <w:gridSpan w:val="2"/>
            <w:shd w:val="clear" w:color="auto" w:fill="DBDBDB" w:themeFill="accent3" w:themeFillTint="66"/>
          </w:tcPr>
          <w:p w14:paraId="4521AF65" w14:textId="77777777" w:rsidR="00775B29" w:rsidRPr="00701149" w:rsidRDefault="00162DC5">
            <w:pPr>
              <w:spacing w:after="0" w:line="240" w:lineRule="auto"/>
              <w:rPr>
                <w:rFonts w:hAnsiTheme="minorHAnsi" w:cstheme="minorHAnsi"/>
                <w:b/>
              </w:rPr>
            </w:pPr>
            <w:r w:rsidRPr="00701149">
              <w:rPr>
                <w:rFonts w:hAnsiTheme="minorHAnsi" w:cstheme="minorHAnsi"/>
                <w:b/>
              </w:rPr>
              <w:t>CONTRACTING COMPANY/ORGANISATION</w:t>
            </w:r>
          </w:p>
        </w:tc>
        <w:tc>
          <w:tcPr>
            <w:tcW w:w="8691" w:type="dxa"/>
            <w:gridSpan w:val="4"/>
          </w:tcPr>
          <w:p w14:paraId="385299F2" w14:textId="77777777" w:rsidR="00775B29" w:rsidRPr="00701149" w:rsidRDefault="00775B29">
            <w:pPr>
              <w:spacing w:after="0" w:line="240" w:lineRule="auto"/>
              <w:rPr>
                <w:rFonts w:hAnsiTheme="minorHAnsi" w:cstheme="minorHAnsi"/>
                <w:b/>
              </w:rPr>
            </w:pPr>
          </w:p>
        </w:tc>
      </w:tr>
      <w:tr w:rsidR="00775B29" w:rsidRPr="00701149" w14:paraId="61D02505" w14:textId="77777777">
        <w:tc>
          <w:tcPr>
            <w:tcW w:w="4345" w:type="dxa"/>
            <w:gridSpan w:val="2"/>
            <w:shd w:val="clear" w:color="auto" w:fill="DBDBDB" w:themeFill="accent3" w:themeFillTint="66"/>
          </w:tcPr>
          <w:p w14:paraId="21522576" w14:textId="77777777" w:rsidR="00775B29" w:rsidRPr="00701149" w:rsidRDefault="00162DC5">
            <w:pPr>
              <w:spacing w:after="0" w:line="240" w:lineRule="auto"/>
              <w:rPr>
                <w:rFonts w:hAnsiTheme="minorHAnsi" w:cstheme="minorHAnsi"/>
                <w:b/>
              </w:rPr>
            </w:pPr>
            <w:r w:rsidRPr="00701149">
              <w:rPr>
                <w:rFonts w:hAnsiTheme="minorHAnsi" w:cstheme="minorHAnsi"/>
                <w:b/>
              </w:rPr>
              <w:t>COMPANY/ORGANISATION CONTACT</w:t>
            </w:r>
          </w:p>
        </w:tc>
        <w:tc>
          <w:tcPr>
            <w:tcW w:w="8691" w:type="dxa"/>
            <w:gridSpan w:val="4"/>
          </w:tcPr>
          <w:p w14:paraId="6773D570" w14:textId="77777777" w:rsidR="00775B29" w:rsidRPr="00701149" w:rsidRDefault="00775B29">
            <w:pPr>
              <w:spacing w:after="0" w:line="240" w:lineRule="auto"/>
              <w:rPr>
                <w:rFonts w:hAnsiTheme="minorHAnsi" w:cstheme="minorHAnsi"/>
                <w:b/>
              </w:rPr>
            </w:pPr>
          </w:p>
        </w:tc>
      </w:tr>
      <w:tr w:rsidR="00775B29" w:rsidRPr="00701149" w14:paraId="03F6111C" w14:textId="77777777">
        <w:tc>
          <w:tcPr>
            <w:tcW w:w="2172" w:type="dxa"/>
            <w:shd w:val="clear" w:color="auto" w:fill="DBDBDB" w:themeFill="accent3" w:themeFillTint="66"/>
            <w:vAlign w:val="center"/>
          </w:tcPr>
          <w:p w14:paraId="092909E9" w14:textId="77777777" w:rsidR="00775B29" w:rsidRPr="00701149" w:rsidRDefault="00162DC5">
            <w:pPr>
              <w:spacing w:after="0" w:line="240" w:lineRule="auto"/>
              <w:rPr>
                <w:rFonts w:hAnsiTheme="minorHAnsi" w:cstheme="minorHAnsi"/>
                <w:b/>
              </w:rPr>
            </w:pPr>
            <w:r w:rsidRPr="00701149">
              <w:rPr>
                <w:rFonts w:hAnsiTheme="minorHAnsi" w:cstheme="minorHAnsi"/>
                <w:b/>
              </w:rPr>
              <w:t>Overall contract value (CNY):</w:t>
            </w:r>
          </w:p>
        </w:tc>
        <w:tc>
          <w:tcPr>
            <w:tcW w:w="2173" w:type="dxa"/>
            <w:vAlign w:val="center"/>
          </w:tcPr>
          <w:p w14:paraId="066DE200" w14:textId="77777777" w:rsidR="00775B29" w:rsidRPr="00701149" w:rsidRDefault="00162DC5">
            <w:pPr>
              <w:spacing w:after="0" w:line="240" w:lineRule="auto"/>
              <w:rPr>
                <w:rFonts w:hAnsiTheme="minorHAnsi" w:cstheme="minorHAnsi"/>
                <w:b/>
                <w:lang w:eastAsia="zh-CN"/>
              </w:rPr>
            </w:pPr>
            <w:r w:rsidRPr="00701149">
              <w:rPr>
                <w:rFonts w:hAnsiTheme="minorHAnsi" w:cstheme="minorHAnsi"/>
                <w:b/>
                <w:lang w:eastAsia="zh-CN"/>
              </w:rPr>
              <w:t>CNY</w:t>
            </w:r>
          </w:p>
        </w:tc>
        <w:tc>
          <w:tcPr>
            <w:tcW w:w="2173" w:type="dxa"/>
            <w:shd w:val="clear" w:color="auto" w:fill="DBDBDB" w:themeFill="accent3" w:themeFillTint="66"/>
            <w:vAlign w:val="center"/>
          </w:tcPr>
          <w:p w14:paraId="4083CFE0" w14:textId="77777777" w:rsidR="00775B29" w:rsidRPr="00701149" w:rsidRDefault="00162DC5">
            <w:pPr>
              <w:spacing w:after="0" w:line="240" w:lineRule="auto"/>
              <w:rPr>
                <w:rFonts w:hAnsiTheme="minorHAnsi" w:cstheme="minorHAnsi"/>
                <w:b/>
              </w:rPr>
            </w:pPr>
            <w:r w:rsidRPr="00701149">
              <w:rPr>
                <w:rFonts w:hAnsiTheme="minorHAnsi" w:cstheme="minorHAnsi"/>
                <w:b/>
              </w:rPr>
              <w:t>No. of staff included:</w:t>
            </w:r>
          </w:p>
        </w:tc>
        <w:tc>
          <w:tcPr>
            <w:tcW w:w="2172" w:type="dxa"/>
            <w:vAlign w:val="center"/>
          </w:tcPr>
          <w:p w14:paraId="1BCA8EDB" w14:textId="77777777" w:rsidR="00775B29" w:rsidRPr="00701149" w:rsidRDefault="00775B29">
            <w:pPr>
              <w:spacing w:after="0" w:line="240" w:lineRule="auto"/>
              <w:rPr>
                <w:rFonts w:hAnsiTheme="minorHAnsi" w:cstheme="minorHAnsi"/>
                <w:b/>
              </w:rPr>
            </w:pPr>
          </w:p>
        </w:tc>
        <w:tc>
          <w:tcPr>
            <w:tcW w:w="2173" w:type="dxa"/>
            <w:shd w:val="clear" w:color="auto" w:fill="DBDBDB" w:themeFill="accent3" w:themeFillTint="66"/>
            <w:vAlign w:val="center"/>
          </w:tcPr>
          <w:p w14:paraId="44D7302A" w14:textId="77777777" w:rsidR="00775B29" w:rsidRPr="00701149" w:rsidRDefault="00162DC5">
            <w:pPr>
              <w:spacing w:after="0" w:line="240" w:lineRule="auto"/>
              <w:rPr>
                <w:rFonts w:hAnsiTheme="minorHAnsi" w:cstheme="minorHAnsi"/>
                <w:b/>
              </w:rPr>
            </w:pPr>
            <w:r w:rsidRPr="00701149">
              <w:rPr>
                <w:rFonts w:hAnsiTheme="minorHAnsi" w:cstheme="minorHAnsi"/>
                <w:b/>
              </w:rPr>
              <w:t>Dates (start/end):</w:t>
            </w:r>
          </w:p>
        </w:tc>
        <w:tc>
          <w:tcPr>
            <w:tcW w:w="2173" w:type="dxa"/>
            <w:vAlign w:val="center"/>
          </w:tcPr>
          <w:p w14:paraId="0E5F957A" w14:textId="77777777" w:rsidR="00775B29" w:rsidRPr="00701149" w:rsidRDefault="00775B29">
            <w:pPr>
              <w:spacing w:after="0" w:line="240" w:lineRule="auto"/>
              <w:rPr>
                <w:rFonts w:hAnsiTheme="minorHAnsi" w:cstheme="minorHAnsi"/>
                <w:b/>
              </w:rPr>
            </w:pPr>
          </w:p>
        </w:tc>
      </w:tr>
      <w:tr w:rsidR="00775B29" w:rsidRPr="00701149" w14:paraId="7754A7AE" w14:textId="77777777">
        <w:tc>
          <w:tcPr>
            <w:tcW w:w="4345" w:type="dxa"/>
            <w:gridSpan w:val="2"/>
            <w:shd w:val="clear" w:color="auto" w:fill="E7E6E6" w:themeFill="background2"/>
          </w:tcPr>
          <w:p w14:paraId="11FB23F6" w14:textId="77777777" w:rsidR="00775B29" w:rsidRPr="00701149" w:rsidRDefault="00162DC5">
            <w:pPr>
              <w:spacing w:after="0" w:line="240" w:lineRule="auto"/>
              <w:rPr>
                <w:rFonts w:hAnsiTheme="minorHAnsi" w:cstheme="minorHAnsi"/>
                <w:b/>
              </w:rPr>
            </w:pPr>
            <w:r w:rsidRPr="00701149">
              <w:rPr>
                <w:rFonts w:hAnsiTheme="minorHAnsi" w:cstheme="minorHAnsi"/>
                <w:b/>
              </w:rPr>
              <w:t>Description of role and deliverables</w:t>
            </w:r>
          </w:p>
        </w:tc>
        <w:tc>
          <w:tcPr>
            <w:tcW w:w="4345" w:type="dxa"/>
            <w:gridSpan w:val="2"/>
            <w:shd w:val="clear" w:color="auto" w:fill="E7E6E6" w:themeFill="background2"/>
          </w:tcPr>
          <w:p w14:paraId="6A9F3E1A" w14:textId="77777777" w:rsidR="00775B29" w:rsidRPr="00701149" w:rsidRDefault="00162DC5">
            <w:pPr>
              <w:spacing w:after="0" w:line="240" w:lineRule="auto"/>
              <w:rPr>
                <w:rFonts w:hAnsiTheme="minorHAnsi" w:cstheme="minorHAnsi"/>
                <w:b/>
              </w:rPr>
            </w:pPr>
            <w:r w:rsidRPr="00701149">
              <w:rPr>
                <w:rFonts w:hAnsiTheme="minorHAnsi" w:cstheme="minorHAnsi"/>
                <w:b/>
              </w:rPr>
              <w:t>Approaches that made the delivery a success</w:t>
            </w:r>
          </w:p>
        </w:tc>
        <w:tc>
          <w:tcPr>
            <w:tcW w:w="4346" w:type="dxa"/>
            <w:gridSpan w:val="2"/>
            <w:shd w:val="clear" w:color="auto" w:fill="E7E6E6" w:themeFill="background2"/>
          </w:tcPr>
          <w:p w14:paraId="7A1E4BF3" w14:textId="77777777" w:rsidR="00775B29" w:rsidRPr="00701149" w:rsidRDefault="00162DC5">
            <w:pPr>
              <w:spacing w:after="0" w:line="240" w:lineRule="auto"/>
              <w:rPr>
                <w:rFonts w:hAnsiTheme="minorHAnsi" w:cstheme="minorHAnsi"/>
                <w:b/>
              </w:rPr>
            </w:pPr>
            <w:r w:rsidRPr="00701149">
              <w:rPr>
                <w:rFonts w:hAnsiTheme="minorHAnsi" w:cstheme="minorHAnsi"/>
                <w:b/>
              </w:rPr>
              <w:t xml:space="preserve">Challenges that were addressed </w:t>
            </w:r>
          </w:p>
        </w:tc>
      </w:tr>
      <w:tr w:rsidR="00775B29" w:rsidRPr="00701149" w14:paraId="302411B2" w14:textId="77777777">
        <w:trPr>
          <w:trHeight w:val="620"/>
        </w:trPr>
        <w:tc>
          <w:tcPr>
            <w:tcW w:w="4345" w:type="dxa"/>
            <w:gridSpan w:val="2"/>
          </w:tcPr>
          <w:p w14:paraId="05B1A88A" w14:textId="77777777" w:rsidR="00775B29" w:rsidRPr="00701149" w:rsidRDefault="00775B29">
            <w:pPr>
              <w:spacing w:after="120" w:line="240" w:lineRule="auto"/>
              <w:rPr>
                <w:rFonts w:hAnsiTheme="minorHAnsi" w:cstheme="minorHAnsi"/>
              </w:rPr>
            </w:pPr>
          </w:p>
          <w:p w14:paraId="0B9B6005" w14:textId="77777777" w:rsidR="00775B29" w:rsidRPr="00701149" w:rsidRDefault="00775B29">
            <w:pPr>
              <w:spacing w:after="120" w:line="240" w:lineRule="auto"/>
              <w:rPr>
                <w:rFonts w:hAnsiTheme="minorHAnsi" w:cstheme="minorHAnsi"/>
              </w:rPr>
            </w:pPr>
          </w:p>
        </w:tc>
        <w:tc>
          <w:tcPr>
            <w:tcW w:w="4345" w:type="dxa"/>
            <w:gridSpan w:val="2"/>
          </w:tcPr>
          <w:p w14:paraId="62BF67E5" w14:textId="77777777" w:rsidR="00775B29" w:rsidRPr="00701149" w:rsidRDefault="00775B29">
            <w:pPr>
              <w:spacing w:after="120" w:line="240" w:lineRule="auto"/>
              <w:rPr>
                <w:rFonts w:hAnsiTheme="minorHAnsi" w:cstheme="minorHAnsi"/>
              </w:rPr>
            </w:pPr>
          </w:p>
        </w:tc>
        <w:tc>
          <w:tcPr>
            <w:tcW w:w="4346" w:type="dxa"/>
            <w:gridSpan w:val="2"/>
          </w:tcPr>
          <w:p w14:paraId="6401B25A" w14:textId="77777777" w:rsidR="00775B29" w:rsidRPr="00701149" w:rsidRDefault="00775B29">
            <w:pPr>
              <w:spacing w:after="120" w:line="240" w:lineRule="auto"/>
              <w:rPr>
                <w:rFonts w:hAnsiTheme="minorHAnsi" w:cstheme="minorHAnsi"/>
              </w:rPr>
            </w:pPr>
          </w:p>
        </w:tc>
      </w:tr>
    </w:tbl>
    <w:p w14:paraId="72C79BD3" w14:textId="77777777" w:rsidR="00775B29" w:rsidRPr="00701149" w:rsidRDefault="00775B29">
      <w:pPr>
        <w:rPr>
          <w:rFonts w:eastAsiaTheme="majorEastAsia" w:hAnsiTheme="minorHAnsi" w:cstheme="minorHAnsi"/>
          <w:b/>
        </w:rPr>
      </w:pPr>
    </w:p>
    <w:tbl>
      <w:tblPr>
        <w:tblStyle w:val="af6"/>
        <w:tblW w:w="13036" w:type="dxa"/>
        <w:tblLook w:val="04A0" w:firstRow="1" w:lastRow="0" w:firstColumn="1" w:lastColumn="0" w:noHBand="0" w:noVBand="1"/>
      </w:tblPr>
      <w:tblGrid>
        <w:gridCol w:w="2172"/>
        <w:gridCol w:w="2173"/>
        <w:gridCol w:w="2173"/>
        <w:gridCol w:w="2172"/>
        <w:gridCol w:w="2173"/>
        <w:gridCol w:w="2173"/>
      </w:tblGrid>
      <w:tr w:rsidR="00775B29" w:rsidRPr="00701149" w14:paraId="057644DE" w14:textId="77777777">
        <w:tc>
          <w:tcPr>
            <w:tcW w:w="4345" w:type="dxa"/>
            <w:gridSpan w:val="2"/>
            <w:shd w:val="clear" w:color="auto" w:fill="DBDBDB" w:themeFill="accent3" w:themeFillTint="66"/>
          </w:tcPr>
          <w:p w14:paraId="6EB1D666" w14:textId="77777777" w:rsidR="00775B29" w:rsidRPr="00701149" w:rsidRDefault="00162DC5">
            <w:pPr>
              <w:spacing w:after="0" w:line="240" w:lineRule="auto"/>
              <w:rPr>
                <w:rFonts w:hAnsiTheme="minorHAnsi" w:cstheme="minorHAnsi"/>
                <w:b/>
              </w:rPr>
            </w:pPr>
            <w:r w:rsidRPr="00701149">
              <w:rPr>
                <w:rFonts w:hAnsiTheme="minorHAnsi" w:cstheme="minorHAnsi"/>
                <w:b/>
              </w:rPr>
              <w:t>CONTRACTING COMPANY/ORGANISATION</w:t>
            </w:r>
          </w:p>
        </w:tc>
        <w:tc>
          <w:tcPr>
            <w:tcW w:w="8691" w:type="dxa"/>
            <w:gridSpan w:val="4"/>
          </w:tcPr>
          <w:p w14:paraId="377B04DC" w14:textId="77777777" w:rsidR="00775B29" w:rsidRPr="00701149" w:rsidRDefault="00775B29">
            <w:pPr>
              <w:spacing w:after="0" w:line="240" w:lineRule="auto"/>
              <w:rPr>
                <w:rFonts w:hAnsiTheme="minorHAnsi" w:cstheme="minorHAnsi"/>
                <w:b/>
              </w:rPr>
            </w:pPr>
          </w:p>
        </w:tc>
      </w:tr>
      <w:tr w:rsidR="00775B29" w:rsidRPr="00701149" w14:paraId="54222DFA" w14:textId="77777777">
        <w:tc>
          <w:tcPr>
            <w:tcW w:w="4345" w:type="dxa"/>
            <w:gridSpan w:val="2"/>
            <w:shd w:val="clear" w:color="auto" w:fill="DBDBDB" w:themeFill="accent3" w:themeFillTint="66"/>
          </w:tcPr>
          <w:p w14:paraId="253C9D11" w14:textId="77777777" w:rsidR="00775B29" w:rsidRPr="00701149" w:rsidRDefault="00162DC5">
            <w:pPr>
              <w:spacing w:after="0" w:line="240" w:lineRule="auto"/>
              <w:rPr>
                <w:rFonts w:hAnsiTheme="minorHAnsi" w:cstheme="minorHAnsi"/>
                <w:b/>
              </w:rPr>
            </w:pPr>
            <w:r w:rsidRPr="00701149">
              <w:rPr>
                <w:rFonts w:hAnsiTheme="minorHAnsi" w:cstheme="minorHAnsi"/>
                <w:b/>
              </w:rPr>
              <w:t>COMPANY/ORGANISATION CONTACT</w:t>
            </w:r>
          </w:p>
        </w:tc>
        <w:tc>
          <w:tcPr>
            <w:tcW w:w="8691" w:type="dxa"/>
            <w:gridSpan w:val="4"/>
          </w:tcPr>
          <w:p w14:paraId="2162534B" w14:textId="77777777" w:rsidR="00775B29" w:rsidRPr="00701149" w:rsidRDefault="00775B29">
            <w:pPr>
              <w:spacing w:after="0" w:line="240" w:lineRule="auto"/>
              <w:rPr>
                <w:rFonts w:hAnsiTheme="minorHAnsi" w:cstheme="minorHAnsi"/>
                <w:b/>
              </w:rPr>
            </w:pPr>
          </w:p>
        </w:tc>
      </w:tr>
      <w:tr w:rsidR="00775B29" w:rsidRPr="00701149" w14:paraId="58BDD4BE" w14:textId="77777777">
        <w:tc>
          <w:tcPr>
            <w:tcW w:w="2172" w:type="dxa"/>
            <w:shd w:val="clear" w:color="auto" w:fill="DBDBDB" w:themeFill="accent3" w:themeFillTint="66"/>
            <w:vAlign w:val="center"/>
          </w:tcPr>
          <w:p w14:paraId="3E4A9F78" w14:textId="77777777" w:rsidR="00775B29" w:rsidRPr="00701149" w:rsidRDefault="00162DC5">
            <w:pPr>
              <w:spacing w:after="0" w:line="240" w:lineRule="auto"/>
              <w:rPr>
                <w:rFonts w:hAnsiTheme="minorHAnsi" w:cstheme="minorHAnsi"/>
                <w:b/>
              </w:rPr>
            </w:pPr>
            <w:r w:rsidRPr="00701149">
              <w:rPr>
                <w:rFonts w:hAnsiTheme="minorHAnsi" w:cstheme="minorHAnsi"/>
                <w:b/>
              </w:rPr>
              <w:t>Overall contract value (CNY):</w:t>
            </w:r>
          </w:p>
        </w:tc>
        <w:tc>
          <w:tcPr>
            <w:tcW w:w="2173" w:type="dxa"/>
            <w:vAlign w:val="center"/>
          </w:tcPr>
          <w:p w14:paraId="4FD49BA7" w14:textId="77777777" w:rsidR="00775B29" w:rsidRPr="00701149" w:rsidRDefault="00162DC5">
            <w:pPr>
              <w:spacing w:after="0" w:line="240" w:lineRule="auto"/>
              <w:rPr>
                <w:rFonts w:hAnsiTheme="minorHAnsi" w:cstheme="minorHAnsi"/>
                <w:b/>
                <w:lang w:eastAsia="zh-CN"/>
              </w:rPr>
            </w:pPr>
            <w:r w:rsidRPr="00701149">
              <w:rPr>
                <w:rFonts w:hAnsiTheme="minorHAnsi" w:cstheme="minorHAnsi"/>
                <w:b/>
                <w:lang w:eastAsia="zh-CN"/>
              </w:rPr>
              <w:t>CNY</w:t>
            </w:r>
          </w:p>
        </w:tc>
        <w:tc>
          <w:tcPr>
            <w:tcW w:w="2173" w:type="dxa"/>
            <w:shd w:val="clear" w:color="auto" w:fill="DBDBDB" w:themeFill="accent3" w:themeFillTint="66"/>
            <w:vAlign w:val="center"/>
          </w:tcPr>
          <w:p w14:paraId="2A644670" w14:textId="77777777" w:rsidR="00775B29" w:rsidRPr="00701149" w:rsidRDefault="00162DC5">
            <w:pPr>
              <w:spacing w:after="0" w:line="240" w:lineRule="auto"/>
              <w:rPr>
                <w:rFonts w:hAnsiTheme="minorHAnsi" w:cstheme="minorHAnsi"/>
                <w:b/>
              </w:rPr>
            </w:pPr>
            <w:r w:rsidRPr="00701149">
              <w:rPr>
                <w:rFonts w:hAnsiTheme="minorHAnsi" w:cstheme="minorHAnsi"/>
                <w:b/>
              </w:rPr>
              <w:t>No. of staff included:</w:t>
            </w:r>
          </w:p>
        </w:tc>
        <w:tc>
          <w:tcPr>
            <w:tcW w:w="2172" w:type="dxa"/>
            <w:vAlign w:val="center"/>
          </w:tcPr>
          <w:p w14:paraId="63EEF853" w14:textId="77777777" w:rsidR="00775B29" w:rsidRPr="00701149" w:rsidRDefault="00775B29">
            <w:pPr>
              <w:spacing w:after="0" w:line="240" w:lineRule="auto"/>
              <w:rPr>
                <w:rFonts w:hAnsiTheme="minorHAnsi" w:cstheme="minorHAnsi"/>
                <w:b/>
              </w:rPr>
            </w:pPr>
          </w:p>
        </w:tc>
        <w:tc>
          <w:tcPr>
            <w:tcW w:w="2173" w:type="dxa"/>
            <w:shd w:val="clear" w:color="auto" w:fill="DBDBDB" w:themeFill="accent3" w:themeFillTint="66"/>
            <w:vAlign w:val="center"/>
          </w:tcPr>
          <w:p w14:paraId="61B9667C" w14:textId="77777777" w:rsidR="00775B29" w:rsidRPr="00701149" w:rsidRDefault="00162DC5">
            <w:pPr>
              <w:spacing w:after="0" w:line="240" w:lineRule="auto"/>
              <w:rPr>
                <w:rFonts w:hAnsiTheme="minorHAnsi" w:cstheme="minorHAnsi"/>
                <w:b/>
              </w:rPr>
            </w:pPr>
            <w:r w:rsidRPr="00701149">
              <w:rPr>
                <w:rFonts w:hAnsiTheme="minorHAnsi" w:cstheme="minorHAnsi"/>
                <w:b/>
              </w:rPr>
              <w:t>Dates (start/end):</w:t>
            </w:r>
          </w:p>
        </w:tc>
        <w:tc>
          <w:tcPr>
            <w:tcW w:w="2173" w:type="dxa"/>
            <w:vAlign w:val="center"/>
          </w:tcPr>
          <w:p w14:paraId="209D9730" w14:textId="77777777" w:rsidR="00775B29" w:rsidRPr="00701149" w:rsidRDefault="00775B29">
            <w:pPr>
              <w:spacing w:after="0" w:line="240" w:lineRule="auto"/>
              <w:rPr>
                <w:rFonts w:hAnsiTheme="minorHAnsi" w:cstheme="minorHAnsi"/>
                <w:b/>
              </w:rPr>
            </w:pPr>
          </w:p>
        </w:tc>
      </w:tr>
      <w:tr w:rsidR="00775B29" w:rsidRPr="00701149" w14:paraId="005F0352" w14:textId="77777777">
        <w:tc>
          <w:tcPr>
            <w:tcW w:w="4345" w:type="dxa"/>
            <w:gridSpan w:val="2"/>
            <w:shd w:val="clear" w:color="auto" w:fill="E7E6E6" w:themeFill="background2"/>
          </w:tcPr>
          <w:p w14:paraId="059761BB" w14:textId="77777777" w:rsidR="00775B29" w:rsidRPr="00701149" w:rsidRDefault="00162DC5">
            <w:pPr>
              <w:spacing w:after="0" w:line="240" w:lineRule="auto"/>
              <w:rPr>
                <w:rFonts w:hAnsiTheme="minorHAnsi" w:cstheme="minorHAnsi"/>
                <w:b/>
              </w:rPr>
            </w:pPr>
            <w:r w:rsidRPr="00701149">
              <w:rPr>
                <w:rFonts w:hAnsiTheme="minorHAnsi" w:cstheme="minorHAnsi"/>
                <w:b/>
              </w:rPr>
              <w:t>Description of role and deliverables</w:t>
            </w:r>
          </w:p>
        </w:tc>
        <w:tc>
          <w:tcPr>
            <w:tcW w:w="4345" w:type="dxa"/>
            <w:gridSpan w:val="2"/>
            <w:shd w:val="clear" w:color="auto" w:fill="E7E6E6" w:themeFill="background2"/>
          </w:tcPr>
          <w:p w14:paraId="1B8CFB35" w14:textId="77777777" w:rsidR="00775B29" w:rsidRPr="00701149" w:rsidRDefault="00162DC5">
            <w:pPr>
              <w:spacing w:after="0" w:line="240" w:lineRule="auto"/>
              <w:rPr>
                <w:rFonts w:hAnsiTheme="minorHAnsi" w:cstheme="minorHAnsi"/>
                <w:b/>
              </w:rPr>
            </w:pPr>
            <w:r w:rsidRPr="00701149">
              <w:rPr>
                <w:rFonts w:hAnsiTheme="minorHAnsi" w:cstheme="minorHAnsi"/>
                <w:b/>
              </w:rPr>
              <w:t>Approaches that made the delivery a success</w:t>
            </w:r>
          </w:p>
        </w:tc>
        <w:tc>
          <w:tcPr>
            <w:tcW w:w="4346" w:type="dxa"/>
            <w:gridSpan w:val="2"/>
            <w:shd w:val="clear" w:color="auto" w:fill="E7E6E6" w:themeFill="background2"/>
          </w:tcPr>
          <w:p w14:paraId="0A8DE38B" w14:textId="77777777" w:rsidR="00775B29" w:rsidRPr="00701149" w:rsidRDefault="00162DC5">
            <w:pPr>
              <w:spacing w:after="0" w:line="240" w:lineRule="auto"/>
              <w:rPr>
                <w:rFonts w:hAnsiTheme="minorHAnsi" w:cstheme="minorHAnsi"/>
                <w:b/>
              </w:rPr>
            </w:pPr>
            <w:r w:rsidRPr="00701149">
              <w:rPr>
                <w:rFonts w:hAnsiTheme="minorHAnsi" w:cstheme="minorHAnsi"/>
                <w:b/>
              </w:rPr>
              <w:t xml:space="preserve">Challenges that were addressed </w:t>
            </w:r>
          </w:p>
        </w:tc>
      </w:tr>
      <w:tr w:rsidR="00775B29" w:rsidRPr="00701149" w14:paraId="1AC5711C" w14:textId="77777777">
        <w:tc>
          <w:tcPr>
            <w:tcW w:w="4345" w:type="dxa"/>
            <w:gridSpan w:val="2"/>
          </w:tcPr>
          <w:p w14:paraId="580F20A0" w14:textId="77777777" w:rsidR="00775B29" w:rsidRPr="00701149" w:rsidRDefault="00775B29">
            <w:pPr>
              <w:spacing w:after="120" w:line="240" w:lineRule="auto"/>
              <w:rPr>
                <w:rFonts w:hAnsiTheme="minorHAnsi" w:cstheme="minorHAnsi"/>
              </w:rPr>
            </w:pPr>
          </w:p>
          <w:p w14:paraId="57639109" w14:textId="77777777" w:rsidR="00775B29" w:rsidRPr="00701149" w:rsidRDefault="00775B29">
            <w:pPr>
              <w:spacing w:after="120" w:line="240" w:lineRule="auto"/>
              <w:rPr>
                <w:rFonts w:hAnsiTheme="minorHAnsi" w:cstheme="minorHAnsi"/>
              </w:rPr>
            </w:pPr>
          </w:p>
        </w:tc>
        <w:tc>
          <w:tcPr>
            <w:tcW w:w="4345" w:type="dxa"/>
            <w:gridSpan w:val="2"/>
          </w:tcPr>
          <w:p w14:paraId="21BFF89D" w14:textId="77777777" w:rsidR="00775B29" w:rsidRPr="00701149" w:rsidRDefault="00775B29">
            <w:pPr>
              <w:spacing w:after="120" w:line="240" w:lineRule="auto"/>
              <w:rPr>
                <w:rFonts w:hAnsiTheme="minorHAnsi" w:cstheme="minorHAnsi"/>
              </w:rPr>
            </w:pPr>
          </w:p>
        </w:tc>
        <w:tc>
          <w:tcPr>
            <w:tcW w:w="4346" w:type="dxa"/>
            <w:gridSpan w:val="2"/>
          </w:tcPr>
          <w:p w14:paraId="5CB1598D" w14:textId="77777777" w:rsidR="00775B29" w:rsidRPr="00701149" w:rsidRDefault="00775B29">
            <w:pPr>
              <w:spacing w:after="120" w:line="240" w:lineRule="auto"/>
              <w:rPr>
                <w:rFonts w:hAnsiTheme="minorHAnsi" w:cstheme="minorHAnsi"/>
              </w:rPr>
            </w:pPr>
          </w:p>
        </w:tc>
      </w:tr>
    </w:tbl>
    <w:p w14:paraId="2390EE74" w14:textId="77777777" w:rsidR="00775B29" w:rsidRPr="00701149" w:rsidRDefault="00775B29">
      <w:pPr>
        <w:spacing w:after="120" w:line="240" w:lineRule="auto"/>
        <w:rPr>
          <w:rFonts w:eastAsiaTheme="majorEastAsia" w:hAnsiTheme="minorHAnsi" w:cstheme="minorHAnsi"/>
          <w:b/>
        </w:rPr>
      </w:pPr>
    </w:p>
    <w:tbl>
      <w:tblPr>
        <w:tblStyle w:val="af6"/>
        <w:tblW w:w="13036" w:type="dxa"/>
        <w:tblLook w:val="04A0" w:firstRow="1" w:lastRow="0" w:firstColumn="1" w:lastColumn="0" w:noHBand="0" w:noVBand="1"/>
      </w:tblPr>
      <w:tblGrid>
        <w:gridCol w:w="2172"/>
        <w:gridCol w:w="2173"/>
        <w:gridCol w:w="2173"/>
        <w:gridCol w:w="2172"/>
        <w:gridCol w:w="2173"/>
        <w:gridCol w:w="2173"/>
      </w:tblGrid>
      <w:tr w:rsidR="00775B29" w:rsidRPr="00701149" w14:paraId="53B41D7D" w14:textId="77777777">
        <w:tc>
          <w:tcPr>
            <w:tcW w:w="4345" w:type="dxa"/>
            <w:gridSpan w:val="2"/>
            <w:shd w:val="clear" w:color="auto" w:fill="DBDBDB" w:themeFill="accent3" w:themeFillTint="66"/>
          </w:tcPr>
          <w:p w14:paraId="0A18A339" w14:textId="77777777" w:rsidR="00775B29" w:rsidRPr="00701149" w:rsidRDefault="00162DC5">
            <w:pPr>
              <w:spacing w:after="0" w:line="240" w:lineRule="auto"/>
              <w:rPr>
                <w:rFonts w:hAnsiTheme="minorHAnsi" w:cstheme="minorHAnsi"/>
                <w:b/>
              </w:rPr>
            </w:pPr>
            <w:r w:rsidRPr="00701149">
              <w:rPr>
                <w:rFonts w:hAnsiTheme="minorHAnsi" w:cstheme="minorHAnsi"/>
                <w:b/>
              </w:rPr>
              <w:t>CONTRACTING COMPANY/ORGANISATION</w:t>
            </w:r>
          </w:p>
        </w:tc>
        <w:tc>
          <w:tcPr>
            <w:tcW w:w="8691" w:type="dxa"/>
            <w:gridSpan w:val="4"/>
          </w:tcPr>
          <w:p w14:paraId="6E3A7555" w14:textId="77777777" w:rsidR="00775B29" w:rsidRPr="00701149" w:rsidRDefault="00775B29">
            <w:pPr>
              <w:spacing w:after="0" w:line="240" w:lineRule="auto"/>
              <w:rPr>
                <w:rFonts w:hAnsiTheme="minorHAnsi" w:cstheme="minorHAnsi"/>
                <w:b/>
              </w:rPr>
            </w:pPr>
          </w:p>
        </w:tc>
      </w:tr>
      <w:tr w:rsidR="00775B29" w:rsidRPr="00701149" w14:paraId="55D591CE" w14:textId="77777777">
        <w:tc>
          <w:tcPr>
            <w:tcW w:w="4345" w:type="dxa"/>
            <w:gridSpan w:val="2"/>
            <w:shd w:val="clear" w:color="auto" w:fill="DBDBDB" w:themeFill="accent3" w:themeFillTint="66"/>
          </w:tcPr>
          <w:p w14:paraId="3FDC158F" w14:textId="77777777" w:rsidR="00775B29" w:rsidRPr="00701149" w:rsidRDefault="00162DC5">
            <w:pPr>
              <w:spacing w:after="0" w:line="240" w:lineRule="auto"/>
              <w:rPr>
                <w:rFonts w:hAnsiTheme="minorHAnsi" w:cstheme="minorHAnsi"/>
                <w:b/>
              </w:rPr>
            </w:pPr>
            <w:r w:rsidRPr="00701149">
              <w:rPr>
                <w:rFonts w:hAnsiTheme="minorHAnsi" w:cstheme="minorHAnsi"/>
                <w:b/>
              </w:rPr>
              <w:t>COMPANY/ORGANISATION CONTACT</w:t>
            </w:r>
          </w:p>
        </w:tc>
        <w:tc>
          <w:tcPr>
            <w:tcW w:w="8691" w:type="dxa"/>
            <w:gridSpan w:val="4"/>
          </w:tcPr>
          <w:p w14:paraId="7933DDEC" w14:textId="77777777" w:rsidR="00775B29" w:rsidRPr="00701149" w:rsidRDefault="00775B29">
            <w:pPr>
              <w:spacing w:after="0" w:line="240" w:lineRule="auto"/>
              <w:rPr>
                <w:rFonts w:hAnsiTheme="minorHAnsi" w:cstheme="minorHAnsi"/>
                <w:b/>
              </w:rPr>
            </w:pPr>
          </w:p>
        </w:tc>
      </w:tr>
      <w:tr w:rsidR="00775B29" w:rsidRPr="00701149" w14:paraId="06CB32F0" w14:textId="77777777">
        <w:tc>
          <w:tcPr>
            <w:tcW w:w="2172" w:type="dxa"/>
            <w:shd w:val="clear" w:color="auto" w:fill="DBDBDB" w:themeFill="accent3" w:themeFillTint="66"/>
            <w:vAlign w:val="center"/>
          </w:tcPr>
          <w:p w14:paraId="7D477B67" w14:textId="77777777" w:rsidR="00775B29" w:rsidRPr="00701149" w:rsidRDefault="00162DC5">
            <w:pPr>
              <w:spacing w:after="0" w:line="240" w:lineRule="auto"/>
              <w:rPr>
                <w:rFonts w:hAnsiTheme="minorHAnsi" w:cstheme="minorHAnsi"/>
                <w:b/>
              </w:rPr>
            </w:pPr>
            <w:r w:rsidRPr="00701149">
              <w:rPr>
                <w:rFonts w:hAnsiTheme="minorHAnsi" w:cstheme="minorHAnsi"/>
                <w:b/>
              </w:rPr>
              <w:t>Overall contract value (CNY):</w:t>
            </w:r>
          </w:p>
        </w:tc>
        <w:tc>
          <w:tcPr>
            <w:tcW w:w="2173" w:type="dxa"/>
            <w:vAlign w:val="center"/>
          </w:tcPr>
          <w:p w14:paraId="3A560A04" w14:textId="77777777" w:rsidR="00775B29" w:rsidRPr="00701149" w:rsidRDefault="00162DC5">
            <w:pPr>
              <w:spacing w:after="0" w:line="240" w:lineRule="auto"/>
              <w:rPr>
                <w:rFonts w:hAnsiTheme="minorHAnsi" w:cstheme="minorHAnsi"/>
                <w:b/>
                <w:lang w:eastAsia="zh-CN"/>
              </w:rPr>
            </w:pPr>
            <w:r w:rsidRPr="00701149">
              <w:rPr>
                <w:rFonts w:hAnsiTheme="minorHAnsi" w:cstheme="minorHAnsi"/>
                <w:b/>
                <w:lang w:eastAsia="zh-CN"/>
              </w:rPr>
              <w:t>CNY</w:t>
            </w:r>
          </w:p>
        </w:tc>
        <w:tc>
          <w:tcPr>
            <w:tcW w:w="2173" w:type="dxa"/>
            <w:shd w:val="clear" w:color="auto" w:fill="DBDBDB" w:themeFill="accent3" w:themeFillTint="66"/>
            <w:vAlign w:val="center"/>
          </w:tcPr>
          <w:p w14:paraId="11CB0F00" w14:textId="77777777" w:rsidR="00775B29" w:rsidRPr="00701149" w:rsidRDefault="00162DC5">
            <w:pPr>
              <w:spacing w:after="0" w:line="240" w:lineRule="auto"/>
              <w:rPr>
                <w:rFonts w:hAnsiTheme="minorHAnsi" w:cstheme="minorHAnsi"/>
                <w:b/>
              </w:rPr>
            </w:pPr>
            <w:r w:rsidRPr="00701149">
              <w:rPr>
                <w:rFonts w:hAnsiTheme="minorHAnsi" w:cstheme="minorHAnsi"/>
                <w:b/>
              </w:rPr>
              <w:t>No. of staff included:</w:t>
            </w:r>
          </w:p>
        </w:tc>
        <w:tc>
          <w:tcPr>
            <w:tcW w:w="2172" w:type="dxa"/>
            <w:vAlign w:val="center"/>
          </w:tcPr>
          <w:p w14:paraId="360B3AC8" w14:textId="77777777" w:rsidR="00775B29" w:rsidRPr="00701149" w:rsidRDefault="00775B29">
            <w:pPr>
              <w:spacing w:after="0" w:line="240" w:lineRule="auto"/>
              <w:rPr>
                <w:rFonts w:hAnsiTheme="minorHAnsi" w:cstheme="minorHAnsi"/>
                <w:b/>
              </w:rPr>
            </w:pPr>
          </w:p>
        </w:tc>
        <w:tc>
          <w:tcPr>
            <w:tcW w:w="2173" w:type="dxa"/>
            <w:shd w:val="clear" w:color="auto" w:fill="DBDBDB" w:themeFill="accent3" w:themeFillTint="66"/>
            <w:vAlign w:val="center"/>
          </w:tcPr>
          <w:p w14:paraId="67DAE4F1" w14:textId="77777777" w:rsidR="00775B29" w:rsidRPr="00701149" w:rsidRDefault="00162DC5">
            <w:pPr>
              <w:spacing w:after="0" w:line="240" w:lineRule="auto"/>
              <w:rPr>
                <w:rFonts w:hAnsiTheme="minorHAnsi" w:cstheme="minorHAnsi"/>
                <w:b/>
              </w:rPr>
            </w:pPr>
            <w:r w:rsidRPr="00701149">
              <w:rPr>
                <w:rFonts w:hAnsiTheme="minorHAnsi" w:cstheme="minorHAnsi"/>
                <w:b/>
              </w:rPr>
              <w:t>Dates (start/end):</w:t>
            </w:r>
          </w:p>
        </w:tc>
        <w:tc>
          <w:tcPr>
            <w:tcW w:w="2173" w:type="dxa"/>
            <w:vAlign w:val="center"/>
          </w:tcPr>
          <w:p w14:paraId="538DED08" w14:textId="77777777" w:rsidR="00775B29" w:rsidRPr="00701149" w:rsidRDefault="00775B29">
            <w:pPr>
              <w:spacing w:after="0" w:line="240" w:lineRule="auto"/>
              <w:rPr>
                <w:rFonts w:hAnsiTheme="minorHAnsi" w:cstheme="minorHAnsi"/>
                <w:b/>
              </w:rPr>
            </w:pPr>
          </w:p>
        </w:tc>
      </w:tr>
      <w:tr w:rsidR="00775B29" w:rsidRPr="00701149" w14:paraId="76520992" w14:textId="77777777">
        <w:tc>
          <w:tcPr>
            <w:tcW w:w="4345" w:type="dxa"/>
            <w:gridSpan w:val="2"/>
            <w:shd w:val="clear" w:color="auto" w:fill="E7E6E6" w:themeFill="background2"/>
          </w:tcPr>
          <w:p w14:paraId="3C6DCB4C" w14:textId="77777777" w:rsidR="00775B29" w:rsidRPr="00701149" w:rsidRDefault="00162DC5">
            <w:pPr>
              <w:spacing w:after="0" w:line="240" w:lineRule="auto"/>
              <w:rPr>
                <w:rFonts w:hAnsiTheme="minorHAnsi" w:cstheme="minorHAnsi"/>
                <w:b/>
              </w:rPr>
            </w:pPr>
            <w:r w:rsidRPr="00701149">
              <w:rPr>
                <w:rFonts w:hAnsiTheme="minorHAnsi" w:cstheme="minorHAnsi"/>
                <w:b/>
              </w:rPr>
              <w:t>Description of role and deliverables</w:t>
            </w:r>
          </w:p>
        </w:tc>
        <w:tc>
          <w:tcPr>
            <w:tcW w:w="4345" w:type="dxa"/>
            <w:gridSpan w:val="2"/>
            <w:shd w:val="clear" w:color="auto" w:fill="E7E6E6" w:themeFill="background2"/>
          </w:tcPr>
          <w:p w14:paraId="5B1CFF98" w14:textId="77777777" w:rsidR="00775B29" w:rsidRPr="00701149" w:rsidRDefault="00162DC5">
            <w:pPr>
              <w:spacing w:after="0" w:line="240" w:lineRule="auto"/>
              <w:rPr>
                <w:rFonts w:hAnsiTheme="minorHAnsi" w:cstheme="minorHAnsi"/>
                <w:b/>
              </w:rPr>
            </w:pPr>
            <w:r w:rsidRPr="00701149">
              <w:rPr>
                <w:rFonts w:hAnsiTheme="minorHAnsi" w:cstheme="minorHAnsi"/>
                <w:b/>
              </w:rPr>
              <w:t>Approaches that made the delivery a success</w:t>
            </w:r>
          </w:p>
        </w:tc>
        <w:tc>
          <w:tcPr>
            <w:tcW w:w="4346" w:type="dxa"/>
            <w:gridSpan w:val="2"/>
            <w:shd w:val="clear" w:color="auto" w:fill="E7E6E6" w:themeFill="background2"/>
          </w:tcPr>
          <w:p w14:paraId="02865406" w14:textId="77777777" w:rsidR="00775B29" w:rsidRPr="00701149" w:rsidRDefault="00162DC5">
            <w:pPr>
              <w:spacing w:after="0" w:line="240" w:lineRule="auto"/>
              <w:rPr>
                <w:rFonts w:hAnsiTheme="minorHAnsi" w:cstheme="minorHAnsi"/>
                <w:b/>
              </w:rPr>
            </w:pPr>
            <w:r w:rsidRPr="00701149">
              <w:rPr>
                <w:rFonts w:hAnsiTheme="minorHAnsi" w:cstheme="minorHAnsi"/>
                <w:b/>
              </w:rPr>
              <w:t xml:space="preserve">Challenges that were addressed </w:t>
            </w:r>
          </w:p>
        </w:tc>
      </w:tr>
      <w:tr w:rsidR="00775B29" w:rsidRPr="00701149" w14:paraId="321B3D10" w14:textId="77777777">
        <w:tc>
          <w:tcPr>
            <w:tcW w:w="4345" w:type="dxa"/>
            <w:gridSpan w:val="2"/>
          </w:tcPr>
          <w:p w14:paraId="44462A5D" w14:textId="77777777" w:rsidR="00775B29" w:rsidRPr="00701149" w:rsidRDefault="00775B29">
            <w:pPr>
              <w:spacing w:after="120" w:line="240" w:lineRule="auto"/>
              <w:rPr>
                <w:rFonts w:hAnsiTheme="minorHAnsi" w:cstheme="minorHAnsi"/>
              </w:rPr>
            </w:pPr>
          </w:p>
          <w:p w14:paraId="52D41A29" w14:textId="77777777" w:rsidR="00775B29" w:rsidRPr="00701149" w:rsidRDefault="00775B29">
            <w:pPr>
              <w:spacing w:after="120" w:line="240" w:lineRule="auto"/>
              <w:rPr>
                <w:rFonts w:hAnsiTheme="minorHAnsi" w:cstheme="minorHAnsi"/>
              </w:rPr>
            </w:pPr>
          </w:p>
        </w:tc>
        <w:tc>
          <w:tcPr>
            <w:tcW w:w="4345" w:type="dxa"/>
            <w:gridSpan w:val="2"/>
          </w:tcPr>
          <w:p w14:paraId="2DFC71B6" w14:textId="77777777" w:rsidR="00775B29" w:rsidRPr="00701149" w:rsidRDefault="00775B29">
            <w:pPr>
              <w:spacing w:after="120" w:line="240" w:lineRule="auto"/>
              <w:rPr>
                <w:rFonts w:hAnsiTheme="minorHAnsi" w:cstheme="minorHAnsi"/>
              </w:rPr>
            </w:pPr>
          </w:p>
        </w:tc>
        <w:tc>
          <w:tcPr>
            <w:tcW w:w="4346" w:type="dxa"/>
            <w:gridSpan w:val="2"/>
          </w:tcPr>
          <w:p w14:paraId="48A30C4A" w14:textId="77777777" w:rsidR="00775B29" w:rsidRPr="00701149" w:rsidRDefault="00775B29">
            <w:pPr>
              <w:spacing w:after="120" w:line="240" w:lineRule="auto"/>
              <w:rPr>
                <w:rFonts w:hAnsiTheme="minorHAnsi" w:cstheme="minorHAnsi"/>
              </w:rPr>
            </w:pPr>
          </w:p>
        </w:tc>
      </w:tr>
    </w:tbl>
    <w:p w14:paraId="5A0261E8" w14:textId="77777777" w:rsidR="00775B29" w:rsidRPr="00701149" w:rsidRDefault="00775B29">
      <w:pPr>
        <w:rPr>
          <w:rFonts w:hAnsiTheme="minorHAnsi" w:cstheme="minorHAnsi"/>
          <w:b/>
        </w:rPr>
        <w:sectPr w:rsidR="00775B29" w:rsidRPr="00701149">
          <w:headerReference w:type="default" r:id="rId26"/>
          <w:pgSz w:w="15840" w:h="12240" w:orient="landscape"/>
          <w:pgMar w:top="1440" w:right="1440" w:bottom="1440" w:left="1440" w:header="708" w:footer="708" w:gutter="0"/>
          <w:cols w:space="708"/>
          <w:docGrid w:linePitch="360"/>
        </w:sectPr>
      </w:pPr>
      <w:bookmarkStart w:id="62" w:name="_Toc499654665"/>
    </w:p>
    <w:p w14:paraId="2872EBFB" w14:textId="77777777" w:rsidR="00775B29" w:rsidRPr="00701149" w:rsidRDefault="00162DC5">
      <w:pPr>
        <w:pStyle w:val="1"/>
        <w:spacing w:after="240"/>
        <w:rPr>
          <w:rFonts w:asciiTheme="minorHAnsi" w:hAnsiTheme="minorHAnsi" w:cstheme="minorHAnsi"/>
          <w:b/>
          <w:color w:val="auto"/>
          <w:sz w:val="22"/>
          <w:szCs w:val="22"/>
        </w:rPr>
      </w:pPr>
      <w:bookmarkStart w:id="63" w:name="_Toc208244156"/>
      <w:r w:rsidRPr="00701149">
        <w:rPr>
          <w:rFonts w:asciiTheme="minorHAnsi" w:hAnsiTheme="minorHAnsi" w:cstheme="minorHAnsi"/>
          <w:b/>
          <w:color w:val="auto"/>
          <w:sz w:val="22"/>
          <w:szCs w:val="22"/>
        </w:rPr>
        <w:lastRenderedPageBreak/>
        <w:t>Template 3:</w:t>
      </w:r>
      <w:r w:rsidRPr="00701149">
        <w:rPr>
          <w:rFonts w:asciiTheme="minorHAnsi" w:hAnsiTheme="minorHAnsi" w:cstheme="minorHAnsi"/>
          <w:b/>
          <w:color w:val="auto"/>
          <w:sz w:val="22"/>
          <w:szCs w:val="22"/>
        </w:rPr>
        <w:tab/>
      </w:r>
      <w:bookmarkStart w:id="64" w:name="OLE_LINK2"/>
      <w:bookmarkStart w:id="65" w:name="OLE_LINK1"/>
      <w:r w:rsidRPr="00701149">
        <w:rPr>
          <w:rFonts w:asciiTheme="minorHAnsi" w:hAnsiTheme="minorHAnsi" w:cstheme="minorHAnsi"/>
          <w:b/>
          <w:color w:val="auto"/>
          <w:sz w:val="22"/>
          <w:szCs w:val="22"/>
        </w:rPr>
        <w:t>Contractor</w:t>
      </w:r>
      <w:bookmarkEnd w:id="64"/>
      <w:r w:rsidRPr="00701149">
        <w:rPr>
          <w:rFonts w:asciiTheme="minorHAnsi" w:hAnsiTheme="minorHAnsi" w:cstheme="minorHAnsi"/>
          <w:b/>
          <w:color w:val="auto"/>
          <w:sz w:val="22"/>
          <w:szCs w:val="22"/>
        </w:rPr>
        <w:t xml:space="preserve"> Statement of Delivery</w:t>
      </w:r>
      <w:bookmarkEnd w:id="63"/>
    </w:p>
    <w:p w14:paraId="5BD3C8D5" w14:textId="77777777" w:rsidR="00775B29" w:rsidRPr="00701149" w:rsidRDefault="00162DC5" w:rsidP="003B3E88">
      <w:pPr>
        <w:spacing w:after="360"/>
        <w:rPr>
          <w:rFonts w:eastAsiaTheme="majorEastAsia" w:hAnsiTheme="minorHAnsi" w:cstheme="minorHAnsi"/>
        </w:rPr>
      </w:pPr>
      <w:r w:rsidRPr="00701149">
        <w:rPr>
          <w:rFonts w:eastAsiaTheme="majorEastAsia" w:hAnsiTheme="minorHAnsi" w:cstheme="minorHAnsi"/>
        </w:rPr>
        <w:t>Please provide a conceptual overview of how you/your company would approach the Scope of Work</w:t>
      </w:r>
      <w:r w:rsidRPr="00701149">
        <w:rPr>
          <w:rFonts w:hAnsiTheme="minorHAnsi" w:cstheme="minorHAnsi"/>
          <w:lang w:eastAsia="zh-CN"/>
        </w:rPr>
        <w:t xml:space="preserve">. </w:t>
      </w:r>
      <w:r w:rsidRPr="00701149">
        <w:rPr>
          <w:rFonts w:eastAsiaTheme="majorEastAsia" w:hAnsiTheme="minorHAnsi" w:cstheme="minorHAnsi"/>
        </w:rPr>
        <w:t xml:space="preserve">Please focus on the following key aspects: </w:t>
      </w:r>
    </w:p>
    <w:p w14:paraId="318A1DE6"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b/>
          <w:bCs/>
          <w:lang w:eastAsia="zh-CN"/>
        </w:rPr>
        <w:t>1. Creative Approach:</w:t>
      </w:r>
    </w:p>
    <w:p w14:paraId="1AA9D081"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lang w:eastAsia="zh-CN"/>
        </w:rPr>
        <w:t>- Outline your high-quality creative approach.</w:t>
      </w:r>
    </w:p>
    <w:p w14:paraId="7FB0B76E"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lang w:eastAsia="zh-CN"/>
        </w:rPr>
        <w:t>- Share insights on key themes, messaging, and innovative ideas.</w:t>
      </w:r>
    </w:p>
    <w:p w14:paraId="2F0CB1D7" w14:textId="75C19EAF" w:rsidR="003B3E88" w:rsidRPr="003B3E88" w:rsidRDefault="003B3E88" w:rsidP="003B3E88">
      <w:pPr>
        <w:spacing w:afterLines="150" w:after="360" w:line="254" w:lineRule="auto"/>
        <w:rPr>
          <w:rFonts w:eastAsia="等线" w:hAnsiTheme="minorHAnsi" w:cstheme="minorHAnsi"/>
          <w:lang w:eastAsia="zh-CN"/>
        </w:rPr>
      </w:pPr>
      <w:r w:rsidRPr="003B3E88">
        <w:rPr>
          <w:rFonts w:eastAsia="等线" w:hAnsiTheme="minorHAnsi" w:cstheme="minorHAnsi"/>
          <w:lang w:eastAsia="zh-CN"/>
        </w:rPr>
        <w:t xml:space="preserve">- Provide a conceptual overview without the need for granular details, considering the absence of specific consumer survey data </w:t>
      </w:r>
      <w:r>
        <w:rPr>
          <w:rFonts w:eastAsia="等线" w:hAnsiTheme="minorHAnsi" w:cstheme="minorHAnsi" w:hint="eastAsia"/>
          <w:lang w:eastAsia="zh-CN"/>
        </w:rPr>
        <w:t>at</w:t>
      </w:r>
      <w:r w:rsidRPr="003B3E88">
        <w:rPr>
          <w:rFonts w:eastAsia="等线" w:hAnsiTheme="minorHAnsi" w:cstheme="minorHAnsi"/>
          <w:lang w:eastAsia="zh-CN"/>
        </w:rPr>
        <w:t xml:space="preserve"> this stage.</w:t>
      </w:r>
    </w:p>
    <w:p w14:paraId="18030CE3" w14:textId="77777777" w:rsidR="003B3E88" w:rsidRPr="003B3E88" w:rsidRDefault="003B3E88" w:rsidP="003B3E88">
      <w:pPr>
        <w:spacing w:afterLines="50" w:after="120" w:line="254" w:lineRule="auto"/>
        <w:rPr>
          <w:rFonts w:eastAsia="等线" w:hAnsiTheme="minorHAnsi" w:cstheme="minorHAnsi"/>
          <w:b/>
          <w:bCs/>
          <w:lang w:eastAsia="zh-CN"/>
        </w:rPr>
      </w:pPr>
      <w:r w:rsidRPr="003B3E88">
        <w:rPr>
          <w:rFonts w:eastAsia="等线" w:hAnsiTheme="minorHAnsi" w:cstheme="minorHAnsi"/>
          <w:b/>
          <w:bCs/>
          <w:lang w:eastAsia="zh-CN"/>
        </w:rPr>
        <w:t>2. Visual Concepts and Budget Indication:</w:t>
      </w:r>
    </w:p>
    <w:p w14:paraId="48121151"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lang w:eastAsia="zh-CN"/>
        </w:rPr>
        <w:t>- Provide a brief overview of the envisioned visual concepts supporting the campaign.</w:t>
      </w:r>
    </w:p>
    <w:p w14:paraId="782F3ABF"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lang w:eastAsia="zh-CN"/>
        </w:rPr>
        <w:t>- Offer a broad estimate of budget allocations for the proposed visual concepts.</w:t>
      </w:r>
    </w:p>
    <w:p w14:paraId="6C6E6017" w14:textId="14191891" w:rsidR="003B3E88" w:rsidRPr="003B3E88" w:rsidRDefault="003B3E88" w:rsidP="003B3E88">
      <w:pPr>
        <w:spacing w:afterLines="150" w:after="360" w:line="254" w:lineRule="auto"/>
        <w:rPr>
          <w:rFonts w:eastAsia="等线" w:hAnsiTheme="minorHAnsi" w:cstheme="minorHAnsi"/>
          <w:lang w:eastAsia="zh-CN"/>
        </w:rPr>
      </w:pPr>
      <w:r w:rsidRPr="003B3E88">
        <w:rPr>
          <w:rFonts w:eastAsia="等线" w:hAnsiTheme="minorHAnsi" w:cstheme="minorHAnsi"/>
          <w:lang w:eastAsia="zh-CN"/>
        </w:rPr>
        <w:t>- This section aims to understand the creative direction without demanding a detailed breakdown at this stage.</w:t>
      </w:r>
    </w:p>
    <w:p w14:paraId="264FF05D" w14:textId="77777777" w:rsidR="003B3E88" w:rsidRPr="003B3E88" w:rsidRDefault="003B3E88" w:rsidP="003B3E88">
      <w:pPr>
        <w:spacing w:afterLines="50" w:after="120" w:line="254" w:lineRule="auto"/>
        <w:rPr>
          <w:rFonts w:eastAsia="等线" w:hAnsiTheme="minorHAnsi" w:cstheme="minorHAnsi"/>
          <w:b/>
          <w:bCs/>
          <w:lang w:eastAsia="zh-CN"/>
        </w:rPr>
      </w:pPr>
      <w:r w:rsidRPr="003B3E88">
        <w:rPr>
          <w:rFonts w:eastAsia="等线" w:hAnsiTheme="minorHAnsi" w:cstheme="minorHAnsi"/>
          <w:b/>
          <w:bCs/>
          <w:lang w:eastAsia="zh-CN"/>
        </w:rPr>
        <w:t>3. Media Delivery Channel Strategy:</w:t>
      </w:r>
    </w:p>
    <w:p w14:paraId="63C4DB47"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lang w:eastAsia="zh-CN"/>
        </w:rPr>
        <w:t>- Outline a general strategy for media delivery channels that aligns with the creative approach.</w:t>
      </w:r>
    </w:p>
    <w:p w14:paraId="59EDFC10" w14:textId="21D03BBC" w:rsidR="003B3E88" w:rsidRPr="003B3E88" w:rsidRDefault="003B3E88" w:rsidP="003B3E88">
      <w:pPr>
        <w:spacing w:afterLines="150" w:after="360" w:line="254" w:lineRule="auto"/>
        <w:rPr>
          <w:rFonts w:eastAsia="等线" w:hAnsiTheme="minorHAnsi" w:cstheme="minorHAnsi"/>
          <w:lang w:eastAsia="zh-CN"/>
        </w:rPr>
      </w:pPr>
      <w:r w:rsidRPr="003B3E88">
        <w:rPr>
          <w:rFonts w:eastAsia="等线" w:hAnsiTheme="minorHAnsi" w:cstheme="minorHAnsi"/>
          <w:lang w:eastAsia="zh-CN"/>
        </w:rPr>
        <w:t>- Highlight the types of media delivery channels that will be effective.</w:t>
      </w:r>
    </w:p>
    <w:p w14:paraId="00C225C9" w14:textId="77777777" w:rsidR="003B3E88" w:rsidRPr="003B3E88" w:rsidRDefault="003B3E88" w:rsidP="003B3E88">
      <w:pPr>
        <w:spacing w:afterLines="50" w:after="120" w:line="254" w:lineRule="auto"/>
        <w:rPr>
          <w:rFonts w:eastAsia="等线" w:hAnsiTheme="minorHAnsi" w:cstheme="minorHAnsi"/>
          <w:b/>
          <w:bCs/>
          <w:lang w:eastAsia="zh-CN"/>
        </w:rPr>
      </w:pPr>
      <w:r w:rsidRPr="003B3E88">
        <w:rPr>
          <w:rFonts w:eastAsia="等线" w:hAnsiTheme="minorHAnsi" w:cstheme="minorHAnsi"/>
          <w:b/>
          <w:bCs/>
          <w:lang w:eastAsia="zh-CN"/>
        </w:rPr>
        <w:t>4. Evaluation Approach:</w:t>
      </w:r>
    </w:p>
    <w:p w14:paraId="535211CA" w14:textId="4C905298" w:rsidR="003B3E88" w:rsidRPr="003B3E88" w:rsidRDefault="003B3E88" w:rsidP="003B3E88">
      <w:pPr>
        <w:spacing w:afterLines="150" w:after="360" w:line="254" w:lineRule="auto"/>
        <w:rPr>
          <w:rFonts w:eastAsia="等线" w:hAnsiTheme="minorHAnsi" w:cstheme="minorHAnsi"/>
          <w:lang w:eastAsia="zh-CN"/>
        </w:rPr>
      </w:pPr>
      <w:r w:rsidRPr="003B3E88">
        <w:rPr>
          <w:rFonts w:eastAsia="等线" w:hAnsiTheme="minorHAnsi" w:cstheme="minorHAnsi"/>
          <w:lang w:eastAsia="zh-CN"/>
        </w:rPr>
        <w:t>- Share your high-quality approach to evaluate the success of the campaign.</w:t>
      </w:r>
    </w:p>
    <w:p w14:paraId="0A600442" w14:textId="209020CF" w:rsidR="003B3E88" w:rsidRPr="003B3E88" w:rsidRDefault="003B3E88" w:rsidP="003B3E88">
      <w:pPr>
        <w:spacing w:afterLines="50" w:after="120" w:line="254" w:lineRule="auto"/>
        <w:rPr>
          <w:rFonts w:eastAsia="等线" w:hAnsiTheme="minorHAnsi" w:cstheme="minorHAnsi"/>
          <w:b/>
          <w:bCs/>
          <w:lang w:eastAsia="zh-CN"/>
        </w:rPr>
      </w:pPr>
      <w:r w:rsidRPr="003B3E88">
        <w:rPr>
          <w:rFonts w:eastAsia="等线" w:hAnsiTheme="minorHAnsi" w:cstheme="minorHAnsi"/>
          <w:b/>
          <w:bCs/>
          <w:lang w:eastAsia="zh-CN"/>
        </w:rPr>
        <w:t>5. Conceptual Insight and Experience:</w:t>
      </w:r>
    </w:p>
    <w:p w14:paraId="2300C086" w14:textId="77777777" w:rsidR="003B3E88" w:rsidRPr="003B3E88" w:rsidRDefault="003B3E88" w:rsidP="003B3E88">
      <w:pPr>
        <w:spacing w:afterLines="50" w:after="120" w:line="254" w:lineRule="auto"/>
        <w:rPr>
          <w:rFonts w:eastAsia="等线" w:hAnsiTheme="minorHAnsi" w:cstheme="minorHAnsi"/>
          <w:lang w:eastAsia="zh-CN"/>
        </w:rPr>
      </w:pPr>
      <w:r w:rsidRPr="003B3E88">
        <w:rPr>
          <w:rFonts w:eastAsia="等线" w:hAnsiTheme="minorHAnsi" w:cstheme="minorHAnsi"/>
          <w:lang w:eastAsia="zh-CN"/>
        </w:rPr>
        <w:t>- Provide conceptual insights into key themes and messaging, drawing on general market trends or industry experience.</w:t>
      </w:r>
    </w:p>
    <w:p w14:paraId="218E63D4" w14:textId="57BD6D01" w:rsidR="003B3E88" w:rsidRPr="003B3E88" w:rsidRDefault="003B3E88" w:rsidP="003B3E88">
      <w:pPr>
        <w:spacing w:afterLines="150" w:after="360" w:line="254" w:lineRule="auto"/>
        <w:rPr>
          <w:rFonts w:eastAsia="等线" w:hAnsiTheme="minorHAnsi" w:cstheme="minorHAnsi"/>
          <w:lang w:eastAsia="zh-CN"/>
        </w:rPr>
      </w:pPr>
      <w:r w:rsidRPr="003B3E88">
        <w:rPr>
          <w:rFonts w:eastAsia="等线" w:hAnsiTheme="minorHAnsi" w:cstheme="minorHAnsi"/>
          <w:lang w:eastAsia="zh-CN"/>
        </w:rPr>
        <w:t>- Share any relevant experiences from similar projects or insights into broader market trends.</w:t>
      </w:r>
    </w:p>
    <w:p w14:paraId="2A642189" w14:textId="6E988212" w:rsidR="00CF32F9" w:rsidRPr="00CF32F9" w:rsidRDefault="003B3E88" w:rsidP="003B3E88">
      <w:pPr>
        <w:spacing w:after="0" w:line="254" w:lineRule="auto"/>
        <w:rPr>
          <w:rFonts w:eastAsia="等线" w:hAnsiTheme="minorHAnsi" w:cstheme="minorHAnsi"/>
          <w:lang w:eastAsia="zh-CN"/>
        </w:rPr>
      </w:pPr>
      <w:r w:rsidRPr="003B3E88">
        <w:rPr>
          <w:rFonts w:eastAsia="等线" w:hAnsiTheme="minorHAnsi" w:cstheme="minorHAnsi"/>
          <w:lang w:eastAsia="zh-CN"/>
        </w:rPr>
        <w:t>This Statement of Delivery should offer a conceptual overview of how you/your company would approach the Scope of Work. The goal is to assess creativity, strategic thinking, and alignment with the project's objectives. Detailed execution plans will be discussed during the contract negotiation phase with the selected contractor.</w:t>
      </w:r>
    </w:p>
    <w:p w14:paraId="5BEC4A01" w14:textId="5E2DE885" w:rsidR="00775B29" w:rsidRPr="00CF32F9" w:rsidRDefault="00775B29">
      <w:pPr>
        <w:rPr>
          <w:rFonts w:eastAsia="等线" w:hAnsiTheme="minorHAnsi" w:cstheme="minorHAnsi"/>
          <w:lang w:eastAsia="zh-CN"/>
        </w:rPr>
      </w:pPr>
    </w:p>
    <w:p w14:paraId="12DFDD69" w14:textId="77777777" w:rsidR="00775B29" w:rsidRDefault="00775B29">
      <w:pPr>
        <w:rPr>
          <w:rFonts w:eastAsia="等线" w:hAnsiTheme="minorHAnsi" w:cstheme="minorHAnsi"/>
          <w:lang w:eastAsia="zh-CN"/>
        </w:rPr>
      </w:pPr>
    </w:p>
    <w:p w14:paraId="13C204A9" w14:textId="77777777" w:rsidR="003B3E88" w:rsidRDefault="003B3E88">
      <w:pPr>
        <w:rPr>
          <w:rFonts w:eastAsia="等线" w:hAnsiTheme="minorHAnsi" w:cstheme="minorHAnsi"/>
          <w:lang w:eastAsia="zh-CN"/>
        </w:rPr>
      </w:pPr>
    </w:p>
    <w:p w14:paraId="5AF49A1F" w14:textId="77777777" w:rsidR="003B3E88" w:rsidRPr="003B3E88" w:rsidRDefault="003B3E88">
      <w:pPr>
        <w:rPr>
          <w:rFonts w:eastAsia="等线" w:hAnsiTheme="minorHAnsi" w:cstheme="minorHAnsi"/>
          <w:lang w:eastAsia="zh-CN"/>
        </w:rPr>
      </w:pPr>
    </w:p>
    <w:p w14:paraId="313DBED7" w14:textId="77777777" w:rsidR="00775B29" w:rsidRPr="00701149" w:rsidRDefault="00162DC5">
      <w:pPr>
        <w:rPr>
          <w:rFonts w:eastAsiaTheme="majorEastAsia" w:hAnsiTheme="minorHAnsi" w:cstheme="minorHAnsi"/>
          <w:b/>
          <w:bCs/>
        </w:rPr>
      </w:pPr>
      <w:r w:rsidRPr="00701149">
        <w:rPr>
          <w:rFonts w:eastAsiaTheme="majorEastAsia" w:hAnsiTheme="minorHAnsi" w:cstheme="minorHAnsi"/>
          <w:b/>
          <w:bCs/>
        </w:rPr>
        <w:lastRenderedPageBreak/>
        <w:t>Word Limit:</w:t>
      </w:r>
    </w:p>
    <w:p w14:paraId="2B0D39A4" w14:textId="74C96D94" w:rsidR="00775B29" w:rsidRPr="003B3E88" w:rsidRDefault="00162DC5">
      <w:pPr>
        <w:rPr>
          <w:rFonts w:eastAsia="等线" w:hAnsiTheme="minorHAnsi" w:cstheme="minorHAnsi"/>
          <w:lang w:eastAsia="zh-CN"/>
        </w:rPr>
      </w:pPr>
      <w:r w:rsidRPr="00701149">
        <w:rPr>
          <w:rFonts w:eastAsiaTheme="majorEastAsia" w:hAnsiTheme="minorHAnsi" w:cstheme="minorHAnsi"/>
        </w:rPr>
        <w:t>Please limit your response to ensure a concise yet informative overview. The focus is on creative concepts rather than detailed execution plans at this stage. (Max 5,000 words; you may attach a separate document instead.)</w:t>
      </w:r>
    </w:p>
    <w:bookmarkEnd w:id="65"/>
    <w:p w14:paraId="35690F89"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1A85D523"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005F631F"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666A5C2C"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195F01DE"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6CD76981"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1EF75B1F"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126F856A"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5B5DDC1E"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3AD255F9"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3238FA97"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4EF2311F"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3C5349EE"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6247F6DE"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7DD68075" w14:textId="77777777" w:rsidR="00775B29" w:rsidRPr="00701149" w:rsidRDefault="00775B29">
      <w:pPr>
        <w:pBdr>
          <w:top w:val="single" w:sz="4" w:space="1" w:color="auto"/>
          <w:left w:val="single" w:sz="4" w:space="4" w:color="auto"/>
          <w:bottom w:val="single" w:sz="4" w:space="1" w:color="auto"/>
          <w:right w:val="single" w:sz="4" w:space="4" w:color="auto"/>
        </w:pBdr>
        <w:rPr>
          <w:rFonts w:hAnsiTheme="minorHAnsi" w:cstheme="minorHAnsi"/>
          <w:b/>
        </w:rPr>
      </w:pPr>
    </w:p>
    <w:p w14:paraId="290AF23B" w14:textId="1AE24631" w:rsidR="00775B29" w:rsidRPr="00701149" w:rsidRDefault="00162DC5" w:rsidP="49C8AA46">
      <w:pPr>
        <w:pStyle w:val="1"/>
        <w:spacing w:after="240"/>
        <w:rPr>
          <w:rFonts w:asciiTheme="minorHAnsi" w:hAnsiTheme="minorHAnsi" w:cstheme="minorBidi"/>
          <w:b/>
          <w:bCs/>
          <w:color w:val="auto"/>
          <w:sz w:val="22"/>
          <w:szCs w:val="22"/>
        </w:rPr>
      </w:pPr>
      <w:r w:rsidRPr="00701149">
        <w:rPr>
          <w:rFonts w:asciiTheme="minorHAnsi" w:hAnsiTheme="minorHAnsi" w:cstheme="minorBidi"/>
          <w:sz w:val="22"/>
          <w:szCs w:val="22"/>
        </w:rPr>
        <w:br w:type="page"/>
      </w:r>
      <w:bookmarkStart w:id="66" w:name="_Toc208244157"/>
      <w:r w:rsidRPr="00701149">
        <w:rPr>
          <w:rFonts w:asciiTheme="minorHAnsi" w:hAnsiTheme="minorHAnsi" w:cstheme="minorBidi"/>
          <w:b/>
          <w:bCs/>
          <w:color w:val="auto"/>
          <w:sz w:val="22"/>
          <w:szCs w:val="22"/>
        </w:rPr>
        <w:lastRenderedPageBreak/>
        <w:t>Template 4:</w:t>
      </w:r>
      <w:r w:rsidR="7F9509C4" w:rsidRPr="00701149">
        <w:rPr>
          <w:rFonts w:asciiTheme="minorHAnsi" w:hAnsiTheme="minorHAnsi" w:cstheme="minorBidi"/>
          <w:b/>
          <w:bCs/>
          <w:color w:val="auto"/>
          <w:sz w:val="22"/>
          <w:szCs w:val="22"/>
        </w:rPr>
        <w:t xml:space="preserve"> </w:t>
      </w:r>
      <w:r w:rsidRPr="00701149">
        <w:rPr>
          <w:rFonts w:asciiTheme="minorHAnsi" w:hAnsiTheme="minorHAnsi" w:cstheme="minorBidi"/>
          <w:b/>
          <w:bCs/>
          <w:color w:val="auto"/>
          <w:sz w:val="22"/>
          <w:szCs w:val="22"/>
        </w:rPr>
        <w:t>Financial Offer and Budget</w:t>
      </w:r>
      <w:bookmarkEnd w:id="62"/>
      <w:bookmarkEnd w:id="66"/>
    </w:p>
    <w:p w14:paraId="43FF92FB" w14:textId="77777777" w:rsidR="00775B29" w:rsidRPr="00701149" w:rsidRDefault="00162DC5">
      <w:pPr>
        <w:spacing w:after="120" w:line="240" w:lineRule="auto"/>
        <w:rPr>
          <w:rFonts w:hAnsiTheme="minorHAnsi" w:cstheme="minorHAnsi"/>
        </w:rPr>
      </w:pPr>
      <w:r w:rsidRPr="00701149">
        <w:rPr>
          <w:rFonts w:hAnsiTheme="minorHAnsi" w:cstheme="minorHAnsi"/>
        </w:rPr>
        <w:t xml:space="preserve">Please provide a detailed breakdown of the budget using the supporting template.  </w:t>
      </w:r>
    </w:p>
    <w:p w14:paraId="23FB804D" w14:textId="4566DA09" w:rsidR="00775B29" w:rsidRPr="00701149" w:rsidRDefault="464CBA6A" w:rsidP="464CBA6A">
      <w:pPr>
        <w:spacing w:after="120" w:line="240" w:lineRule="auto"/>
        <w:rPr>
          <w:rFonts w:hAnsiTheme="minorHAnsi" w:cstheme="minorHAnsi"/>
        </w:rPr>
      </w:pPr>
      <w:r w:rsidRPr="00701149">
        <w:rPr>
          <w:rFonts w:hAnsiTheme="minorHAnsi" w:cstheme="minorHAnsi"/>
        </w:rPr>
        <w:t>(</w:t>
      </w:r>
      <w:r w:rsidR="431C9F8E" w:rsidRPr="00701149">
        <w:rPr>
          <w:rFonts w:hAnsiTheme="minorHAnsi" w:cstheme="minorHAnsi"/>
        </w:rPr>
        <w:t>See attachment for the Excel file</w:t>
      </w:r>
      <w:r w:rsidRPr="00701149">
        <w:rPr>
          <w:rFonts w:hAnsiTheme="minorHAnsi" w:cstheme="minorHAnsi"/>
        </w:rPr>
        <w:t>)</w:t>
      </w:r>
    </w:p>
    <w:p w14:paraId="0275CCAA" w14:textId="77777777" w:rsidR="00775B29" w:rsidRPr="00701149" w:rsidRDefault="00775B29">
      <w:pPr>
        <w:spacing w:after="120" w:line="240" w:lineRule="auto"/>
        <w:rPr>
          <w:rFonts w:hAnsiTheme="minorHAnsi" w:cstheme="minorHAnsi"/>
        </w:rPr>
      </w:pPr>
    </w:p>
    <w:p w14:paraId="7C393C31" w14:textId="4E145D6B" w:rsidR="00775B29" w:rsidRPr="00701149" w:rsidRDefault="003B554E">
      <w:pPr>
        <w:spacing w:after="120" w:line="240" w:lineRule="auto"/>
      </w:pPr>
      <w:r w:rsidRPr="003B554E">
        <w:rPr>
          <w:noProof/>
        </w:rPr>
        <w:drawing>
          <wp:inline distT="0" distB="0" distL="0" distR="0" wp14:anchorId="0027B503" wp14:editId="465AA947">
            <wp:extent cx="5953010" cy="4324350"/>
            <wp:effectExtent l="0" t="0" r="0" b="0"/>
            <wp:docPr id="173902629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r="2724"/>
                    <a:stretch>
                      <a:fillRect/>
                    </a:stretch>
                  </pic:blipFill>
                  <pic:spPr bwMode="auto">
                    <a:xfrm>
                      <a:off x="0" y="0"/>
                      <a:ext cx="5959217" cy="4328859"/>
                    </a:xfrm>
                    <a:prstGeom prst="rect">
                      <a:avLst/>
                    </a:prstGeom>
                    <a:noFill/>
                    <a:ln>
                      <a:noFill/>
                    </a:ln>
                    <a:extLst>
                      <a:ext uri="{53640926-AAD7-44D8-BBD7-CCE9431645EC}">
                        <a14:shadowObscured xmlns:a14="http://schemas.microsoft.com/office/drawing/2010/main"/>
                      </a:ext>
                    </a:extLst>
                  </pic:spPr>
                </pic:pic>
              </a:graphicData>
            </a:graphic>
          </wp:inline>
        </w:drawing>
      </w:r>
    </w:p>
    <w:p w14:paraId="3AC72AF9" w14:textId="77777777" w:rsidR="00775B29" w:rsidRPr="00701149" w:rsidRDefault="00775B29">
      <w:pPr>
        <w:spacing w:after="120" w:line="240" w:lineRule="auto"/>
        <w:rPr>
          <w:rFonts w:hAnsiTheme="minorHAnsi" w:cstheme="minorHAnsi"/>
        </w:rPr>
      </w:pPr>
    </w:p>
    <w:p w14:paraId="05C87717"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TRAFFIC</w:t>
      </w:r>
    </w:p>
    <w:p w14:paraId="768D5EA8" w14:textId="311F99CB" w:rsidR="00775B29" w:rsidRPr="00701149" w:rsidRDefault="464CBA6A" w:rsidP="464CBA6A">
      <w:pPr>
        <w:spacing w:after="120" w:line="240" w:lineRule="auto"/>
        <w:rPr>
          <w:rFonts w:hAnsiTheme="minorHAnsi" w:cstheme="minorHAnsi"/>
          <w:b/>
          <w:bCs/>
        </w:rPr>
      </w:pPr>
      <w:r w:rsidRPr="00701149">
        <w:rPr>
          <w:rFonts w:hAnsiTheme="minorHAnsi" w:cstheme="minorHAnsi"/>
          <w:b/>
          <w:bCs/>
        </w:rPr>
        <w:t>Template 4: FINANCIAL OFFER AND BUDGET</w:t>
      </w:r>
    </w:p>
    <w:p w14:paraId="287540CE"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 xml:space="preserve">Tenderer: </w:t>
      </w:r>
      <w:r w:rsidRPr="00701149">
        <w:rPr>
          <w:rFonts w:hAnsiTheme="minorHAnsi" w:cstheme="minorHAnsi"/>
          <w:b/>
          <w:bCs/>
          <w:highlight w:val="yellow"/>
        </w:rPr>
        <w:t>&lt;Insert Name&gt;</w:t>
      </w:r>
    </w:p>
    <w:p w14:paraId="3543D65C" w14:textId="1DDE585C" w:rsidR="00775B29" w:rsidRPr="00701149" w:rsidRDefault="00162DC5">
      <w:pPr>
        <w:spacing w:after="120" w:line="240" w:lineRule="auto"/>
        <w:rPr>
          <w:rFonts w:hAnsiTheme="minorHAnsi" w:cstheme="minorHAnsi"/>
          <w:b/>
          <w:bCs/>
          <w:lang w:eastAsia="zh-CN"/>
        </w:rPr>
      </w:pPr>
      <w:r w:rsidRPr="00701149">
        <w:rPr>
          <w:rFonts w:hAnsiTheme="minorHAnsi" w:cstheme="minorHAnsi"/>
          <w:b/>
          <w:bCs/>
        </w:rPr>
        <w:t xml:space="preserve">Services: </w:t>
      </w:r>
      <w:r w:rsidR="003B3E88">
        <w:rPr>
          <w:rFonts w:hAnsiTheme="minorHAnsi" w:cstheme="minorHAnsi" w:hint="eastAsia"/>
          <w:b/>
          <w:bCs/>
          <w:lang w:eastAsia="zh-CN"/>
        </w:rPr>
        <w:t>Campaign Design</w:t>
      </w:r>
    </w:p>
    <w:p w14:paraId="068351C1" w14:textId="133EFD83" w:rsidR="00775B29" w:rsidRPr="00701149" w:rsidRDefault="00162DC5">
      <w:pPr>
        <w:spacing w:after="120" w:line="240" w:lineRule="auto"/>
        <w:rPr>
          <w:rFonts w:hAnsiTheme="minorHAnsi" w:cstheme="minorHAnsi"/>
          <w:b/>
          <w:bCs/>
          <w:lang w:eastAsia="zh-CN"/>
        </w:rPr>
      </w:pPr>
      <w:r w:rsidRPr="00701149">
        <w:rPr>
          <w:rFonts w:hAnsiTheme="minorHAnsi" w:cstheme="minorHAnsi"/>
          <w:b/>
          <w:bCs/>
        </w:rPr>
        <w:t xml:space="preserve">Project: </w:t>
      </w:r>
      <w:bookmarkStart w:id="67" w:name="OLE_LINK7"/>
      <w:r w:rsidR="00600066">
        <w:rPr>
          <w:rFonts w:hAnsiTheme="minorHAnsi" w:cstheme="minorHAnsi" w:hint="eastAsia"/>
          <w:b/>
          <w:bCs/>
          <w:lang w:eastAsia="zh-CN"/>
        </w:rPr>
        <w:t>Demand Reduction and Behaviour Change for Protected Bird Ownership in China</w:t>
      </w:r>
    </w:p>
    <w:bookmarkEnd w:id="67"/>
    <w:p w14:paraId="76E413C7"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Agreement No.:</w:t>
      </w:r>
    </w:p>
    <w:p w14:paraId="6E7755EA" w14:textId="77777777" w:rsidR="00775B29" w:rsidRPr="00701149" w:rsidRDefault="00775B29">
      <w:pPr>
        <w:spacing w:after="120" w:line="240" w:lineRule="auto"/>
        <w:rPr>
          <w:rFonts w:hAnsiTheme="minorHAnsi" w:cstheme="minorHAnsi"/>
          <w:b/>
          <w:bCs/>
        </w:rPr>
      </w:pPr>
    </w:p>
    <w:p w14:paraId="49318403" w14:textId="77777777" w:rsidR="00775B29" w:rsidRPr="00701149" w:rsidRDefault="00775B29">
      <w:pPr>
        <w:spacing w:after="120" w:line="240" w:lineRule="auto"/>
        <w:rPr>
          <w:rFonts w:hAnsiTheme="minorHAnsi" w:cstheme="minorHAnsi"/>
          <w:b/>
          <w:bCs/>
        </w:rPr>
      </w:pPr>
    </w:p>
    <w:p w14:paraId="0684D446" w14:textId="77777777" w:rsidR="00775B29" w:rsidRPr="00701149" w:rsidRDefault="00775B29">
      <w:pPr>
        <w:spacing w:after="120" w:line="240" w:lineRule="auto"/>
        <w:rPr>
          <w:rFonts w:hAnsiTheme="minorHAnsi" w:cstheme="minorHAnsi"/>
          <w:b/>
          <w:bCs/>
        </w:rPr>
      </w:pPr>
    </w:p>
    <w:p w14:paraId="38B87AC8" w14:textId="77777777" w:rsidR="003209F9" w:rsidRPr="00701149" w:rsidRDefault="003209F9">
      <w:pPr>
        <w:spacing w:after="120" w:line="240" w:lineRule="auto"/>
        <w:rPr>
          <w:rFonts w:hAnsiTheme="minorHAnsi" w:cstheme="minorHAnsi"/>
          <w:b/>
          <w:bCs/>
          <w:lang w:eastAsia="zh-CN"/>
        </w:rPr>
      </w:pPr>
    </w:p>
    <w:p w14:paraId="26D7C21D"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lastRenderedPageBreak/>
        <w:t xml:space="preserve">Work Plan: </w:t>
      </w:r>
    </w:p>
    <w:tbl>
      <w:tblPr>
        <w:tblStyle w:val="af6"/>
        <w:tblW w:w="9576" w:type="dxa"/>
        <w:tblLayout w:type="fixed"/>
        <w:tblLook w:val="04A0" w:firstRow="1" w:lastRow="0" w:firstColumn="1" w:lastColumn="0" w:noHBand="0" w:noVBand="1"/>
      </w:tblPr>
      <w:tblGrid>
        <w:gridCol w:w="589"/>
        <w:gridCol w:w="1674"/>
        <w:gridCol w:w="926"/>
        <w:gridCol w:w="900"/>
        <w:gridCol w:w="664"/>
        <w:gridCol w:w="628"/>
        <w:gridCol w:w="745"/>
        <w:gridCol w:w="664"/>
        <w:gridCol w:w="1227"/>
        <w:gridCol w:w="1559"/>
      </w:tblGrid>
      <w:tr w:rsidR="00775B29" w:rsidRPr="00701149" w14:paraId="348193C9" w14:textId="77777777" w:rsidTr="49C8AA46">
        <w:tc>
          <w:tcPr>
            <w:tcW w:w="589" w:type="dxa"/>
            <w:tcBorders>
              <w:top w:val="single" w:sz="4" w:space="0" w:color="auto"/>
              <w:left w:val="single" w:sz="4" w:space="0" w:color="auto"/>
              <w:bottom w:val="single" w:sz="4" w:space="0" w:color="auto"/>
              <w:right w:val="single" w:sz="4" w:space="0" w:color="auto"/>
            </w:tcBorders>
          </w:tcPr>
          <w:p w14:paraId="3E3EA016" w14:textId="77777777" w:rsidR="00775B29" w:rsidRPr="00701149" w:rsidRDefault="00775B29">
            <w:pPr>
              <w:spacing w:after="0" w:line="240" w:lineRule="auto"/>
              <w:jc w:val="center"/>
              <w:rPr>
                <w:rFonts w:hAnsiTheme="minorHAnsi" w:cstheme="minorHAnsi"/>
              </w:rPr>
            </w:pPr>
          </w:p>
        </w:tc>
        <w:tc>
          <w:tcPr>
            <w:tcW w:w="1674" w:type="dxa"/>
            <w:tcBorders>
              <w:top w:val="single" w:sz="4" w:space="0" w:color="auto"/>
              <w:left w:val="single" w:sz="4" w:space="0" w:color="auto"/>
              <w:bottom w:val="single" w:sz="4" w:space="0" w:color="auto"/>
              <w:right w:val="single" w:sz="4" w:space="0" w:color="auto"/>
            </w:tcBorders>
          </w:tcPr>
          <w:p w14:paraId="039045C3" w14:textId="77777777" w:rsidR="00775B29" w:rsidRPr="00701149" w:rsidRDefault="00775B29">
            <w:pPr>
              <w:spacing w:after="120" w:line="240" w:lineRule="auto"/>
              <w:jc w:val="center"/>
              <w:rPr>
                <w:rFonts w:hAnsiTheme="minorHAnsi" w:cstheme="minorHAnsi"/>
              </w:rPr>
            </w:pPr>
          </w:p>
        </w:tc>
        <w:tc>
          <w:tcPr>
            <w:tcW w:w="926" w:type="dxa"/>
            <w:tcBorders>
              <w:top w:val="single" w:sz="4" w:space="0" w:color="auto"/>
              <w:left w:val="single" w:sz="4" w:space="0" w:color="auto"/>
              <w:bottom w:val="single" w:sz="4" w:space="0" w:color="auto"/>
              <w:right w:val="single" w:sz="4" w:space="0" w:color="auto"/>
            </w:tcBorders>
          </w:tcPr>
          <w:p w14:paraId="50D0EE2E" w14:textId="77777777" w:rsidR="00775B29" w:rsidRPr="00701149" w:rsidRDefault="00775B29">
            <w:pPr>
              <w:spacing w:after="120" w:line="240" w:lineRule="auto"/>
              <w:jc w:val="center"/>
              <w:rPr>
                <w:rFonts w:hAnsiTheme="minorHAnsi" w:cstheme="minorHAnsi"/>
              </w:rPr>
            </w:pPr>
          </w:p>
        </w:tc>
        <w:tc>
          <w:tcPr>
            <w:tcW w:w="2192" w:type="dxa"/>
            <w:gridSpan w:val="3"/>
            <w:tcBorders>
              <w:top w:val="single" w:sz="4" w:space="0" w:color="auto"/>
              <w:left w:val="single" w:sz="4" w:space="0" w:color="auto"/>
              <w:bottom w:val="single" w:sz="4" w:space="0" w:color="auto"/>
              <w:right w:val="single" w:sz="4" w:space="0" w:color="auto"/>
            </w:tcBorders>
          </w:tcPr>
          <w:p w14:paraId="7A4E3838" w14:textId="77777777" w:rsidR="00775B29" w:rsidRPr="00701149" w:rsidRDefault="00162DC5">
            <w:pPr>
              <w:spacing w:after="120" w:line="240" w:lineRule="auto"/>
              <w:jc w:val="center"/>
              <w:rPr>
                <w:rFonts w:hAnsiTheme="minorHAnsi" w:cstheme="minorHAnsi"/>
                <w:b/>
                <w:bCs/>
              </w:rPr>
            </w:pPr>
            <w:r w:rsidRPr="00701149">
              <w:rPr>
                <w:rFonts w:hAnsiTheme="minorHAnsi" w:cstheme="minorHAnsi"/>
                <w:b/>
                <w:bCs/>
              </w:rPr>
              <w:t>Services</w:t>
            </w:r>
          </w:p>
        </w:tc>
        <w:tc>
          <w:tcPr>
            <w:tcW w:w="1409" w:type="dxa"/>
            <w:gridSpan w:val="2"/>
            <w:tcBorders>
              <w:top w:val="single" w:sz="4" w:space="0" w:color="auto"/>
              <w:left w:val="single" w:sz="4" w:space="0" w:color="auto"/>
              <w:bottom w:val="single" w:sz="4" w:space="0" w:color="auto"/>
              <w:right w:val="single" w:sz="4" w:space="0" w:color="auto"/>
            </w:tcBorders>
          </w:tcPr>
          <w:p w14:paraId="25CFB08F" w14:textId="77777777" w:rsidR="00775B29" w:rsidRPr="00701149" w:rsidRDefault="00162DC5">
            <w:pPr>
              <w:spacing w:after="120" w:line="240" w:lineRule="auto"/>
              <w:jc w:val="center"/>
              <w:rPr>
                <w:rFonts w:hAnsiTheme="minorHAnsi" w:cstheme="minorHAnsi"/>
                <w:b/>
                <w:bCs/>
              </w:rPr>
            </w:pPr>
            <w:r w:rsidRPr="00701149">
              <w:rPr>
                <w:rFonts w:hAnsiTheme="minorHAnsi" w:cstheme="minorHAnsi"/>
                <w:b/>
                <w:bCs/>
              </w:rPr>
              <w:t>Contingency</w:t>
            </w:r>
          </w:p>
        </w:tc>
        <w:tc>
          <w:tcPr>
            <w:tcW w:w="1227" w:type="dxa"/>
            <w:tcBorders>
              <w:top w:val="single" w:sz="4" w:space="0" w:color="auto"/>
              <w:left w:val="single" w:sz="4" w:space="0" w:color="auto"/>
              <w:bottom w:val="single" w:sz="4" w:space="0" w:color="auto"/>
              <w:right w:val="single" w:sz="4" w:space="0" w:color="auto"/>
            </w:tcBorders>
          </w:tcPr>
          <w:p w14:paraId="2BB52D4D" w14:textId="77777777" w:rsidR="00775B29" w:rsidRPr="00701149" w:rsidRDefault="00162DC5">
            <w:pPr>
              <w:spacing w:after="120" w:line="240" w:lineRule="auto"/>
              <w:jc w:val="center"/>
              <w:rPr>
                <w:rFonts w:hAnsiTheme="minorHAnsi" w:cstheme="minorHAnsi"/>
                <w:b/>
                <w:bCs/>
              </w:rPr>
            </w:pPr>
            <w:r w:rsidRPr="00701149">
              <w:rPr>
                <w:rFonts w:hAnsiTheme="minorHAnsi" w:cstheme="minorHAnsi"/>
                <w:b/>
                <w:bCs/>
              </w:rPr>
              <w:t>Total</w:t>
            </w:r>
          </w:p>
        </w:tc>
        <w:tc>
          <w:tcPr>
            <w:tcW w:w="1559" w:type="dxa"/>
            <w:tcBorders>
              <w:top w:val="single" w:sz="4" w:space="0" w:color="auto"/>
              <w:left w:val="single" w:sz="4" w:space="0" w:color="auto"/>
              <w:bottom w:val="single" w:sz="4" w:space="0" w:color="auto"/>
              <w:right w:val="single" w:sz="4" w:space="0" w:color="auto"/>
            </w:tcBorders>
          </w:tcPr>
          <w:p w14:paraId="6097A429" w14:textId="77777777" w:rsidR="00775B29" w:rsidRPr="00701149" w:rsidRDefault="00162DC5">
            <w:pPr>
              <w:spacing w:after="120" w:line="240" w:lineRule="auto"/>
              <w:jc w:val="center"/>
              <w:rPr>
                <w:rFonts w:hAnsiTheme="minorHAnsi" w:cstheme="minorHAnsi"/>
                <w:b/>
                <w:bCs/>
              </w:rPr>
            </w:pPr>
            <w:r w:rsidRPr="00701149">
              <w:rPr>
                <w:rFonts w:hAnsiTheme="minorHAnsi" w:cstheme="minorHAnsi"/>
                <w:b/>
                <w:bCs/>
              </w:rPr>
              <w:t>Comments</w:t>
            </w:r>
          </w:p>
        </w:tc>
      </w:tr>
      <w:tr w:rsidR="00775B29" w:rsidRPr="00701149" w14:paraId="1DC32F0B" w14:textId="77777777" w:rsidTr="49C8AA46">
        <w:tc>
          <w:tcPr>
            <w:tcW w:w="589" w:type="dxa"/>
            <w:tcBorders>
              <w:top w:val="single" w:sz="4" w:space="0" w:color="auto"/>
              <w:left w:val="single" w:sz="4" w:space="0" w:color="auto"/>
              <w:bottom w:val="single" w:sz="4" w:space="0" w:color="auto"/>
              <w:right w:val="single" w:sz="4" w:space="0" w:color="auto"/>
            </w:tcBorders>
          </w:tcPr>
          <w:p w14:paraId="6A0F4628"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Bid Item No.</w:t>
            </w:r>
          </w:p>
        </w:tc>
        <w:tc>
          <w:tcPr>
            <w:tcW w:w="1674" w:type="dxa"/>
            <w:tcBorders>
              <w:top w:val="single" w:sz="4" w:space="0" w:color="auto"/>
              <w:left w:val="single" w:sz="4" w:space="0" w:color="auto"/>
              <w:bottom w:val="single" w:sz="4" w:space="0" w:color="auto"/>
              <w:right w:val="single" w:sz="4" w:space="0" w:color="auto"/>
            </w:tcBorders>
          </w:tcPr>
          <w:p w14:paraId="670358F3"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Work description</w:t>
            </w:r>
          </w:p>
        </w:tc>
        <w:tc>
          <w:tcPr>
            <w:tcW w:w="926" w:type="dxa"/>
            <w:tcBorders>
              <w:top w:val="single" w:sz="4" w:space="0" w:color="auto"/>
              <w:left w:val="single" w:sz="4" w:space="0" w:color="auto"/>
              <w:bottom w:val="single" w:sz="4" w:space="0" w:color="auto"/>
              <w:right w:val="single" w:sz="4" w:space="0" w:color="auto"/>
            </w:tcBorders>
          </w:tcPr>
          <w:p w14:paraId="06785C1D"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Duration (Weeks)</w:t>
            </w:r>
          </w:p>
        </w:tc>
        <w:tc>
          <w:tcPr>
            <w:tcW w:w="900" w:type="dxa"/>
            <w:tcBorders>
              <w:top w:val="single" w:sz="4" w:space="0" w:color="auto"/>
              <w:left w:val="single" w:sz="4" w:space="0" w:color="auto"/>
              <w:bottom w:val="single" w:sz="4" w:space="0" w:color="auto"/>
              <w:right w:val="single" w:sz="4" w:space="0" w:color="auto"/>
            </w:tcBorders>
          </w:tcPr>
          <w:p w14:paraId="52728559"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No. Staff Involved</w:t>
            </w:r>
          </w:p>
        </w:tc>
        <w:tc>
          <w:tcPr>
            <w:tcW w:w="664" w:type="dxa"/>
            <w:tcBorders>
              <w:top w:val="single" w:sz="4" w:space="0" w:color="auto"/>
              <w:left w:val="single" w:sz="4" w:space="0" w:color="auto"/>
              <w:bottom w:val="single" w:sz="4" w:space="0" w:color="auto"/>
              <w:right w:val="single" w:sz="4" w:space="0" w:color="auto"/>
            </w:tcBorders>
          </w:tcPr>
          <w:p w14:paraId="0E7285BF"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Billed Days</w:t>
            </w:r>
          </w:p>
        </w:tc>
        <w:tc>
          <w:tcPr>
            <w:tcW w:w="628" w:type="dxa"/>
            <w:tcBorders>
              <w:top w:val="single" w:sz="4" w:space="0" w:color="auto"/>
              <w:left w:val="single" w:sz="4" w:space="0" w:color="auto"/>
              <w:bottom w:val="single" w:sz="4" w:space="0" w:color="auto"/>
              <w:right w:val="single" w:sz="4" w:space="0" w:color="auto"/>
            </w:tcBorders>
          </w:tcPr>
          <w:p w14:paraId="5A819EC4"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Total Cost</w:t>
            </w:r>
          </w:p>
        </w:tc>
        <w:tc>
          <w:tcPr>
            <w:tcW w:w="745" w:type="dxa"/>
            <w:tcBorders>
              <w:top w:val="single" w:sz="4" w:space="0" w:color="auto"/>
              <w:left w:val="single" w:sz="4" w:space="0" w:color="auto"/>
              <w:bottom w:val="single" w:sz="4" w:space="0" w:color="auto"/>
              <w:right w:val="single" w:sz="4" w:space="0" w:color="auto"/>
            </w:tcBorders>
          </w:tcPr>
          <w:p w14:paraId="39B4AFC0"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Billed Days</w:t>
            </w:r>
          </w:p>
        </w:tc>
        <w:tc>
          <w:tcPr>
            <w:tcW w:w="664" w:type="dxa"/>
            <w:tcBorders>
              <w:top w:val="single" w:sz="4" w:space="0" w:color="auto"/>
              <w:left w:val="single" w:sz="4" w:space="0" w:color="auto"/>
              <w:bottom w:val="single" w:sz="4" w:space="0" w:color="auto"/>
              <w:right w:val="single" w:sz="4" w:space="0" w:color="auto"/>
            </w:tcBorders>
          </w:tcPr>
          <w:p w14:paraId="63C73DD4"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Total Cost</w:t>
            </w:r>
          </w:p>
        </w:tc>
        <w:tc>
          <w:tcPr>
            <w:tcW w:w="1227" w:type="dxa"/>
            <w:tcBorders>
              <w:top w:val="single" w:sz="4" w:space="0" w:color="auto"/>
              <w:left w:val="single" w:sz="4" w:space="0" w:color="auto"/>
              <w:bottom w:val="single" w:sz="4" w:space="0" w:color="auto"/>
              <w:right w:val="single" w:sz="4" w:space="0" w:color="auto"/>
            </w:tcBorders>
          </w:tcPr>
          <w:p w14:paraId="6D9BC920" w14:textId="77777777" w:rsidR="00775B29" w:rsidRPr="00701149" w:rsidRDefault="00162DC5">
            <w:pPr>
              <w:spacing w:after="120" w:line="240" w:lineRule="auto"/>
              <w:rPr>
                <w:rFonts w:hAnsiTheme="minorHAnsi" w:cstheme="minorHAnsi"/>
                <w:b/>
                <w:bCs/>
                <w:sz w:val="18"/>
                <w:szCs w:val="18"/>
              </w:rPr>
            </w:pPr>
            <w:r w:rsidRPr="00701149">
              <w:rPr>
                <w:rFonts w:hAnsiTheme="minorHAnsi" w:cstheme="minorHAnsi"/>
                <w:b/>
                <w:bCs/>
                <w:sz w:val="18"/>
                <w:szCs w:val="18"/>
              </w:rPr>
              <w:t>Cumulative Costs</w:t>
            </w:r>
          </w:p>
        </w:tc>
        <w:tc>
          <w:tcPr>
            <w:tcW w:w="1559" w:type="dxa"/>
            <w:tcBorders>
              <w:top w:val="single" w:sz="4" w:space="0" w:color="auto"/>
              <w:left w:val="single" w:sz="4" w:space="0" w:color="auto"/>
              <w:bottom w:val="single" w:sz="4" w:space="0" w:color="auto"/>
              <w:right w:val="single" w:sz="4" w:space="0" w:color="auto"/>
            </w:tcBorders>
          </w:tcPr>
          <w:p w14:paraId="0C7FCC09" w14:textId="77777777" w:rsidR="00775B29" w:rsidRPr="00701149" w:rsidRDefault="00162DC5">
            <w:pPr>
              <w:spacing w:after="120" w:line="240" w:lineRule="auto"/>
              <w:rPr>
                <w:rFonts w:hAnsiTheme="minorHAnsi" w:cstheme="minorHAnsi"/>
                <w:sz w:val="20"/>
                <w:szCs w:val="20"/>
              </w:rPr>
            </w:pPr>
            <w:r w:rsidRPr="00701149">
              <w:rPr>
                <w:rFonts w:hAnsiTheme="minorHAnsi" w:cstheme="minorHAnsi"/>
                <w:sz w:val="20"/>
                <w:szCs w:val="20"/>
              </w:rPr>
              <w:t>Please include justification for increasing/decreasing the expected time requirement (Billed Days). Rates used should be fully loaded including taxes and overheads.</w:t>
            </w:r>
          </w:p>
        </w:tc>
      </w:tr>
      <w:tr w:rsidR="00775B29" w:rsidRPr="00701149" w14:paraId="0B2FE234" w14:textId="77777777" w:rsidTr="003B554E">
        <w:trPr>
          <w:trHeight w:val="794"/>
        </w:trPr>
        <w:tc>
          <w:tcPr>
            <w:tcW w:w="589" w:type="dxa"/>
            <w:tcBorders>
              <w:top w:val="single" w:sz="4" w:space="0" w:color="auto"/>
              <w:left w:val="single" w:sz="4" w:space="0" w:color="auto"/>
              <w:bottom w:val="single" w:sz="4" w:space="0" w:color="auto"/>
              <w:right w:val="single" w:sz="4" w:space="0" w:color="auto"/>
            </w:tcBorders>
          </w:tcPr>
          <w:p w14:paraId="63F06E31" w14:textId="77777777" w:rsidR="00775B29" w:rsidRPr="00701149" w:rsidRDefault="00162DC5">
            <w:pPr>
              <w:spacing w:after="120" w:line="240" w:lineRule="auto"/>
              <w:rPr>
                <w:rFonts w:hAnsiTheme="minorHAnsi" w:cstheme="minorHAnsi"/>
                <w:b/>
                <w:bCs/>
                <w:sz w:val="20"/>
                <w:szCs w:val="20"/>
                <w:lang w:eastAsia="zh-CN"/>
              </w:rPr>
            </w:pPr>
            <w:bookmarkStart w:id="68" w:name="_Hlk213756808"/>
            <w:r w:rsidRPr="00701149">
              <w:rPr>
                <w:rFonts w:hAnsiTheme="minorHAnsi" w:cstheme="minorHAnsi"/>
                <w:b/>
                <w:bCs/>
                <w:sz w:val="20"/>
                <w:szCs w:val="20"/>
                <w:lang w:eastAsia="zh-CN"/>
              </w:rPr>
              <w:t>1.0</w:t>
            </w:r>
          </w:p>
        </w:tc>
        <w:tc>
          <w:tcPr>
            <w:tcW w:w="1674" w:type="dxa"/>
            <w:tcBorders>
              <w:top w:val="single" w:sz="4" w:space="0" w:color="auto"/>
              <w:left w:val="single" w:sz="4" w:space="0" w:color="auto"/>
              <w:bottom w:val="single" w:sz="4" w:space="0" w:color="auto"/>
              <w:right w:val="single" w:sz="4" w:space="0" w:color="auto"/>
            </w:tcBorders>
          </w:tcPr>
          <w:p w14:paraId="19C04CA8" w14:textId="499C4B7C" w:rsidR="00775B29" w:rsidRPr="00600066" w:rsidRDefault="00600066">
            <w:pPr>
              <w:spacing w:after="0" w:line="240" w:lineRule="auto"/>
              <w:rPr>
                <w:rFonts w:hAnsiTheme="minorHAnsi" w:cstheme="minorHAnsi"/>
                <w:sz w:val="20"/>
                <w:szCs w:val="20"/>
              </w:rPr>
            </w:pPr>
            <w:r w:rsidRPr="00600066">
              <w:rPr>
                <w:rFonts w:hAnsiTheme="minorHAnsi" w:cstheme="minorHAnsi"/>
                <w:sz w:val="20"/>
                <w:szCs w:val="20"/>
                <w:lang w:eastAsia="zh-CN"/>
              </w:rPr>
              <w:t>Prepare a detailed plan for message design.</w:t>
            </w:r>
          </w:p>
        </w:tc>
        <w:tc>
          <w:tcPr>
            <w:tcW w:w="926" w:type="dxa"/>
            <w:tcBorders>
              <w:top w:val="single" w:sz="4" w:space="0" w:color="auto"/>
              <w:left w:val="single" w:sz="4" w:space="0" w:color="auto"/>
              <w:bottom w:val="single" w:sz="4" w:space="0" w:color="auto"/>
              <w:right w:val="single" w:sz="4" w:space="0" w:color="auto"/>
            </w:tcBorders>
          </w:tcPr>
          <w:p w14:paraId="0149905E" w14:textId="77777777" w:rsidR="00775B29" w:rsidRPr="00701149" w:rsidRDefault="00775B29">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7E3416A0" w14:textId="77777777" w:rsidR="00775B29" w:rsidRPr="00701149" w:rsidRDefault="00775B29">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2F54E5F9" w14:textId="77777777" w:rsidR="00775B29" w:rsidRPr="00701149" w:rsidRDefault="00775B29">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67074B69" w14:textId="77777777" w:rsidR="00775B29" w:rsidRPr="00701149" w:rsidRDefault="00775B29">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1DE4DFB3" w14:textId="77777777" w:rsidR="00775B29" w:rsidRPr="00701149" w:rsidRDefault="00775B29">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7066A6B9" w14:textId="77777777" w:rsidR="00775B29" w:rsidRPr="00701149" w:rsidRDefault="00775B29">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2D16F919" w14:textId="77777777" w:rsidR="00775B29" w:rsidRPr="00701149" w:rsidRDefault="00775B29">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55F1184" w14:textId="77777777" w:rsidR="00775B29" w:rsidRPr="00701149" w:rsidRDefault="00775B29">
            <w:pPr>
              <w:spacing w:after="120" w:line="240" w:lineRule="auto"/>
              <w:rPr>
                <w:rFonts w:hAnsiTheme="minorHAnsi" w:cstheme="minorHAnsi"/>
                <w:sz w:val="20"/>
                <w:szCs w:val="20"/>
              </w:rPr>
            </w:pPr>
          </w:p>
        </w:tc>
      </w:tr>
      <w:tr w:rsidR="00775B29" w:rsidRPr="00701149" w14:paraId="14865FD9" w14:textId="77777777" w:rsidTr="49C8AA46">
        <w:trPr>
          <w:trHeight w:val="1140"/>
        </w:trPr>
        <w:tc>
          <w:tcPr>
            <w:tcW w:w="589" w:type="dxa"/>
            <w:tcBorders>
              <w:top w:val="single" w:sz="4" w:space="0" w:color="auto"/>
              <w:left w:val="single" w:sz="4" w:space="0" w:color="auto"/>
              <w:bottom w:val="single" w:sz="4" w:space="0" w:color="auto"/>
              <w:right w:val="single" w:sz="4" w:space="0" w:color="auto"/>
            </w:tcBorders>
          </w:tcPr>
          <w:p w14:paraId="470591EC" w14:textId="77777777" w:rsidR="00775B29" w:rsidRPr="00701149" w:rsidRDefault="00162DC5">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t>2.0</w:t>
            </w:r>
          </w:p>
        </w:tc>
        <w:tc>
          <w:tcPr>
            <w:tcW w:w="1674" w:type="dxa"/>
            <w:tcBorders>
              <w:top w:val="single" w:sz="4" w:space="0" w:color="auto"/>
              <w:left w:val="single" w:sz="4" w:space="0" w:color="auto"/>
              <w:bottom w:val="single" w:sz="4" w:space="0" w:color="auto"/>
              <w:right w:val="single" w:sz="4" w:space="0" w:color="auto"/>
            </w:tcBorders>
          </w:tcPr>
          <w:p w14:paraId="3BBBEAF1" w14:textId="780019BD" w:rsidR="00775B29" w:rsidRPr="00600066" w:rsidRDefault="00600066" w:rsidP="6262FF41">
            <w:pPr>
              <w:spacing w:after="0" w:line="254" w:lineRule="auto"/>
              <w:rPr>
                <w:rFonts w:hAnsiTheme="minorHAnsi" w:cstheme="minorBidi"/>
                <w:sz w:val="20"/>
                <w:szCs w:val="20"/>
              </w:rPr>
            </w:pPr>
            <w:r w:rsidRPr="00600066">
              <w:rPr>
                <w:rFonts w:hAnsiTheme="minorHAnsi" w:cstheme="minorHAnsi"/>
                <w:sz w:val="20"/>
                <w:szCs w:val="20"/>
              </w:rPr>
              <w:t>Provide three creative design ideas from different angles that the contractor deems most appropriate.</w:t>
            </w:r>
          </w:p>
        </w:tc>
        <w:tc>
          <w:tcPr>
            <w:tcW w:w="926" w:type="dxa"/>
            <w:tcBorders>
              <w:top w:val="single" w:sz="4" w:space="0" w:color="auto"/>
              <w:left w:val="single" w:sz="4" w:space="0" w:color="auto"/>
              <w:bottom w:val="single" w:sz="4" w:space="0" w:color="auto"/>
              <w:right w:val="single" w:sz="4" w:space="0" w:color="auto"/>
            </w:tcBorders>
          </w:tcPr>
          <w:p w14:paraId="33310215" w14:textId="77777777" w:rsidR="00775B29" w:rsidRPr="00701149" w:rsidRDefault="00775B29">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7A29B3FF" w14:textId="77777777" w:rsidR="00775B29" w:rsidRPr="00701149" w:rsidRDefault="00775B29">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2CEB2BB5" w14:textId="77777777" w:rsidR="00775B29" w:rsidRPr="00701149" w:rsidRDefault="00775B29">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54F89226" w14:textId="77777777" w:rsidR="00775B29" w:rsidRPr="00701149" w:rsidRDefault="00775B29">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5F0B9C03" w14:textId="77777777" w:rsidR="00775B29" w:rsidRPr="00701149" w:rsidRDefault="00775B29">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5B6D019F" w14:textId="77777777" w:rsidR="00775B29" w:rsidRPr="00701149" w:rsidRDefault="00775B29">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7FE40521" w14:textId="77777777" w:rsidR="00775B29" w:rsidRPr="00701149" w:rsidRDefault="00775B29">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9A5B10E" w14:textId="77777777" w:rsidR="00775B29" w:rsidRPr="00701149" w:rsidRDefault="00775B29">
            <w:pPr>
              <w:spacing w:after="120" w:line="240" w:lineRule="auto"/>
              <w:rPr>
                <w:rFonts w:hAnsiTheme="minorHAnsi" w:cstheme="minorHAnsi"/>
                <w:sz w:val="20"/>
                <w:szCs w:val="20"/>
              </w:rPr>
            </w:pPr>
          </w:p>
        </w:tc>
      </w:tr>
      <w:tr w:rsidR="00775B29" w:rsidRPr="00701149" w14:paraId="76EC0827" w14:textId="77777777" w:rsidTr="49C8AA46">
        <w:tc>
          <w:tcPr>
            <w:tcW w:w="589" w:type="dxa"/>
            <w:tcBorders>
              <w:top w:val="single" w:sz="4" w:space="0" w:color="auto"/>
              <w:left w:val="single" w:sz="4" w:space="0" w:color="auto"/>
              <w:bottom w:val="single" w:sz="4" w:space="0" w:color="auto"/>
              <w:right w:val="single" w:sz="4" w:space="0" w:color="auto"/>
            </w:tcBorders>
          </w:tcPr>
          <w:p w14:paraId="0217C1AE" w14:textId="77777777" w:rsidR="00775B29" w:rsidRPr="00701149" w:rsidRDefault="00162DC5">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t>3.0</w:t>
            </w:r>
          </w:p>
        </w:tc>
        <w:tc>
          <w:tcPr>
            <w:tcW w:w="1674" w:type="dxa"/>
            <w:tcBorders>
              <w:top w:val="single" w:sz="4" w:space="0" w:color="auto"/>
              <w:left w:val="single" w:sz="4" w:space="0" w:color="auto"/>
              <w:bottom w:val="single" w:sz="4" w:space="0" w:color="auto"/>
              <w:right w:val="single" w:sz="4" w:space="0" w:color="auto"/>
            </w:tcBorders>
          </w:tcPr>
          <w:p w14:paraId="646DEC60" w14:textId="05650A3F" w:rsidR="00775B29" w:rsidRPr="00600066" w:rsidRDefault="00600066">
            <w:pPr>
              <w:spacing w:after="0" w:line="254" w:lineRule="auto"/>
              <w:rPr>
                <w:rFonts w:hAnsiTheme="minorHAnsi" w:cstheme="minorHAnsi"/>
                <w:sz w:val="20"/>
                <w:szCs w:val="20"/>
              </w:rPr>
            </w:pPr>
            <w:r w:rsidRPr="00600066">
              <w:rPr>
                <w:rFonts w:hAnsiTheme="minorHAnsi" w:cstheme="minorHAnsi"/>
                <w:sz w:val="20"/>
                <w:szCs w:val="20"/>
              </w:rPr>
              <w:t>Recommend media delivery channels and effectiveness evaluation.</w:t>
            </w:r>
          </w:p>
        </w:tc>
        <w:tc>
          <w:tcPr>
            <w:tcW w:w="926" w:type="dxa"/>
            <w:tcBorders>
              <w:top w:val="single" w:sz="4" w:space="0" w:color="auto"/>
              <w:left w:val="single" w:sz="4" w:space="0" w:color="auto"/>
              <w:bottom w:val="single" w:sz="4" w:space="0" w:color="auto"/>
              <w:right w:val="single" w:sz="4" w:space="0" w:color="auto"/>
            </w:tcBorders>
          </w:tcPr>
          <w:p w14:paraId="6812199C" w14:textId="77777777" w:rsidR="00775B29" w:rsidRPr="00701149" w:rsidRDefault="00775B29">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196D5462" w14:textId="77777777" w:rsidR="00775B29" w:rsidRPr="00701149" w:rsidRDefault="00775B29">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124AFDDC" w14:textId="77777777" w:rsidR="00775B29" w:rsidRPr="00701149" w:rsidRDefault="00775B29">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61F9949F" w14:textId="77777777" w:rsidR="00775B29" w:rsidRPr="00701149" w:rsidRDefault="00775B29">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3EC77E57" w14:textId="77777777" w:rsidR="00775B29" w:rsidRPr="00701149" w:rsidRDefault="00775B29">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06469CA3" w14:textId="77777777" w:rsidR="00775B29" w:rsidRPr="00701149" w:rsidRDefault="00775B29">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5DF3C233" w14:textId="77777777" w:rsidR="00775B29" w:rsidRPr="00701149" w:rsidRDefault="00775B29">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B6E0613" w14:textId="77777777" w:rsidR="00775B29" w:rsidRPr="00701149" w:rsidRDefault="00775B29">
            <w:pPr>
              <w:spacing w:after="120" w:line="240" w:lineRule="auto"/>
              <w:rPr>
                <w:rFonts w:hAnsiTheme="minorHAnsi" w:cstheme="minorHAnsi"/>
                <w:sz w:val="20"/>
                <w:szCs w:val="20"/>
              </w:rPr>
            </w:pPr>
          </w:p>
        </w:tc>
      </w:tr>
      <w:tr w:rsidR="00600066" w:rsidRPr="00701149" w14:paraId="1D0DA05C" w14:textId="77777777" w:rsidTr="49C8AA46">
        <w:tc>
          <w:tcPr>
            <w:tcW w:w="589" w:type="dxa"/>
            <w:tcBorders>
              <w:top w:val="single" w:sz="4" w:space="0" w:color="auto"/>
              <w:left w:val="single" w:sz="4" w:space="0" w:color="auto"/>
              <w:bottom w:val="single" w:sz="4" w:space="0" w:color="auto"/>
              <w:right w:val="single" w:sz="4" w:space="0" w:color="auto"/>
            </w:tcBorders>
          </w:tcPr>
          <w:p w14:paraId="5801A6BE" w14:textId="77777777" w:rsidR="00600066" w:rsidRPr="00701149" w:rsidRDefault="00600066" w:rsidP="00600066">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t>4.0</w:t>
            </w:r>
          </w:p>
        </w:tc>
        <w:tc>
          <w:tcPr>
            <w:tcW w:w="1674" w:type="dxa"/>
            <w:tcBorders>
              <w:top w:val="single" w:sz="4" w:space="0" w:color="auto"/>
              <w:left w:val="single" w:sz="4" w:space="0" w:color="auto"/>
              <w:bottom w:val="single" w:sz="4" w:space="0" w:color="auto"/>
              <w:right w:val="single" w:sz="4" w:space="0" w:color="auto"/>
            </w:tcBorders>
          </w:tcPr>
          <w:p w14:paraId="5266BA7D" w14:textId="07B7C06D" w:rsidR="00600066" w:rsidRPr="00600066" w:rsidRDefault="00600066" w:rsidP="00600066">
            <w:pPr>
              <w:spacing w:after="0" w:line="254" w:lineRule="auto"/>
              <w:rPr>
                <w:rFonts w:hAnsiTheme="minorHAnsi" w:cstheme="minorHAnsi"/>
                <w:sz w:val="20"/>
                <w:szCs w:val="20"/>
              </w:rPr>
            </w:pPr>
            <w:r w:rsidRPr="00600066">
              <w:rPr>
                <w:rFonts w:hAnsiTheme="minorHAnsi" w:cstheme="minorHAnsi"/>
                <w:sz w:val="20"/>
                <w:szCs w:val="20"/>
              </w:rPr>
              <w:t>Select and</w:t>
            </w:r>
            <w:r w:rsidRPr="00600066">
              <w:rPr>
                <w:rFonts w:hAnsiTheme="minorHAnsi" w:cstheme="minorHAnsi" w:hint="eastAsia"/>
                <w:sz w:val="20"/>
                <w:szCs w:val="20"/>
                <w:lang w:eastAsia="zh-CN"/>
              </w:rPr>
              <w:t xml:space="preserve"> </w:t>
            </w:r>
            <w:r w:rsidRPr="00600066">
              <w:rPr>
                <w:rFonts w:hAnsiTheme="minorHAnsi" w:cstheme="minorHAnsi"/>
                <w:sz w:val="20"/>
                <w:szCs w:val="20"/>
              </w:rPr>
              <w:t>refine one idea for messaging design.</w:t>
            </w:r>
          </w:p>
        </w:tc>
        <w:tc>
          <w:tcPr>
            <w:tcW w:w="926" w:type="dxa"/>
            <w:tcBorders>
              <w:top w:val="single" w:sz="4" w:space="0" w:color="auto"/>
              <w:left w:val="single" w:sz="4" w:space="0" w:color="auto"/>
              <w:bottom w:val="single" w:sz="4" w:space="0" w:color="auto"/>
              <w:right w:val="single" w:sz="4" w:space="0" w:color="auto"/>
            </w:tcBorders>
          </w:tcPr>
          <w:p w14:paraId="4A0D23BA" w14:textId="77777777" w:rsidR="00600066" w:rsidRPr="00701149" w:rsidRDefault="00600066" w:rsidP="00600066">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752079FF"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79F52D42" w14:textId="77777777" w:rsidR="00600066" w:rsidRPr="00701149" w:rsidRDefault="00600066" w:rsidP="00600066">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4DD64678" w14:textId="77777777" w:rsidR="00600066" w:rsidRPr="00701149" w:rsidRDefault="00600066" w:rsidP="00600066">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305A4F6C"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13A5B64F" w14:textId="77777777" w:rsidR="00600066" w:rsidRPr="00701149" w:rsidRDefault="00600066" w:rsidP="00600066">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574FA088" w14:textId="77777777" w:rsidR="00600066" w:rsidRPr="00701149" w:rsidRDefault="00600066" w:rsidP="00600066">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4CE6536" w14:textId="77777777" w:rsidR="00600066" w:rsidRPr="00701149" w:rsidRDefault="00600066" w:rsidP="00600066">
            <w:pPr>
              <w:spacing w:after="120" w:line="240" w:lineRule="auto"/>
              <w:rPr>
                <w:rFonts w:hAnsiTheme="minorHAnsi" w:cstheme="minorHAnsi"/>
                <w:sz w:val="20"/>
                <w:szCs w:val="20"/>
              </w:rPr>
            </w:pPr>
          </w:p>
        </w:tc>
      </w:tr>
      <w:tr w:rsidR="00600066" w:rsidRPr="00701149" w14:paraId="4D199FBF" w14:textId="77777777" w:rsidTr="49C8AA46">
        <w:tc>
          <w:tcPr>
            <w:tcW w:w="589" w:type="dxa"/>
            <w:tcBorders>
              <w:top w:val="single" w:sz="4" w:space="0" w:color="auto"/>
              <w:left w:val="single" w:sz="4" w:space="0" w:color="auto"/>
              <w:bottom w:val="single" w:sz="4" w:space="0" w:color="auto"/>
              <w:right w:val="single" w:sz="4" w:space="0" w:color="auto"/>
            </w:tcBorders>
          </w:tcPr>
          <w:p w14:paraId="2ECDB7CC" w14:textId="77777777" w:rsidR="00600066" w:rsidRPr="00701149" w:rsidRDefault="00600066" w:rsidP="00600066">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t>5.0</w:t>
            </w:r>
          </w:p>
        </w:tc>
        <w:tc>
          <w:tcPr>
            <w:tcW w:w="1674" w:type="dxa"/>
            <w:tcBorders>
              <w:top w:val="single" w:sz="4" w:space="0" w:color="auto"/>
              <w:left w:val="single" w:sz="4" w:space="0" w:color="auto"/>
              <w:bottom w:val="single" w:sz="4" w:space="0" w:color="auto"/>
              <w:right w:val="single" w:sz="4" w:space="0" w:color="auto"/>
            </w:tcBorders>
          </w:tcPr>
          <w:p w14:paraId="2510E6CD" w14:textId="384C011F" w:rsidR="00600066" w:rsidRPr="00600066" w:rsidRDefault="00600066" w:rsidP="00600066">
            <w:pPr>
              <w:spacing w:after="0" w:line="257" w:lineRule="auto"/>
              <w:rPr>
                <w:rFonts w:hAnsiTheme="minorHAnsi" w:cstheme="minorHAnsi"/>
                <w:sz w:val="20"/>
                <w:szCs w:val="20"/>
                <w:lang w:eastAsia="zh-CN"/>
              </w:rPr>
            </w:pPr>
            <w:r w:rsidRPr="00600066">
              <w:rPr>
                <w:sz w:val="20"/>
                <w:szCs w:val="20"/>
              </w:rPr>
              <w:t xml:space="preserve">Design one visual campaign messaging targeting high-risk consumers of </w:t>
            </w:r>
            <w:r w:rsidRPr="00600066">
              <w:rPr>
                <w:rFonts w:hint="eastAsia"/>
                <w:color w:val="000000" w:themeColor="text1"/>
                <w:sz w:val="20"/>
                <w:szCs w:val="20"/>
              </w:rPr>
              <w:t>protected</w:t>
            </w:r>
            <w:r w:rsidRPr="00600066">
              <w:rPr>
                <w:rFonts w:eastAsia="Calibri"/>
                <w:color w:val="000000" w:themeColor="text1"/>
                <w:sz w:val="20"/>
                <w:szCs w:val="20"/>
              </w:rPr>
              <w:t xml:space="preserve"> </w:t>
            </w:r>
            <w:r w:rsidRPr="00600066">
              <w:rPr>
                <w:rFonts w:hint="eastAsia"/>
                <w:sz w:val="20"/>
                <w:szCs w:val="20"/>
                <w:lang w:eastAsia="zh-CN"/>
              </w:rPr>
              <w:t>songbird</w:t>
            </w:r>
            <w:r w:rsidRPr="00600066">
              <w:rPr>
                <w:rFonts w:hint="eastAsia"/>
                <w:sz w:val="20"/>
                <w:szCs w:val="20"/>
              </w:rPr>
              <w:t xml:space="preserve"> </w:t>
            </w:r>
            <w:r w:rsidRPr="00600066">
              <w:rPr>
                <w:rFonts w:hint="eastAsia"/>
                <w:sz w:val="20"/>
                <w:szCs w:val="20"/>
                <w:lang w:eastAsia="zh-CN"/>
              </w:rPr>
              <w:t>and</w:t>
            </w:r>
            <w:r w:rsidRPr="00600066">
              <w:rPr>
                <w:rFonts w:hint="eastAsia"/>
                <w:sz w:val="20"/>
                <w:szCs w:val="20"/>
              </w:rPr>
              <w:t xml:space="preserve"> </w:t>
            </w:r>
            <w:r w:rsidRPr="00600066">
              <w:rPr>
                <w:rFonts w:eastAsia="Calibri"/>
                <w:sz w:val="20"/>
                <w:szCs w:val="20"/>
              </w:rPr>
              <w:t>parrot</w:t>
            </w:r>
            <w:r w:rsidRPr="00600066">
              <w:rPr>
                <w:sz w:val="20"/>
                <w:szCs w:val="20"/>
              </w:rPr>
              <w:t xml:space="preserve"> in China.</w:t>
            </w:r>
          </w:p>
        </w:tc>
        <w:tc>
          <w:tcPr>
            <w:tcW w:w="926" w:type="dxa"/>
            <w:tcBorders>
              <w:top w:val="single" w:sz="4" w:space="0" w:color="auto"/>
              <w:left w:val="single" w:sz="4" w:space="0" w:color="auto"/>
              <w:bottom w:val="single" w:sz="4" w:space="0" w:color="auto"/>
              <w:right w:val="single" w:sz="4" w:space="0" w:color="auto"/>
            </w:tcBorders>
          </w:tcPr>
          <w:p w14:paraId="14730A36" w14:textId="77777777" w:rsidR="00600066" w:rsidRPr="00701149" w:rsidRDefault="00600066" w:rsidP="00600066">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1C5B74E3"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7B9FF5F0" w14:textId="77777777" w:rsidR="00600066" w:rsidRPr="00701149" w:rsidRDefault="00600066" w:rsidP="00600066">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42AAF159" w14:textId="77777777" w:rsidR="00600066" w:rsidRPr="00701149" w:rsidRDefault="00600066" w:rsidP="00600066">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32F9B23C"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3037658A" w14:textId="77777777" w:rsidR="00600066" w:rsidRPr="00701149" w:rsidRDefault="00600066" w:rsidP="00600066">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583F2C62" w14:textId="77777777" w:rsidR="00600066" w:rsidRPr="00701149" w:rsidRDefault="00600066" w:rsidP="00600066">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A968FDC" w14:textId="77777777" w:rsidR="00600066" w:rsidRPr="00701149" w:rsidRDefault="00600066" w:rsidP="00600066">
            <w:pPr>
              <w:spacing w:after="120" w:line="240" w:lineRule="auto"/>
              <w:rPr>
                <w:rFonts w:hAnsiTheme="minorHAnsi" w:cstheme="minorHAnsi"/>
                <w:sz w:val="20"/>
                <w:szCs w:val="20"/>
              </w:rPr>
            </w:pPr>
          </w:p>
        </w:tc>
      </w:tr>
      <w:tr w:rsidR="00600066" w:rsidRPr="00701149" w14:paraId="4E1367C8" w14:textId="77777777" w:rsidTr="49C8AA46">
        <w:tc>
          <w:tcPr>
            <w:tcW w:w="589" w:type="dxa"/>
            <w:tcBorders>
              <w:top w:val="single" w:sz="4" w:space="0" w:color="auto"/>
              <w:left w:val="single" w:sz="4" w:space="0" w:color="auto"/>
              <w:bottom w:val="single" w:sz="4" w:space="0" w:color="auto"/>
              <w:right w:val="single" w:sz="4" w:space="0" w:color="auto"/>
            </w:tcBorders>
          </w:tcPr>
          <w:p w14:paraId="6B123E65" w14:textId="77777777" w:rsidR="00600066" w:rsidRPr="00701149" w:rsidRDefault="00600066" w:rsidP="00600066">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t>6.0</w:t>
            </w:r>
          </w:p>
        </w:tc>
        <w:tc>
          <w:tcPr>
            <w:tcW w:w="1674" w:type="dxa"/>
            <w:tcBorders>
              <w:top w:val="single" w:sz="4" w:space="0" w:color="auto"/>
              <w:left w:val="single" w:sz="4" w:space="0" w:color="auto"/>
              <w:bottom w:val="single" w:sz="4" w:space="0" w:color="auto"/>
              <w:right w:val="single" w:sz="4" w:space="0" w:color="auto"/>
            </w:tcBorders>
          </w:tcPr>
          <w:p w14:paraId="35F0AAFE" w14:textId="1F3791B9" w:rsidR="00600066" w:rsidRPr="00600066" w:rsidRDefault="00600066" w:rsidP="00600066">
            <w:pPr>
              <w:spacing w:after="0" w:line="240" w:lineRule="auto"/>
              <w:rPr>
                <w:rFonts w:hAnsiTheme="minorHAnsi" w:cstheme="minorHAnsi"/>
                <w:sz w:val="20"/>
                <w:szCs w:val="20"/>
                <w:lang w:eastAsia="zh-CN"/>
              </w:rPr>
            </w:pPr>
            <w:r w:rsidRPr="00600066">
              <w:rPr>
                <w:sz w:val="20"/>
                <w:szCs w:val="20"/>
              </w:rPr>
              <w:t>Analyse feedback of pre-test campaign to be done by TRAFFIC China or its partner</w:t>
            </w:r>
            <w:r w:rsidRPr="00600066">
              <w:rPr>
                <w:rFonts w:hint="eastAsia"/>
                <w:sz w:val="20"/>
                <w:szCs w:val="20"/>
                <w:lang w:eastAsia="zh-CN"/>
              </w:rPr>
              <w:t>.</w:t>
            </w:r>
          </w:p>
        </w:tc>
        <w:tc>
          <w:tcPr>
            <w:tcW w:w="926" w:type="dxa"/>
            <w:tcBorders>
              <w:top w:val="single" w:sz="4" w:space="0" w:color="auto"/>
              <w:left w:val="single" w:sz="4" w:space="0" w:color="auto"/>
              <w:bottom w:val="single" w:sz="4" w:space="0" w:color="auto"/>
              <w:right w:val="single" w:sz="4" w:space="0" w:color="auto"/>
            </w:tcBorders>
          </w:tcPr>
          <w:p w14:paraId="6CDCA751" w14:textId="77777777" w:rsidR="00600066" w:rsidRPr="00701149" w:rsidRDefault="00600066" w:rsidP="00600066">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680BAE7B"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23319FCB" w14:textId="77777777" w:rsidR="00600066" w:rsidRPr="00701149" w:rsidRDefault="00600066" w:rsidP="00600066">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41CBF2EE" w14:textId="77777777" w:rsidR="00600066" w:rsidRPr="00701149" w:rsidRDefault="00600066" w:rsidP="00600066">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4833798A"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79CA7E3E" w14:textId="77777777" w:rsidR="00600066" w:rsidRPr="00701149" w:rsidRDefault="00600066" w:rsidP="00600066">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685A0BEE" w14:textId="77777777" w:rsidR="00600066" w:rsidRPr="00701149" w:rsidRDefault="00600066" w:rsidP="00600066">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1888998" w14:textId="77777777" w:rsidR="00600066" w:rsidRPr="00701149" w:rsidRDefault="00600066" w:rsidP="00600066">
            <w:pPr>
              <w:spacing w:after="120" w:line="240" w:lineRule="auto"/>
              <w:rPr>
                <w:rFonts w:hAnsiTheme="minorHAnsi" w:cstheme="minorHAnsi"/>
                <w:sz w:val="20"/>
                <w:szCs w:val="20"/>
              </w:rPr>
            </w:pPr>
          </w:p>
        </w:tc>
      </w:tr>
      <w:tr w:rsidR="00600066" w:rsidRPr="00701149" w14:paraId="017D7B9E" w14:textId="77777777" w:rsidTr="49C8AA46">
        <w:tc>
          <w:tcPr>
            <w:tcW w:w="589" w:type="dxa"/>
            <w:tcBorders>
              <w:top w:val="single" w:sz="4" w:space="0" w:color="auto"/>
              <w:left w:val="single" w:sz="4" w:space="0" w:color="auto"/>
              <w:bottom w:val="single" w:sz="4" w:space="0" w:color="auto"/>
              <w:right w:val="single" w:sz="4" w:space="0" w:color="auto"/>
            </w:tcBorders>
          </w:tcPr>
          <w:p w14:paraId="59813C25" w14:textId="77777777" w:rsidR="00600066" w:rsidRPr="00701149" w:rsidRDefault="00600066" w:rsidP="00600066">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lastRenderedPageBreak/>
              <w:t>7.0</w:t>
            </w:r>
          </w:p>
        </w:tc>
        <w:tc>
          <w:tcPr>
            <w:tcW w:w="1674" w:type="dxa"/>
            <w:tcBorders>
              <w:top w:val="single" w:sz="4" w:space="0" w:color="auto"/>
              <w:left w:val="single" w:sz="4" w:space="0" w:color="auto"/>
              <w:bottom w:val="single" w:sz="4" w:space="0" w:color="auto"/>
              <w:right w:val="single" w:sz="4" w:space="0" w:color="auto"/>
            </w:tcBorders>
          </w:tcPr>
          <w:p w14:paraId="4DED4523" w14:textId="6FD77AD2" w:rsidR="00600066" w:rsidRPr="00600066" w:rsidRDefault="00600066" w:rsidP="00600066">
            <w:pPr>
              <w:spacing w:after="0" w:line="240" w:lineRule="auto"/>
              <w:rPr>
                <w:rFonts w:hAnsiTheme="minorHAnsi" w:cstheme="minorHAnsi"/>
                <w:sz w:val="20"/>
                <w:szCs w:val="20"/>
              </w:rPr>
            </w:pPr>
            <w:r w:rsidRPr="00600066">
              <w:rPr>
                <w:rFonts w:hAnsiTheme="minorHAnsi" w:cstheme="minorHAnsi"/>
                <w:sz w:val="20"/>
                <w:szCs w:val="20"/>
              </w:rPr>
              <w:t>Adjust and finalize campaign materials according to the findings of pre-test.</w:t>
            </w:r>
          </w:p>
        </w:tc>
        <w:tc>
          <w:tcPr>
            <w:tcW w:w="926" w:type="dxa"/>
            <w:tcBorders>
              <w:top w:val="single" w:sz="4" w:space="0" w:color="auto"/>
              <w:left w:val="single" w:sz="4" w:space="0" w:color="auto"/>
              <w:bottom w:val="single" w:sz="4" w:space="0" w:color="auto"/>
              <w:right w:val="single" w:sz="4" w:space="0" w:color="auto"/>
            </w:tcBorders>
          </w:tcPr>
          <w:p w14:paraId="2282268F" w14:textId="77777777" w:rsidR="00600066" w:rsidRPr="00701149" w:rsidRDefault="00600066" w:rsidP="00600066">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760E036E"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12A677BE" w14:textId="77777777" w:rsidR="00600066" w:rsidRPr="00701149" w:rsidRDefault="00600066" w:rsidP="00600066">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174C7357" w14:textId="77777777" w:rsidR="00600066" w:rsidRPr="00701149" w:rsidRDefault="00600066" w:rsidP="00600066">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6AF196BC"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5130AB19" w14:textId="77777777" w:rsidR="00600066" w:rsidRPr="00701149" w:rsidRDefault="00600066" w:rsidP="00600066">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5320C136" w14:textId="77777777" w:rsidR="00600066" w:rsidRPr="00701149" w:rsidRDefault="00600066" w:rsidP="00600066">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AA11A5F" w14:textId="77777777" w:rsidR="00600066" w:rsidRPr="00701149" w:rsidRDefault="00600066" w:rsidP="00600066">
            <w:pPr>
              <w:spacing w:after="120" w:line="240" w:lineRule="auto"/>
              <w:rPr>
                <w:rFonts w:hAnsiTheme="minorHAnsi" w:cstheme="minorHAnsi"/>
                <w:sz w:val="20"/>
                <w:szCs w:val="20"/>
              </w:rPr>
            </w:pPr>
          </w:p>
        </w:tc>
      </w:tr>
      <w:tr w:rsidR="00600066" w:rsidRPr="00701149" w14:paraId="7785844D" w14:textId="77777777" w:rsidTr="49C8AA46">
        <w:tc>
          <w:tcPr>
            <w:tcW w:w="589" w:type="dxa"/>
            <w:tcBorders>
              <w:top w:val="single" w:sz="4" w:space="0" w:color="auto"/>
              <w:left w:val="single" w:sz="4" w:space="0" w:color="auto"/>
              <w:bottom w:val="single" w:sz="4" w:space="0" w:color="auto"/>
              <w:right w:val="single" w:sz="4" w:space="0" w:color="auto"/>
            </w:tcBorders>
          </w:tcPr>
          <w:p w14:paraId="45FC0C5A" w14:textId="77777777" w:rsidR="00600066" w:rsidRPr="00701149" w:rsidRDefault="00600066" w:rsidP="00600066">
            <w:pPr>
              <w:spacing w:after="120" w:line="240" w:lineRule="auto"/>
              <w:rPr>
                <w:rFonts w:hAnsiTheme="minorHAnsi" w:cstheme="minorHAnsi"/>
                <w:b/>
                <w:bCs/>
                <w:sz w:val="20"/>
                <w:szCs w:val="20"/>
                <w:lang w:eastAsia="zh-CN"/>
              </w:rPr>
            </w:pPr>
            <w:r w:rsidRPr="00701149">
              <w:rPr>
                <w:rFonts w:hAnsiTheme="minorHAnsi" w:cstheme="minorHAnsi"/>
                <w:b/>
                <w:bCs/>
                <w:sz w:val="20"/>
                <w:szCs w:val="20"/>
                <w:lang w:eastAsia="zh-CN"/>
              </w:rPr>
              <w:t>8.0</w:t>
            </w:r>
          </w:p>
        </w:tc>
        <w:tc>
          <w:tcPr>
            <w:tcW w:w="1674" w:type="dxa"/>
            <w:tcBorders>
              <w:top w:val="single" w:sz="4" w:space="0" w:color="auto"/>
              <w:left w:val="single" w:sz="4" w:space="0" w:color="auto"/>
              <w:bottom w:val="single" w:sz="4" w:space="0" w:color="auto"/>
              <w:right w:val="single" w:sz="4" w:space="0" w:color="auto"/>
            </w:tcBorders>
          </w:tcPr>
          <w:p w14:paraId="7172BC20" w14:textId="2840610F" w:rsidR="00600066" w:rsidRPr="00600066" w:rsidRDefault="00600066" w:rsidP="00600066">
            <w:pPr>
              <w:spacing w:after="0" w:line="240" w:lineRule="auto"/>
              <w:rPr>
                <w:rFonts w:hAnsiTheme="minorHAnsi" w:cstheme="minorHAnsi"/>
                <w:sz w:val="20"/>
                <w:szCs w:val="20"/>
              </w:rPr>
            </w:pPr>
            <w:r w:rsidRPr="00600066">
              <w:rPr>
                <w:rFonts w:hAnsiTheme="minorHAnsi" w:cstheme="minorHAnsi"/>
                <w:sz w:val="20"/>
                <w:szCs w:val="20"/>
              </w:rPr>
              <w:t>Project Management (planning, support and delivery for duration of the project)</w:t>
            </w:r>
          </w:p>
        </w:tc>
        <w:tc>
          <w:tcPr>
            <w:tcW w:w="926" w:type="dxa"/>
            <w:tcBorders>
              <w:top w:val="single" w:sz="4" w:space="0" w:color="auto"/>
              <w:left w:val="single" w:sz="4" w:space="0" w:color="auto"/>
              <w:bottom w:val="single" w:sz="4" w:space="0" w:color="auto"/>
              <w:right w:val="single" w:sz="4" w:space="0" w:color="auto"/>
            </w:tcBorders>
          </w:tcPr>
          <w:p w14:paraId="59A7FE5A" w14:textId="77777777" w:rsidR="00600066" w:rsidRPr="00701149" w:rsidRDefault="00600066" w:rsidP="00600066">
            <w:pPr>
              <w:spacing w:after="120" w:line="240" w:lineRule="auto"/>
              <w:rPr>
                <w:rFonts w:hAnsiTheme="minorHAnsi" w:cstheme="minorHAnsi"/>
                <w:sz w:val="20"/>
                <w:szCs w:val="20"/>
              </w:rPr>
            </w:pPr>
          </w:p>
        </w:tc>
        <w:tc>
          <w:tcPr>
            <w:tcW w:w="900" w:type="dxa"/>
            <w:tcBorders>
              <w:top w:val="single" w:sz="4" w:space="0" w:color="auto"/>
              <w:left w:val="single" w:sz="4" w:space="0" w:color="auto"/>
              <w:bottom w:val="single" w:sz="4" w:space="0" w:color="auto"/>
              <w:right w:val="single" w:sz="4" w:space="0" w:color="auto"/>
            </w:tcBorders>
          </w:tcPr>
          <w:p w14:paraId="1CD59DBC"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4A11035F" w14:textId="77777777" w:rsidR="00600066" w:rsidRPr="00701149" w:rsidRDefault="00600066" w:rsidP="00600066">
            <w:pPr>
              <w:spacing w:after="120" w:line="240" w:lineRule="auto"/>
              <w:rPr>
                <w:rFonts w:hAnsiTheme="minorHAnsi" w:cstheme="minorHAnsi"/>
                <w:sz w:val="20"/>
                <w:szCs w:val="20"/>
              </w:rPr>
            </w:pPr>
          </w:p>
        </w:tc>
        <w:tc>
          <w:tcPr>
            <w:tcW w:w="628" w:type="dxa"/>
            <w:tcBorders>
              <w:top w:val="single" w:sz="4" w:space="0" w:color="auto"/>
              <w:left w:val="single" w:sz="4" w:space="0" w:color="auto"/>
              <w:bottom w:val="single" w:sz="4" w:space="0" w:color="auto"/>
              <w:right w:val="single" w:sz="4" w:space="0" w:color="auto"/>
            </w:tcBorders>
          </w:tcPr>
          <w:p w14:paraId="09BB37B2" w14:textId="77777777" w:rsidR="00600066" w:rsidRPr="00701149" w:rsidRDefault="00600066" w:rsidP="00600066">
            <w:pPr>
              <w:spacing w:after="120" w:line="240" w:lineRule="auto"/>
              <w:rPr>
                <w:rFonts w:hAnsiTheme="minorHAnsi" w:cstheme="minorHAnsi"/>
                <w:sz w:val="20"/>
                <w:szCs w:val="20"/>
              </w:rPr>
            </w:pPr>
          </w:p>
        </w:tc>
        <w:tc>
          <w:tcPr>
            <w:tcW w:w="745" w:type="dxa"/>
            <w:tcBorders>
              <w:top w:val="single" w:sz="4" w:space="0" w:color="auto"/>
              <w:left w:val="single" w:sz="4" w:space="0" w:color="auto"/>
              <w:bottom w:val="single" w:sz="4" w:space="0" w:color="auto"/>
              <w:right w:val="single" w:sz="4" w:space="0" w:color="auto"/>
            </w:tcBorders>
          </w:tcPr>
          <w:p w14:paraId="6E545585" w14:textId="77777777" w:rsidR="00600066" w:rsidRPr="00701149" w:rsidRDefault="00600066" w:rsidP="00600066">
            <w:pPr>
              <w:spacing w:after="120" w:line="240" w:lineRule="auto"/>
              <w:rPr>
                <w:rFonts w:hAnsiTheme="minorHAnsi" w:cstheme="minorHAnsi"/>
                <w:sz w:val="20"/>
                <w:szCs w:val="20"/>
              </w:rPr>
            </w:pPr>
          </w:p>
        </w:tc>
        <w:tc>
          <w:tcPr>
            <w:tcW w:w="664" w:type="dxa"/>
            <w:tcBorders>
              <w:top w:val="single" w:sz="4" w:space="0" w:color="auto"/>
              <w:left w:val="single" w:sz="4" w:space="0" w:color="auto"/>
              <w:bottom w:val="single" w:sz="4" w:space="0" w:color="auto"/>
              <w:right w:val="single" w:sz="4" w:space="0" w:color="auto"/>
            </w:tcBorders>
          </w:tcPr>
          <w:p w14:paraId="3461AF73" w14:textId="77777777" w:rsidR="00600066" w:rsidRPr="00701149" w:rsidRDefault="00600066" w:rsidP="00600066">
            <w:pPr>
              <w:spacing w:after="120" w:line="240" w:lineRule="auto"/>
              <w:rPr>
                <w:rFonts w:hAnsiTheme="minorHAnsi" w:cstheme="minorHAnsi"/>
                <w:sz w:val="20"/>
                <w:szCs w:val="20"/>
              </w:rPr>
            </w:pPr>
          </w:p>
        </w:tc>
        <w:tc>
          <w:tcPr>
            <w:tcW w:w="1227" w:type="dxa"/>
            <w:tcBorders>
              <w:top w:val="single" w:sz="4" w:space="0" w:color="auto"/>
              <w:left w:val="single" w:sz="4" w:space="0" w:color="auto"/>
              <w:bottom w:val="single" w:sz="4" w:space="0" w:color="auto"/>
              <w:right w:val="single" w:sz="4" w:space="0" w:color="auto"/>
            </w:tcBorders>
          </w:tcPr>
          <w:p w14:paraId="2294AA6B" w14:textId="77777777" w:rsidR="00600066" w:rsidRPr="00701149" w:rsidRDefault="00600066" w:rsidP="00600066">
            <w:pPr>
              <w:spacing w:after="120" w:line="240" w:lineRule="auto"/>
              <w:rPr>
                <w:rFonts w:hAnsiTheme="minorHAns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C5A83F8" w14:textId="77777777" w:rsidR="00600066" w:rsidRPr="00701149" w:rsidRDefault="00600066" w:rsidP="00600066">
            <w:pPr>
              <w:spacing w:after="120" w:line="240" w:lineRule="auto"/>
              <w:rPr>
                <w:rFonts w:hAnsiTheme="minorHAnsi" w:cstheme="minorHAnsi"/>
                <w:sz w:val="20"/>
                <w:szCs w:val="20"/>
              </w:rPr>
            </w:pPr>
          </w:p>
        </w:tc>
      </w:tr>
      <w:bookmarkEnd w:id="68"/>
    </w:tbl>
    <w:p w14:paraId="61558CD7" w14:textId="77777777" w:rsidR="00775B29" w:rsidRPr="00701149" w:rsidRDefault="00775B29">
      <w:pPr>
        <w:spacing w:after="120" w:line="240" w:lineRule="auto"/>
        <w:rPr>
          <w:rFonts w:hAnsiTheme="minorHAnsi" w:cstheme="minorHAnsi"/>
        </w:rPr>
      </w:pPr>
    </w:p>
    <w:p w14:paraId="3E213B2E"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Budget:</w:t>
      </w:r>
    </w:p>
    <w:tbl>
      <w:tblPr>
        <w:tblStyle w:val="af6"/>
        <w:tblW w:w="0" w:type="auto"/>
        <w:tblLook w:val="04A0" w:firstRow="1" w:lastRow="0" w:firstColumn="1" w:lastColumn="0" w:noHBand="0" w:noVBand="1"/>
      </w:tblPr>
      <w:tblGrid>
        <w:gridCol w:w="6233"/>
        <w:gridCol w:w="3117"/>
      </w:tblGrid>
      <w:tr w:rsidR="00600066" w:rsidRPr="00701149" w14:paraId="36A8BA43" w14:textId="77777777" w:rsidTr="00600066">
        <w:tc>
          <w:tcPr>
            <w:tcW w:w="6233" w:type="dxa"/>
            <w:tcBorders>
              <w:top w:val="single" w:sz="4" w:space="0" w:color="auto"/>
              <w:left w:val="single" w:sz="4" w:space="0" w:color="auto"/>
              <w:bottom w:val="single" w:sz="4" w:space="0" w:color="auto"/>
              <w:right w:val="single" w:sz="4" w:space="0" w:color="auto"/>
            </w:tcBorders>
            <w:vAlign w:val="center"/>
          </w:tcPr>
          <w:p w14:paraId="0FCA5D09" w14:textId="77777777" w:rsidR="00600066" w:rsidRPr="00701149" w:rsidRDefault="00600066" w:rsidP="00600066">
            <w:pPr>
              <w:spacing w:after="120" w:line="240" w:lineRule="auto"/>
              <w:jc w:val="center"/>
              <w:rPr>
                <w:rFonts w:hAnsiTheme="minorHAnsi" w:cstheme="minorHAnsi"/>
                <w:b/>
                <w:bCs/>
              </w:rPr>
            </w:pPr>
            <w:r w:rsidRPr="00701149">
              <w:rPr>
                <w:rFonts w:hAnsiTheme="minorHAnsi" w:cstheme="minorHAnsi"/>
                <w:b/>
                <w:bCs/>
              </w:rPr>
              <w:t>Total days:</w:t>
            </w:r>
          </w:p>
        </w:tc>
        <w:tc>
          <w:tcPr>
            <w:tcW w:w="3117" w:type="dxa"/>
            <w:tcBorders>
              <w:top w:val="single" w:sz="4" w:space="0" w:color="auto"/>
              <w:left w:val="single" w:sz="4" w:space="0" w:color="auto"/>
              <w:bottom w:val="single" w:sz="4" w:space="0" w:color="auto"/>
              <w:right w:val="single" w:sz="4" w:space="0" w:color="auto"/>
            </w:tcBorders>
          </w:tcPr>
          <w:p w14:paraId="615FE388" w14:textId="77777777" w:rsidR="00600066" w:rsidRPr="00701149" w:rsidRDefault="00600066">
            <w:pPr>
              <w:spacing w:after="120" w:line="240" w:lineRule="auto"/>
              <w:rPr>
                <w:rFonts w:hAnsiTheme="minorHAnsi" w:cstheme="minorHAnsi"/>
                <w:lang w:eastAsia="zh-CN"/>
              </w:rPr>
            </w:pPr>
            <w:r w:rsidRPr="00701149">
              <w:rPr>
                <w:rFonts w:hAnsiTheme="minorHAnsi" w:cstheme="minorHAnsi"/>
                <w:lang w:eastAsia="zh-CN"/>
              </w:rPr>
              <w:t>0</w:t>
            </w:r>
          </w:p>
        </w:tc>
      </w:tr>
      <w:tr w:rsidR="00775B29" w:rsidRPr="00701149" w14:paraId="718C7487" w14:textId="77777777" w:rsidTr="00600066">
        <w:tc>
          <w:tcPr>
            <w:tcW w:w="6233" w:type="dxa"/>
            <w:tcBorders>
              <w:top w:val="single" w:sz="4" w:space="0" w:color="auto"/>
              <w:left w:val="single" w:sz="4" w:space="0" w:color="auto"/>
              <w:bottom w:val="single" w:sz="4" w:space="0" w:color="auto"/>
              <w:right w:val="single" w:sz="4" w:space="0" w:color="auto"/>
            </w:tcBorders>
            <w:vAlign w:val="center"/>
          </w:tcPr>
          <w:p w14:paraId="01FE7EBA" w14:textId="77777777" w:rsidR="00775B29" w:rsidRPr="00701149" w:rsidRDefault="00162DC5" w:rsidP="00600066">
            <w:pPr>
              <w:pStyle w:val="afd"/>
              <w:numPr>
                <w:ilvl w:val="0"/>
                <w:numId w:val="23"/>
              </w:numPr>
              <w:spacing w:after="120" w:line="240" w:lineRule="auto"/>
              <w:jc w:val="center"/>
              <w:rPr>
                <w:rFonts w:hAnsiTheme="minorHAnsi" w:cstheme="minorHAnsi"/>
                <w:b/>
                <w:bCs/>
              </w:rPr>
            </w:pPr>
            <w:r w:rsidRPr="00701149">
              <w:rPr>
                <w:rFonts w:hAnsiTheme="minorHAnsi" w:cstheme="minorHAnsi"/>
                <w:b/>
                <w:bCs/>
              </w:rPr>
              <w:t>Cost for services (CNY):</w:t>
            </w:r>
          </w:p>
        </w:tc>
        <w:tc>
          <w:tcPr>
            <w:tcW w:w="3117" w:type="dxa"/>
            <w:tcBorders>
              <w:top w:val="single" w:sz="4" w:space="0" w:color="auto"/>
              <w:left w:val="single" w:sz="4" w:space="0" w:color="auto"/>
              <w:bottom w:val="single" w:sz="4" w:space="0" w:color="auto"/>
              <w:right w:val="single" w:sz="4" w:space="0" w:color="auto"/>
            </w:tcBorders>
          </w:tcPr>
          <w:p w14:paraId="1B5045A4" w14:textId="04FB6E60" w:rsidR="00775B29" w:rsidRPr="00701149" w:rsidRDefault="00600066">
            <w:pPr>
              <w:spacing w:after="120" w:line="240" w:lineRule="auto"/>
              <w:rPr>
                <w:rFonts w:hAnsiTheme="minorHAnsi" w:cstheme="minorHAnsi"/>
                <w:lang w:eastAsia="zh-CN"/>
              </w:rPr>
            </w:pPr>
            <w:r>
              <w:rPr>
                <w:rFonts w:hAnsiTheme="minorHAnsi" w:cstheme="minorHAnsi" w:hint="eastAsia"/>
                <w:lang w:eastAsia="zh-CN"/>
              </w:rPr>
              <w:t>￥</w:t>
            </w:r>
          </w:p>
        </w:tc>
      </w:tr>
    </w:tbl>
    <w:p w14:paraId="345F489E" w14:textId="77777777" w:rsidR="00775B29" w:rsidRPr="00701149" w:rsidRDefault="00775B29">
      <w:pPr>
        <w:spacing w:after="120" w:line="240" w:lineRule="auto"/>
        <w:rPr>
          <w:rFonts w:hAnsiTheme="minorHAnsi" w:cstheme="minorHAnsi"/>
        </w:rPr>
      </w:pPr>
    </w:p>
    <w:tbl>
      <w:tblPr>
        <w:tblStyle w:val="af6"/>
        <w:tblW w:w="0" w:type="auto"/>
        <w:tblLook w:val="04A0" w:firstRow="1" w:lastRow="0" w:firstColumn="1" w:lastColumn="0" w:noHBand="0" w:noVBand="1"/>
      </w:tblPr>
      <w:tblGrid>
        <w:gridCol w:w="2337"/>
        <w:gridCol w:w="2337"/>
        <w:gridCol w:w="2338"/>
        <w:gridCol w:w="2338"/>
      </w:tblGrid>
      <w:tr w:rsidR="00775B29" w:rsidRPr="00701149" w14:paraId="11FACD3B" w14:textId="77777777">
        <w:tc>
          <w:tcPr>
            <w:tcW w:w="9350" w:type="dxa"/>
            <w:gridSpan w:val="4"/>
          </w:tcPr>
          <w:p w14:paraId="4671ACB1" w14:textId="276F50E2" w:rsidR="00775B29" w:rsidRPr="00701149" w:rsidRDefault="00162DC5">
            <w:pPr>
              <w:spacing w:after="120" w:line="240" w:lineRule="auto"/>
              <w:jc w:val="center"/>
              <w:rPr>
                <w:rFonts w:hAnsiTheme="minorHAnsi" w:cstheme="minorHAnsi"/>
                <w:b/>
                <w:bCs/>
              </w:rPr>
            </w:pPr>
            <w:r w:rsidRPr="00701149">
              <w:rPr>
                <w:rFonts w:hAnsiTheme="minorHAnsi" w:cstheme="minorHAnsi"/>
                <w:b/>
                <w:bCs/>
              </w:rPr>
              <w:t>Travel time per potential location of face</w:t>
            </w:r>
            <w:r w:rsidR="00436E9E" w:rsidRPr="00701149">
              <w:rPr>
                <w:rFonts w:hAnsiTheme="minorHAnsi" w:cstheme="minorHAnsi"/>
                <w:b/>
                <w:bCs/>
              </w:rPr>
              <w:t>-</w:t>
            </w:r>
            <w:r w:rsidRPr="00701149">
              <w:rPr>
                <w:rFonts w:hAnsiTheme="minorHAnsi" w:cstheme="minorHAnsi"/>
                <w:b/>
                <w:bCs/>
              </w:rPr>
              <w:t>to</w:t>
            </w:r>
            <w:r w:rsidR="00436E9E" w:rsidRPr="00701149">
              <w:rPr>
                <w:rFonts w:hAnsiTheme="minorHAnsi" w:cstheme="minorHAnsi"/>
                <w:b/>
                <w:bCs/>
              </w:rPr>
              <w:t>-</w:t>
            </w:r>
            <w:r w:rsidRPr="00701149">
              <w:rPr>
                <w:rFonts w:hAnsiTheme="minorHAnsi" w:cstheme="minorHAnsi"/>
                <w:b/>
                <w:bCs/>
              </w:rPr>
              <w:t>face meetings</w:t>
            </w:r>
          </w:p>
        </w:tc>
      </w:tr>
      <w:tr w:rsidR="00775B29" w:rsidRPr="00701149" w14:paraId="393E2FF4" w14:textId="77777777">
        <w:tc>
          <w:tcPr>
            <w:tcW w:w="2337" w:type="dxa"/>
          </w:tcPr>
          <w:p w14:paraId="5DA01C7C"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Potential location</w:t>
            </w:r>
          </w:p>
        </w:tc>
        <w:tc>
          <w:tcPr>
            <w:tcW w:w="2337" w:type="dxa"/>
          </w:tcPr>
          <w:p w14:paraId="6271A8E5" w14:textId="171ADE94" w:rsidR="00775B29" w:rsidRPr="00701149" w:rsidRDefault="00162DC5">
            <w:pPr>
              <w:spacing w:after="120" w:line="240" w:lineRule="auto"/>
              <w:rPr>
                <w:rFonts w:hAnsiTheme="minorHAnsi" w:cstheme="minorHAnsi"/>
                <w:b/>
                <w:bCs/>
              </w:rPr>
            </w:pPr>
            <w:r w:rsidRPr="00701149">
              <w:rPr>
                <w:rFonts w:hAnsiTheme="minorHAnsi" w:cstheme="minorHAnsi"/>
                <w:b/>
                <w:bCs/>
              </w:rPr>
              <w:t>Fixed Days (non</w:t>
            </w:r>
            <w:r w:rsidR="00436E9E" w:rsidRPr="00701149">
              <w:rPr>
                <w:rFonts w:hAnsiTheme="minorHAnsi" w:cstheme="minorHAnsi"/>
                <w:b/>
                <w:bCs/>
              </w:rPr>
              <w:t>-</w:t>
            </w:r>
            <w:r w:rsidRPr="00701149">
              <w:rPr>
                <w:rFonts w:hAnsiTheme="minorHAnsi" w:cstheme="minorHAnsi"/>
                <w:b/>
                <w:bCs/>
              </w:rPr>
              <w:t>negotiable) for travel time</w:t>
            </w:r>
          </w:p>
        </w:tc>
        <w:tc>
          <w:tcPr>
            <w:tcW w:w="2338" w:type="dxa"/>
          </w:tcPr>
          <w:p w14:paraId="3D694FF4"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No. Staff Involved</w:t>
            </w:r>
          </w:p>
        </w:tc>
        <w:tc>
          <w:tcPr>
            <w:tcW w:w="2338" w:type="dxa"/>
          </w:tcPr>
          <w:p w14:paraId="0C2D19A9"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Total Cost</w:t>
            </w:r>
          </w:p>
        </w:tc>
      </w:tr>
      <w:tr w:rsidR="00775B29" w:rsidRPr="00701149" w14:paraId="53F39161" w14:textId="77777777">
        <w:tc>
          <w:tcPr>
            <w:tcW w:w="2337" w:type="dxa"/>
          </w:tcPr>
          <w:p w14:paraId="21C26907" w14:textId="77777777" w:rsidR="00775B29" w:rsidRPr="00701149" w:rsidRDefault="00775B29">
            <w:pPr>
              <w:spacing w:after="120" w:line="240" w:lineRule="auto"/>
              <w:rPr>
                <w:rFonts w:hAnsiTheme="minorHAnsi" w:cstheme="minorHAnsi"/>
              </w:rPr>
            </w:pPr>
          </w:p>
        </w:tc>
        <w:tc>
          <w:tcPr>
            <w:tcW w:w="2337" w:type="dxa"/>
          </w:tcPr>
          <w:p w14:paraId="3A43ECA9" w14:textId="77777777" w:rsidR="00775B29" w:rsidRPr="00701149" w:rsidRDefault="00162DC5">
            <w:pPr>
              <w:spacing w:after="120" w:line="240" w:lineRule="auto"/>
              <w:rPr>
                <w:rFonts w:hAnsiTheme="minorHAnsi" w:cstheme="minorHAnsi"/>
                <w:lang w:eastAsia="zh-CN"/>
              </w:rPr>
            </w:pPr>
            <w:r w:rsidRPr="00701149">
              <w:rPr>
                <w:rFonts w:hAnsiTheme="minorHAnsi" w:cstheme="minorHAnsi"/>
                <w:lang w:eastAsia="zh-CN"/>
              </w:rPr>
              <w:t>0</w:t>
            </w:r>
          </w:p>
        </w:tc>
        <w:tc>
          <w:tcPr>
            <w:tcW w:w="2338" w:type="dxa"/>
          </w:tcPr>
          <w:p w14:paraId="5ADAF54C" w14:textId="77777777" w:rsidR="00775B29" w:rsidRPr="00701149" w:rsidRDefault="00162DC5">
            <w:pPr>
              <w:spacing w:after="120" w:line="240" w:lineRule="auto"/>
              <w:rPr>
                <w:rFonts w:hAnsiTheme="minorHAnsi" w:cstheme="minorHAnsi"/>
                <w:lang w:eastAsia="zh-CN"/>
              </w:rPr>
            </w:pPr>
            <w:r w:rsidRPr="00701149">
              <w:rPr>
                <w:rFonts w:hAnsiTheme="minorHAnsi" w:cstheme="minorHAnsi"/>
                <w:lang w:eastAsia="zh-CN"/>
              </w:rPr>
              <w:t>0</w:t>
            </w:r>
          </w:p>
        </w:tc>
        <w:tc>
          <w:tcPr>
            <w:tcW w:w="2338" w:type="dxa"/>
          </w:tcPr>
          <w:p w14:paraId="1D013FA6" w14:textId="77777777" w:rsidR="00775B29" w:rsidRPr="00701149" w:rsidRDefault="00162DC5">
            <w:pPr>
              <w:spacing w:after="120" w:line="240" w:lineRule="auto"/>
              <w:rPr>
                <w:rFonts w:hAnsiTheme="minorHAnsi" w:cstheme="minorHAnsi"/>
                <w:lang w:eastAsia="zh-CN"/>
              </w:rPr>
            </w:pPr>
            <w:r w:rsidRPr="00701149">
              <w:rPr>
                <w:rFonts w:hAnsiTheme="minorHAnsi" w:cstheme="minorHAnsi"/>
                <w:lang w:eastAsia="zh-CN"/>
              </w:rPr>
              <w:t>￥</w:t>
            </w:r>
            <w:r w:rsidRPr="00701149">
              <w:rPr>
                <w:rFonts w:hAnsiTheme="minorHAnsi" w:cstheme="minorHAnsi"/>
              </w:rPr>
              <w:t>0</w:t>
            </w:r>
            <w:r w:rsidRPr="00701149">
              <w:rPr>
                <w:rFonts w:hAnsiTheme="minorHAnsi" w:cstheme="minorHAnsi"/>
                <w:lang w:eastAsia="zh-CN"/>
              </w:rPr>
              <w:t>.00</w:t>
            </w:r>
          </w:p>
        </w:tc>
      </w:tr>
      <w:tr w:rsidR="00775B29" w:rsidRPr="00701149" w14:paraId="4CED680C" w14:textId="77777777">
        <w:tc>
          <w:tcPr>
            <w:tcW w:w="2337" w:type="dxa"/>
          </w:tcPr>
          <w:p w14:paraId="421D1A6B" w14:textId="77777777" w:rsidR="00775B29" w:rsidRPr="00701149" w:rsidRDefault="00775B29">
            <w:pPr>
              <w:spacing w:after="120" w:line="240" w:lineRule="auto"/>
              <w:rPr>
                <w:rFonts w:hAnsiTheme="minorHAnsi" w:cstheme="minorHAnsi"/>
              </w:rPr>
            </w:pPr>
          </w:p>
        </w:tc>
        <w:tc>
          <w:tcPr>
            <w:tcW w:w="4675" w:type="dxa"/>
            <w:gridSpan w:val="2"/>
          </w:tcPr>
          <w:p w14:paraId="718B4F16"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B. Cost for travel time (CNY):</w:t>
            </w:r>
          </w:p>
        </w:tc>
        <w:tc>
          <w:tcPr>
            <w:tcW w:w="2338" w:type="dxa"/>
          </w:tcPr>
          <w:p w14:paraId="0866057E" w14:textId="77777777" w:rsidR="00775B29" w:rsidRPr="00701149" w:rsidRDefault="00162DC5">
            <w:pPr>
              <w:spacing w:after="120" w:line="240" w:lineRule="auto"/>
              <w:rPr>
                <w:rFonts w:hAnsiTheme="minorHAnsi" w:cstheme="minorHAnsi"/>
                <w:lang w:eastAsia="zh-CN"/>
              </w:rPr>
            </w:pPr>
            <w:r w:rsidRPr="00701149">
              <w:rPr>
                <w:rFonts w:hAnsiTheme="minorHAnsi" w:cstheme="minorHAnsi"/>
                <w:lang w:eastAsia="zh-CN"/>
              </w:rPr>
              <w:t>￥</w:t>
            </w:r>
          </w:p>
        </w:tc>
      </w:tr>
    </w:tbl>
    <w:p w14:paraId="4ABD73D1" w14:textId="77777777" w:rsidR="00775B29" w:rsidRPr="00701149" w:rsidRDefault="00775B29">
      <w:pPr>
        <w:spacing w:after="120" w:line="240" w:lineRule="auto"/>
        <w:rPr>
          <w:rFonts w:hAnsiTheme="minorHAnsi" w:cstheme="minorHAnsi"/>
        </w:rPr>
      </w:pPr>
    </w:p>
    <w:tbl>
      <w:tblPr>
        <w:tblStyle w:val="af6"/>
        <w:tblW w:w="0" w:type="auto"/>
        <w:tblLook w:val="04A0" w:firstRow="1" w:lastRow="0" w:firstColumn="1" w:lastColumn="0" w:noHBand="0" w:noVBand="1"/>
      </w:tblPr>
      <w:tblGrid>
        <w:gridCol w:w="6233"/>
        <w:gridCol w:w="3117"/>
      </w:tblGrid>
      <w:tr w:rsidR="00775B29" w:rsidRPr="00701149" w14:paraId="795CB9CD" w14:textId="77777777">
        <w:tc>
          <w:tcPr>
            <w:tcW w:w="6233" w:type="dxa"/>
            <w:tcBorders>
              <w:top w:val="single" w:sz="4" w:space="0" w:color="auto"/>
              <w:left w:val="single" w:sz="4" w:space="0" w:color="auto"/>
              <w:bottom w:val="single" w:sz="4" w:space="0" w:color="auto"/>
              <w:right w:val="single" w:sz="4" w:space="0" w:color="auto"/>
            </w:tcBorders>
          </w:tcPr>
          <w:p w14:paraId="61110280" w14:textId="77777777" w:rsidR="00775B29" w:rsidRPr="00701149" w:rsidRDefault="00162DC5">
            <w:pPr>
              <w:spacing w:after="120" w:line="240" w:lineRule="auto"/>
              <w:rPr>
                <w:rFonts w:hAnsiTheme="minorHAnsi" w:cstheme="minorHAnsi"/>
              </w:rPr>
            </w:pPr>
            <w:r w:rsidRPr="00701149">
              <w:rPr>
                <w:rFonts w:hAnsiTheme="minorHAnsi" w:cstheme="minorHAnsi"/>
                <w:color w:val="FF0000"/>
              </w:rPr>
              <w:t>Financial Offer (CNY) (A+B):</w:t>
            </w:r>
          </w:p>
        </w:tc>
        <w:tc>
          <w:tcPr>
            <w:tcW w:w="3117" w:type="dxa"/>
            <w:tcBorders>
              <w:top w:val="single" w:sz="4" w:space="0" w:color="auto"/>
              <w:left w:val="single" w:sz="4" w:space="0" w:color="auto"/>
              <w:bottom w:val="single" w:sz="4" w:space="0" w:color="auto"/>
              <w:right w:val="single" w:sz="4" w:space="0" w:color="auto"/>
            </w:tcBorders>
          </w:tcPr>
          <w:p w14:paraId="6499BFB7" w14:textId="77777777" w:rsidR="00775B29" w:rsidRPr="00701149" w:rsidRDefault="00162DC5">
            <w:pPr>
              <w:spacing w:after="120" w:line="240" w:lineRule="auto"/>
              <w:rPr>
                <w:rFonts w:hAnsiTheme="minorHAnsi" w:cstheme="minorHAnsi"/>
              </w:rPr>
            </w:pPr>
            <w:r w:rsidRPr="00701149">
              <w:rPr>
                <w:rFonts w:hAnsiTheme="minorHAnsi" w:cstheme="minorHAnsi"/>
                <w:lang w:eastAsia="zh-CN"/>
              </w:rPr>
              <w:t>￥</w:t>
            </w:r>
          </w:p>
        </w:tc>
      </w:tr>
    </w:tbl>
    <w:p w14:paraId="0C111D58" w14:textId="77777777" w:rsidR="00775B29" w:rsidRPr="00701149" w:rsidRDefault="00775B29">
      <w:pPr>
        <w:spacing w:after="120" w:line="240" w:lineRule="auto"/>
        <w:rPr>
          <w:rFonts w:hAnsiTheme="minorHAnsi" w:cstheme="minorHAnsi"/>
          <w:b/>
          <w:bCs/>
        </w:rPr>
      </w:pPr>
    </w:p>
    <w:p w14:paraId="3B48085A"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Authorised Tenderer Representative:</w:t>
      </w:r>
    </w:p>
    <w:p w14:paraId="557546A0" w14:textId="77777777" w:rsidR="00775B29" w:rsidRPr="00701149" w:rsidRDefault="00775B29">
      <w:pPr>
        <w:spacing w:after="120" w:line="240" w:lineRule="auto"/>
        <w:rPr>
          <w:rFonts w:hAnsiTheme="minorHAnsi" w:cstheme="minorHAnsi"/>
          <w:b/>
          <w:bCs/>
        </w:rPr>
      </w:pPr>
    </w:p>
    <w:p w14:paraId="0F23517A" w14:textId="77777777" w:rsidR="00775B29" w:rsidRPr="00701149" w:rsidRDefault="00162DC5">
      <w:pPr>
        <w:spacing w:after="120" w:line="240" w:lineRule="auto"/>
        <w:rPr>
          <w:rFonts w:hAnsiTheme="minorHAnsi" w:cstheme="minorHAnsi"/>
          <w:b/>
          <w:bCs/>
        </w:rPr>
      </w:pPr>
      <w:r w:rsidRPr="00701149">
        <w:rPr>
          <w:rFonts w:hAnsiTheme="minorHAnsi" w:cstheme="minorHAnsi"/>
          <w:b/>
          <w:bCs/>
        </w:rPr>
        <w:t>Signature:</w:t>
      </w:r>
    </w:p>
    <w:p w14:paraId="58F977A1" w14:textId="77777777" w:rsidR="00775B29" w:rsidRPr="00701149" w:rsidRDefault="00775B29">
      <w:pPr>
        <w:spacing w:after="120" w:line="240" w:lineRule="auto"/>
        <w:rPr>
          <w:rFonts w:hAnsiTheme="minorHAnsi" w:cstheme="minorHAnsi"/>
          <w:b/>
          <w:bCs/>
        </w:rPr>
      </w:pPr>
    </w:p>
    <w:p w14:paraId="6A15AFCE" w14:textId="40988485" w:rsidR="00775B29" w:rsidRPr="00701149" w:rsidRDefault="00162DC5">
      <w:pPr>
        <w:spacing w:after="120" w:line="240" w:lineRule="auto"/>
        <w:rPr>
          <w:rFonts w:hAnsiTheme="minorHAnsi" w:cstheme="minorHAnsi"/>
          <w:b/>
          <w:bCs/>
        </w:rPr>
      </w:pPr>
      <w:r w:rsidRPr="00701149">
        <w:rPr>
          <w:rFonts w:hAnsiTheme="minorHAnsi" w:cstheme="minorHAnsi"/>
          <w:b/>
          <w:bCs/>
        </w:rPr>
        <w:t>Date:</w:t>
      </w:r>
    </w:p>
    <w:p w14:paraId="5D06642D" w14:textId="77777777" w:rsidR="00775B29" w:rsidRDefault="00775B29">
      <w:pPr>
        <w:spacing w:after="120" w:line="240" w:lineRule="auto"/>
        <w:rPr>
          <w:rFonts w:hAnsiTheme="minorHAnsi" w:cstheme="minorHAnsi"/>
          <w:lang w:eastAsia="zh-CN"/>
        </w:rPr>
      </w:pPr>
    </w:p>
    <w:p w14:paraId="40C04ACB" w14:textId="77777777" w:rsidR="00600066" w:rsidRDefault="00600066">
      <w:pPr>
        <w:spacing w:after="120" w:line="240" w:lineRule="auto"/>
        <w:rPr>
          <w:rFonts w:hAnsiTheme="minorHAnsi" w:cstheme="minorHAnsi"/>
          <w:lang w:eastAsia="zh-CN"/>
        </w:rPr>
      </w:pPr>
    </w:p>
    <w:p w14:paraId="6676BC8A" w14:textId="77777777" w:rsidR="00600066" w:rsidRDefault="00600066">
      <w:pPr>
        <w:spacing w:after="120" w:line="240" w:lineRule="auto"/>
        <w:rPr>
          <w:rFonts w:hAnsiTheme="minorHAnsi" w:cstheme="minorHAnsi"/>
          <w:lang w:eastAsia="zh-CN"/>
        </w:rPr>
      </w:pPr>
    </w:p>
    <w:p w14:paraId="50A0A6EE" w14:textId="77777777" w:rsidR="00600066" w:rsidRDefault="00600066">
      <w:pPr>
        <w:spacing w:after="120" w:line="240" w:lineRule="auto"/>
        <w:rPr>
          <w:rFonts w:hAnsiTheme="minorHAnsi" w:cstheme="minorHAnsi"/>
          <w:lang w:eastAsia="zh-CN"/>
        </w:rPr>
      </w:pPr>
    </w:p>
    <w:p w14:paraId="72F21AC7" w14:textId="77777777" w:rsidR="00600066" w:rsidRPr="00701149" w:rsidRDefault="00600066">
      <w:pPr>
        <w:spacing w:after="120" w:line="240" w:lineRule="auto"/>
        <w:rPr>
          <w:rFonts w:hAnsiTheme="minorHAnsi" w:cstheme="minorHAnsi"/>
          <w:lang w:eastAsia="zh-CN"/>
        </w:rPr>
      </w:pPr>
    </w:p>
    <w:p w14:paraId="593DF33B" w14:textId="77777777" w:rsidR="00775B29" w:rsidRPr="00701149" w:rsidRDefault="00162DC5">
      <w:pPr>
        <w:spacing w:after="120" w:line="240" w:lineRule="auto"/>
        <w:rPr>
          <w:rFonts w:hAnsiTheme="minorHAnsi" w:cstheme="minorHAnsi"/>
        </w:rPr>
      </w:pPr>
      <w:r w:rsidRPr="00701149">
        <w:rPr>
          <w:rFonts w:hAnsiTheme="minorHAnsi" w:cstheme="minorHAnsi"/>
        </w:rPr>
        <w:lastRenderedPageBreak/>
        <w:t xml:space="preserve">==================================================== </w:t>
      </w:r>
      <w:r w:rsidRPr="00701149">
        <w:rPr>
          <w:rFonts w:hAnsiTheme="minorHAnsi" w:cstheme="minorHAnsi"/>
        </w:rPr>
        <w:br/>
      </w:r>
    </w:p>
    <w:p w14:paraId="38A8F2F4" w14:textId="77777777" w:rsidR="00775B29" w:rsidRPr="00701149" w:rsidRDefault="00162DC5">
      <w:pPr>
        <w:spacing w:after="120" w:line="240" w:lineRule="auto"/>
        <w:rPr>
          <w:rFonts w:hAnsiTheme="minorHAnsi" w:cstheme="minorHAnsi"/>
        </w:rPr>
      </w:pPr>
      <w:r w:rsidRPr="00701149">
        <w:rPr>
          <w:rFonts w:hAnsiTheme="minorHAnsi" w:cstheme="minorHAnsi"/>
        </w:rPr>
        <w:t xml:space="preserve">For TRAFFIC use only: </w:t>
      </w:r>
    </w:p>
    <w:p w14:paraId="447D5049" w14:textId="77777777" w:rsidR="00775B29" w:rsidRPr="00701149" w:rsidRDefault="00775B29">
      <w:pPr>
        <w:spacing w:after="120" w:line="240" w:lineRule="auto"/>
        <w:rPr>
          <w:rFonts w:hAnsiTheme="minorHAnsi" w:cstheme="minorHAnsi"/>
        </w:rPr>
      </w:pPr>
    </w:p>
    <w:p w14:paraId="167DCB9A" w14:textId="77777777" w:rsidR="00775B29" w:rsidRPr="00701149" w:rsidRDefault="00162DC5">
      <w:pPr>
        <w:spacing w:after="120" w:line="240" w:lineRule="auto"/>
        <w:rPr>
          <w:rFonts w:hAnsiTheme="minorHAnsi" w:cstheme="minorHAnsi"/>
        </w:rPr>
      </w:pPr>
      <w:r w:rsidRPr="00701149">
        <w:rPr>
          <w:rFonts w:hAnsiTheme="minorHAnsi" w:cstheme="minorHAnsi"/>
        </w:rPr>
        <w:t>Agreement Number: ______________________________</w:t>
      </w:r>
    </w:p>
    <w:p w14:paraId="72F88691" w14:textId="77777777" w:rsidR="00775B29" w:rsidRPr="00701149" w:rsidRDefault="00162DC5">
      <w:pPr>
        <w:spacing w:after="120" w:line="240" w:lineRule="auto"/>
        <w:rPr>
          <w:rFonts w:hAnsiTheme="minorHAnsi" w:cstheme="minorHAnsi"/>
        </w:rPr>
      </w:pPr>
      <w:r w:rsidRPr="00701149">
        <w:rPr>
          <w:rFonts w:hAnsiTheme="minorHAnsi" w:cstheme="minorHAnsi"/>
        </w:rPr>
        <w:t xml:space="preserve">Admin Officer: ______________________________ </w:t>
      </w:r>
    </w:p>
    <w:p w14:paraId="434F6EA6" w14:textId="3CC3DA3F" w:rsidR="00775B29" w:rsidRPr="00AE4579" w:rsidRDefault="00162DC5">
      <w:pPr>
        <w:spacing w:after="120" w:line="240" w:lineRule="auto"/>
        <w:rPr>
          <w:rFonts w:hAnsiTheme="minorHAnsi" w:cstheme="minorHAnsi"/>
        </w:rPr>
      </w:pPr>
      <w:r w:rsidRPr="00701149">
        <w:rPr>
          <w:rFonts w:hAnsiTheme="minorHAnsi" w:cstheme="minorHAnsi"/>
        </w:rPr>
        <w:t>Comments:</w:t>
      </w:r>
      <w:r w:rsidRPr="00701149">
        <w:rPr>
          <w:rFonts w:hAnsiTheme="minorHAnsi" w:cstheme="minorHAnsi"/>
        </w:rPr>
        <w:br/>
      </w:r>
      <w:r w:rsidRPr="00701149">
        <w:rPr>
          <w:rFonts w:hAnsiTheme="minorHAnsi" w:cstheme="minorHAnsi"/>
        </w:rPr>
        <w:br/>
        <w:t xml:space="preserve">  </w:t>
      </w:r>
      <w:r w:rsidRPr="00701149">
        <w:rPr>
          <w:rFonts w:hAnsiTheme="minorHAnsi" w:cstheme="minorHAnsi"/>
        </w:rPr>
        <w:br/>
      </w:r>
    </w:p>
    <w:sectPr w:rsidR="00775B29" w:rsidRPr="00AE4579">
      <w:headerReference w:type="default" r:id="rId28"/>
      <w:footerReference w:type="default" r:id="rId2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5B833" w14:textId="77777777" w:rsidR="00944372" w:rsidRPr="00701149" w:rsidRDefault="00944372">
      <w:pPr>
        <w:spacing w:line="240" w:lineRule="auto"/>
      </w:pPr>
      <w:r w:rsidRPr="00701149">
        <w:separator/>
      </w:r>
    </w:p>
  </w:endnote>
  <w:endnote w:type="continuationSeparator" w:id="0">
    <w:p w14:paraId="4BBB757C" w14:textId="77777777" w:rsidR="00944372" w:rsidRPr="00701149" w:rsidRDefault="00944372">
      <w:pPr>
        <w:spacing w:line="240" w:lineRule="auto"/>
      </w:pPr>
      <w:r w:rsidRPr="00701149">
        <w:continuationSeparator/>
      </w:r>
    </w:p>
  </w:endnote>
  <w:endnote w:type="continuationNotice" w:id="1">
    <w:p w14:paraId="47695E88" w14:textId="77777777" w:rsidR="00944372" w:rsidRPr="00701149" w:rsidRDefault="00944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charset w:val="00"/>
    <w:family w:val="roman"/>
    <w:pitch w:val="default"/>
    <w:sig w:usb0="00000000" w:usb1="00000000"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ED949" w14:textId="38445AB3" w:rsidR="464CBA6A" w:rsidRPr="00701149" w:rsidRDefault="464CBA6A" w:rsidP="464CBA6A">
    <w:pPr>
      <w:pStyle w:val="ad"/>
      <w:jc w:val="center"/>
    </w:pPr>
    <w:r w:rsidRPr="00701149">
      <w:fldChar w:fldCharType="begin"/>
    </w:r>
    <w:r w:rsidRPr="00701149">
      <w:instrText>PAGE</w:instrText>
    </w:r>
    <w:r w:rsidRPr="00701149">
      <w:fldChar w:fldCharType="separate"/>
    </w:r>
    <w:r w:rsidRPr="00701149">
      <w:fldChar w:fldCharType="end"/>
    </w:r>
  </w:p>
  <w:p w14:paraId="6D8EFF9E" w14:textId="77777777" w:rsidR="00775B29" w:rsidRPr="00701149" w:rsidRDefault="00775B29">
    <w:pPr>
      <w:pStyle w:val="ad"/>
      <w:tabs>
        <w:tab w:val="clear" w:pos="9026"/>
        <w:tab w:val="left" w:pos="0"/>
        <w:tab w:val="right" w:pos="129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64CBA6A" w:rsidRPr="00701149" w14:paraId="67F47586" w14:textId="77777777" w:rsidTr="464CBA6A">
      <w:trPr>
        <w:trHeight w:val="300"/>
      </w:trPr>
      <w:tc>
        <w:tcPr>
          <w:tcW w:w="3120" w:type="dxa"/>
        </w:tcPr>
        <w:p w14:paraId="65F2740D" w14:textId="7DF6BDFF" w:rsidR="464CBA6A" w:rsidRPr="00701149" w:rsidRDefault="464CBA6A" w:rsidP="464CBA6A">
          <w:pPr>
            <w:pStyle w:val="af"/>
            <w:ind w:left="-115"/>
          </w:pPr>
        </w:p>
      </w:tc>
      <w:tc>
        <w:tcPr>
          <w:tcW w:w="3120" w:type="dxa"/>
        </w:tcPr>
        <w:p w14:paraId="76FCC190" w14:textId="24D1073E" w:rsidR="464CBA6A" w:rsidRPr="00701149" w:rsidRDefault="464CBA6A" w:rsidP="464CBA6A">
          <w:pPr>
            <w:pStyle w:val="af"/>
            <w:jc w:val="center"/>
          </w:pPr>
        </w:p>
      </w:tc>
      <w:tc>
        <w:tcPr>
          <w:tcW w:w="3120" w:type="dxa"/>
        </w:tcPr>
        <w:p w14:paraId="63B2E24A" w14:textId="3A6C7D77" w:rsidR="464CBA6A" w:rsidRPr="00701149" w:rsidRDefault="464CBA6A" w:rsidP="464CBA6A">
          <w:pPr>
            <w:pStyle w:val="af"/>
            <w:ind w:right="-115"/>
            <w:jc w:val="right"/>
          </w:pPr>
        </w:p>
      </w:tc>
    </w:tr>
  </w:tbl>
  <w:p w14:paraId="2DDFA03C" w14:textId="67D21080" w:rsidR="464CBA6A" w:rsidRPr="00701149" w:rsidRDefault="464CBA6A" w:rsidP="464CBA6A">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9CE46" w14:textId="7AB8B4CC" w:rsidR="464CBA6A" w:rsidRPr="00701149" w:rsidRDefault="464CBA6A" w:rsidP="464CBA6A">
    <w:pPr>
      <w:pStyle w:val="ad"/>
      <w:jc w:val="center"/>
    </w:pPr>
    <w:r w:rsidRPr="00701149">
      <w:fldChar w:fldCharType="begin"/>
    </w:r>
    <w:r w:rsidRPr="00701149">
      <w:instrText>PAGE</w:instrText>
    </w:r>
    <w:r w:rsidRPr="00701149">
      <w:fldChar w:fldCharType="separate"/>
    </w:r>
    <w:r w:rsidR="00D3606D" w:rsidRPr="00701149">
      <w:t>1</w:t>
    </w:r>
    <w:r w:rsidRPr="00701149">
      <w:fldChar w:fldCharType="end"/>
    </w:r>
  </w:p>
  <w:p w14:paraId="2A39B144" w14:textId="77777777" w:rsidR="00775B29" w:rsidRPr="00701149" w:rsidRDefault="00775B29" w:rsidP="464CBA6A">
    <w:pPr>
      <w:pStyle w:val="ad"/>
      <w:tabs>
        <w:tab w:val="clear" w:pos="9026"/>
        <w:tab w:val="right" w:pos="1290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B1AE0" w14:textId="77777777" w:rsidR="00775B29" w:rsidRPr="00701149" w:rsidRDefault="00162DC5">
    <w:pPr>
      <w:pStyle w:val="ad"/>
    </w:pPr>
    <w:r w:rsidRPr="00701149">
      <w:rPr>
        <w:noProof/>
      </w:rPr>
      <mc:AlternateContent>
        <mc:Choice Requires="wps">
          <w:drawing>
            <wp:anchor distT="0" distB="0" distL="114300" distR="114300" simplePos="0" relativeHeight="251658242" behindDoc="0" locked="0" layoutInCell="1" allowOverlap="1" wp14:anchorId="46BD76D7" wp14:editId="07777777">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07691D" w14:textId="77777777" w:rsidR="00775B29" w:rsidRPr="00701149" w:rsidRDefault="00162DC5">
                          <w:pPr>
                            <w:pStyle w:val="ad"/>
                          </w:pPr>
                          <w:r w:rsidRPr="00701149">
                            <w:fldChar w:fldCharType="begin"/>
                          </w:r>
                          <w:r w:rsidRPr="00701149">
                            <w:instrText xml:space="preserve"> PAGE  \* MERGEFORMAT </w:instrText>
                          </w:r>
                          <w:r w:rsidRPr="00701149">
                            <w:fldChar w:fldCharType="separate"/>
                          </w:r>
                          <w:r w:rsidRPr="00701149">
                            <w:t>0</w:t>
                          </w:r>
                          <w:r w:rsidRPr="00701149">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6BD76D7" id="_x0000_t202" coordsize="21600,21600" o:spt="202" path="m,l,21600r21600,l21600,xe">
              <v:stroke joinstyle="miter"/>
              <v:path gradientshapeok="t" o:connecttype="rect"/>
            </v:shapetype>
            <v:shape id="文本框 11" o:spid="_x0000_s1028" type="#_x0000_t202" style="position:absolute;margin-left:0;margin-top:0;width:2in;height:2in;z-index:25165824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6C07691D" w14:textId="77777777" w:rsidR="00775B29" w:rsidRPr="00701149" w:rsidRDefault="00162DC5">
                    <w:pPr>
                      <w:pStyle w:val="ad"/>
                    </w:pPr>
                    <w:r w:rsidRPr="00701149">
                      <w:fldChar w:fldCharType="begin"/>
                    </w:r>
                    <w:r w:rsidRPr="00701149">
                      <w:instrText xml:space="preserve"> PAGE  \* MERGEFORMAT </w:instrText>
                    </w:r>
                    <w:r w:rsidRPr="00701149">
                      <w:fldChar w:fldCharType="separate"/>
                    </w:r>
                    <w:r w:rsidRPr="00701149">
                      <w:t>0</w:t>
                    </w:r>
                    <w:r w:rsidRPr="00701149">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F6BE8" w14:textId="1AFCECA6" w:rsidR="464CBA6A" w:rsidRPr="00701149" w:rsidRDefault="464CBA6A" w:rsidP="464CBA6A">
    <w:pPr>
      <w:pStyle w:val="ad"/>
      <w:jc w:val="center"/>
    </w:pPr>
    <w:r w:rsidRPr="00701149">
      <w:fldChar w:fldCharType="begin"/>
    </w:r>
    <w:r w:rsidRPr="00701149">
      <w:instrText>PAGE</w:instrText>
    </w:r>
    <w:r w:rsidRPr="00701149">
      <w:fldChar w:fldCharType="separate"/>
    </w:r>
    <w:r w:rsidR="00D3606D" w:rsidRPr="00701149">
      <w:t>31</w:t>
    </w:r>
    <w:r w:rsidRPr="00701149">
      <w:fldChar w:fldCharType="end"/>
    </w:r>
  </w:p>
  <w:p w14:paraId="2106CCE7" w14:textId="77777777" w:rsidR="00775B29" w:rsidRPr="00701149" w:rsidRDefault="00775B29" w:rsidP="464CBA6A">
    <w:pPr>
      <w:pStyle w:val="ad"/>
      <w:tabs>
        <w:tab w:val="clear" w:pos="9026"/>
        <w:tab w:val="right" w:pos="129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7A33" w14:textId="740F5D90" w:rsidR="464CBA6A" w:rsidRPr="00701149" w:rsidRDefault="464CBA6A" w:rsidP="464CBA6A">
    <w:pPr>
      <w:pStyle w:val="ad"/>
      <w:jc w:val="center"/>
    </w:pPr>
    <w:r w:rsidRPr="00701149">
      <w:fldChar w:fldCharType="begin"/>
    </w:r>
    <w:r w:rsidRPr="00701149">
      <w:instrText>PAGE</w:instrText>
    </w:r>
    <w:r w:rsidRPr="00701149">
      <w:fldChar w:fldCharType="separate"/>
    </w:r>
    <w:r w:rsidR="00D3606D" w:rsidRPr="00701149">
      <w:t>36</w:t>
    </w:r>
    <w:r w:rsidRPr="00701149">
      <w:fldChar w:fldCharType="end"/>
    </w:r>
  </w:p>
  <w:p w14:paraId="71E0F9CE" w14:textId="77777777" w:rsidR="00775B29" w:rsidRPr="00701149" w:rsidRDefault="00775B29" w:rsidP="464CBA6A">
    <w:pPr>
      <w:pStyle w:val="ad"/>
      <w:tabs>
        <w:tab w:val="clear" w:pos="9026"/>
        <w:tab w:val="right" w:pos="12900"/>
      </w:tabs>
    </w:pPr>
  </w:p>
  <w:p w14:paraId="5EDC35C4" w14:textId="77777777" w:rsidR="00775B29" w:rsidRPr="00701149" w:rsidRDefault="00162DC5">
    <w:pPr>
      <w:pStyle w:val="ad"/>
      <w:tabs>
        <w:tab w:val="clear" w:pos="4513"/>
        <w:tab w:val="clear" w:pos="9026"/>
        <w:tab w:val="left" w:pos="1365"/>
      </w:tabs>
    </w:pPr>
    <w:r w:rsidRPr="00701149">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D16E2" w14:textId="77777777" w:rsidR="00944372" w:rsidRPr="00701149" w:rsidRDefault="00944372">
      <w:pPr>
        <w:spacing w:after="0"/>
      </w:pPr>
      <w:r w:rsidRPr="00701149">
        <w:separator/>
      </w:r>
    </w:p>
  </w:footnote>
  <w:footnote w:type="continuationSeparator" w:id="0">
    <w:p w14:paraId="3F0C66A7" w14:textId="77777777" w:rsidR="00944372" w:rsidRPr="00701149" w:rsidRDefault="00944372">
      <w:pPr>
        <w:spacing w:after="0"/>
      </w:pPr>
      <w:r w:rsidRPr="00701149">
        <w:continuationSeparator/>
      </w:r>
    </w:p>
  </w:footnote>
  <w:footnote w:type="continuationNotice" w:id="1">
    <w:p w14:paraId="59664050" w14:textId="77777777" w:rsidR="00944372" w:rsidRPr="00701149" w:rsidRDefault="00944372">
      <w:pPr>
        <w:spacing w:after="0" w:line="240" w:lineRule="auto"/>
      </w:pPr>
    </w:p>
  </w:footnote>
  <w:footnote w:id="2">
    <w:p w14:paraId="0D925713" w14:textId="77777777" w:rsidR="00775B29" w:rsidRDefault="00162DC5">
      <w:pPr>
        <w:pStyle w:val="af1"/>
      </w:pPr>
      <w:r w:rsidRPr="00701149">
        <w:rPr>
          <w:rStyle w:val="afc"/>
        </w:rPr>
        <w:footnoteRef/>
      </w:r>
      <w:r w:rsidRPr="00701149">
        <w:t xml:space="preserve"> Number of staff with experience relevant to the Scope of 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20"/>
      <w:gridCol w:w="3120"/>
      <w:gridCol w:w="3120"/>
    </w:tblGrid>
    <w:tr w:rsidR="00775B29" w:rsidRPr="00701149" w14:paraId="506E2299" w14:textId="77777777">
      <w:trPr>
        <w:trHeight w:val="300"/>
      </w:trPr>
      <w:tc>
        <w:tcPr>
          <w:tcW w:w="3120" w:type="dxa"/>
        </w:tcPr>
        <w:p w14:paraId="109FD7A1" w14:textId="77777777" w:rsidR="00775B29" w:rsidRPr="00701149" w:rsidRDefault="00775B29">
          <w:pPr>
            <w:pStyle w:val="af"/>
            <w:ind w:left="-115"/>
          </w:pPr>
        </w:p>
      </w:tc>
      <w:tc>
        <w:tcPr>
          <w:tcW w:w="3120" w:type="dxa"/>
        </w:tcPr>
        <w:p w14:paraId="5F1FE632" w14:textId="77777777" w:rsidR="00775B29" w:rsidRPr="00701149" w:rsidRDefault="00775B29">
          <w:pPr>
            <w:pStyle w:val="af"/>
            <w:jc w:val="center"/>
          </w:pPr>
        </w:p>
      </w:tc>
      <w:tc>
        <w:tcPr>
          <w:tcW w:w="3120" w:type="dxa"/>
        </w:tcPr>
        <w:p w14:paraId="65CEFA88" w14:textId="77777777" w:rsidR="00775B29" w:rsidRPr="00701149" w:rsidRDefault="00775B29">
          <w:pPr>
            <w:pStyle w:val="af"/>
            <w:ind w:right="-115"/>
            <w:jc w:val="right"/>
          </w:pPr>
        </w:p>
      </w:tc>
    </w:tr>
  </w:tbl>
  <w:p w14:paraId="2C3236B4" w14:textId="77777777" w:rsidR="00775B29" w:rsidRPr="00701149" w:rsidRDefault="00775B29">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2F8AA" w14:textId="77777777" w:rsidR="00775B29" w:rsidRPr="00701149" w:rsidRDefault="00162DC5">
    <w:pPr>
      <w:pStyle w:val="af"/>
    </w:pPr>
    <w:r w:rsidRPr="00701149">
      <w:rPr>
        <w:noProof/>
      </w:rPr>
      <mc:AlternateContent>
        <mc:Choice Requires="wps">
          <w:drawing>
            <wp:anchor distT="0" distB="0" distL="114300" distR="114300" simplePos="0" relativeHeight="251658240" behindDoc="0" locked="0" layoutInCell="1" allowOverlap="1" wp14:anchorId="20ECB3F3" wp14:editId="07777777">
              <wp:simplePos x="0" y="0"/>
              <wp:positionH relativeFrom="column">
                <wp:posOffset>2588260</wp:posOffset>
              </wp:positionH>
              <wp:positionV relativeFrom="paragraph">
                <wp:posOffset>-76835</wp:posOffset>
              </wp:positionV>
              <wp:extent cx="3482975" cy="832485"/>
              <wp:effectExtent l="0" t="0" r="0" b="0"/>
              <wp:wrapNone/>
              <wp:docPr id="3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2975" cy="832485"/>
                      </a:xfrm>
                      <a:prstGeom prst="rect">
                        <a:avLst/>
                      </a:prstGeom>
                      <a:noFill/>
                      <a:ln>
                        <a:noFill/>
                      </a:ln>
                      <a:effectLst/>
                    </wps:spPr>
                    <wps:txbx>
                      <w:txbxContent>
                        <w:p w14:paraId="4EE7DD25"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TRAFFIC China</w:t>
                          </w:r>
                        </w:p>
                        <w:p w14:paraId="301BABCF"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TB06-1-132, TAYUAN DIPLOMATIC RESIDENCE COMPOUND, NO.1, </w:t>
                          </w:r>
                        </w:p>
                        <w:p w14:paraId="309AF619"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XINDONG ROAD, CHAOYANG DISTRICT, BEIJING, CHINA </w:t>
                          </w:r>
                        </w:p>
                        <w:p w14:paraId="43DFE503"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Postcode: 100600  Tel: +86 10 8532 1353</w:t>
                          </w:r>
                        </w:p>
                        <w:p w14:paraId="7F618C50"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Email: </w:t>
                          </w:r>
                          <w:hyperlink r:id="rId1" w:history="1">
                            <w:r w:rsidR="00775B29" w:rsidRPr="00701149">
                              <w:rPr>
                                <w:rStyle w:val="afa"/>
                                <w:rFonts w:ascii="Minion Pro" w:hAnsi="Minion Pro"/>
                                <w:color w:val="auto"/>
                                <w:sz w:val="14"/>
                                <w:szCs w:val="14"/>
                              </w:rPr>
                              <w:t>traffic.china@traffic.org</w:t>
                            </w:r>
                          </w:hyperlink>
                          <w:r w:rsidRPr="00701149">
                            <w:rPr>
                              <w:rFonts w:ascii="Minion Pro" w:hAnsi="Minion Pro"/>
                              <w:sz w:val="14"/>
                              <w:szCs w:val="14"/>
                            </w:rPr>
                            <w:t xml:space="preserve">  Website: </w:t>
                          </w:r>
                          <w:hyperlink r:id="rId2" w:history="1">
                            <w:r w:rsidR="00775B29" w:rsidRPr="00701149">
                              <w:rPr>
                                <w:rStyle w:val="afa"/>
                                <w:rFonts w:ascii="Minion Pro" w:hAnsi="Minion Pro"/>
                                <w:color w:val="auto"/>
                                <w:sz w:val="14"/>
                                <w:szCs w:val="14"/>
                              </w:rPr>
                              <w:t>www.trafficchina.org</w:t>
                            </w:r>
                          </w:hyperlink>
                        </w:p>
                        <w:p w14:paraId="5C50CC4D"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  </w:t>
                          </w:r>
                        </w:p>
                        <w:p w14:paraId="22BA8DE6" w14:textId="77777777" w:rsidR="00775B29" w:rsidRPr="00701149" w:rsidRDefault="00775B29">
                          <w:pPr>
                            <w:widowControl w:val="0"/>
                            <w:tabs>
                              <w:tab w:val="left" w:pos="1269"/>
                            </w:tabs>
                            <w:ind w:right="51"/>
                            <w:jc w:val="right"/>
                            <w:rPr>
                              <w:sz w:val="16"/>
                              <w:szCs w:val="16"/>
                            </w:rPr>
                          </w:pPr>
                        </w:p>
                        <w:p w14:paraId="69E287EB" w14:textId="77777777" w:rsidR="00775B29" w:rsidRPr="00701149" w:rsidRDefault="00775B29">
                          <w:pPr>
                            <w:widowControl w:val="0"/>
                            <w:tabs>
                              <w:tab w:val="left" w:pos="1269"/>
                            </w:tabs>
                            <w:ind w:right="480"/>
                            <w:jc w:val="right"/>
                            <w:rPr>
                              <w:rFonts w:ascii="Arial" w:hAnsi="Arial" w:cs="Arial"/>
                              <w:sz w:val="16"/>
                              <w:szCs w:val="16"/>
                            </w:rPr>
                          </w:pPr>
                        </w:p>
                        <w:p w14:paraId="32853AA2" w14:textId="77777777" w:rsidR="00775B29" w:rsidRPr="00701149" w:rsidRDefault="00775B29">
                          <w:pPr>
                            <w:widowControl w:val="0"/>
                            <w:tabs>
                              <w:tab w:val="left" w:pos="1269"/>
                            </w:tabs>
                            <w:ind w:right="480"/>
                            <w:jc w:val="right"/>
                            <w:rPr>
                              <w:rFonts w:ascii="Arial" w:hAnsi="Arial" w:cs="Arial"/>
                              <w:sz w:val="16"/>
                              <w:szCs w:val="16"/>
                            </w:rPr>
                          </w:pPr>
                        </w:p>
                      </w:txbxContent>
                    </wps:txbx>
                    <wps:bodyPr rot="0" vert="horz" wrap="square" lIns="36576" tIns="36576" rIns="36576" bIns="36576" anchor="t" anchorCtr="0" upright="1">
                      <a:noAutofit/>
                    </wps:bodyPr>
                  </wps:wsp>
                </a:graphicData>
              </a:graphic>
            </wp:anchor>
          </w:drawing>
        </mc:Choice>
        <mc:Fallback>
          <w:pict>
            <v:shapetype w14:anchorId="20ECB3F3" id="_x0000_t202" coordsize="21600,21600" o:spt="202" path="m,l,21600r21600,l21600,xe">
              <v:stroke joinstyle="miter"/>
              <v:path gradientshapeok="t" o:connecttype="rect"/>
            </v:shapetype>
            <v:shape id="Text Box 24" o:spid="_x0000_s1027" type="#_x0000_t202" style="position:absolute;margin-left:203.8pt;margin-top:-6.05pt;width:274.2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" filled="f" stroked="f">
              <v:textbox inset="2.88pt,2.88pt,2.88pt,2.88pt">
                <w:txbxContent>
                  <w:p w14:paraId="4EE7DD25"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TRAFFIC China</w:t>
                    </w:r>
                  </w:p>
                  <w:p w14:paraId="301BABCF"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TB06-1-132, TAYUAN DIPLOMATIC RESIDENCE COMPOUND, NO.1, </w:t>
                    </w:r>
                  </w:p>
                  <w:p w14:paraId="309AF619"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XINDONG ROAD, CHAOYANG DISTRICT, BEIJING, CHINA </w:t>
                    </w:r>
                  </w:p>
                  <w:p w14:paraId="43DFE503"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Postcode: 100600  Tel: +86 10 8532 1353</w:t>
                    </w:r>
                  </w:p>
                  <w:p w14:paraId="7F618C50"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Email: </w:t>
                    </w:r>
                    <w:hyperlink r:id="rId3" w:history="1">
                      <w:r w:rsidR="00775B29" w:rsidRPr="00701149">
                        <w:rPr>
                          <w:rStyle w:val="afa"/>
                          <w:rFonts w:ascii="Minion Pro" w:hAnsi="Minion Pro"/>
                          <w:color w:val="auto"/>
                          <w:sz w:val="14"/>
                          <w:szCs w:val="14"/>
                        </w:rPr>
                        <w:t>traffic.china@traffic.org</w:t>
                      </w:r>
                    </w:hyperlink>
                    <w:r w:rsidRPr="00701149">
                      <w:rPr>
                        <w:rFonts w:ascii="Minion Pro" w:hAnsi="Minion Pro"/>
                        <w:sz w:val="14"/>
                        <w:szCs w:val="14"/>
                      </w:rPr>
                      <w:t xml:space="preserve">  Website: </w:t>
                    </w:r>
                    <w:hyperlink r:id="rId4" w:history="1">
                      <w:r w:rsidR="00775B29" w:rsidRPr="00701149">
                        <w:rPr>
                          <w:rStyle w:val="afa"/>
                          <w:rFonts w:ascii="Minion Pro" w:hAnsi="Minion Pro"/>
                          <w:color w:val="auto"/>
                          <w:sz w:val="14"/>
                          <w:szCs w:val="14"/>
                        </w:rPr>
                        <w:t>www.trafficchina.org</w:t>
                      </w:r>
                    </w:hyperlink>
                  </w:p>
                  <w:p w14:paraId="5C50CC4D" w14:textId="77777777" w:rsidR="00775B29" w:rsidRPr="00701149" w:rsidRDefault="00162DC5">
                    <w:pPr>
                      <w:widowControl w:val="0"/>
                      <w:spacing w:after="0" w:line="240" w:lineRule="auto"/>
                      <w:ind w:right="-23"/>
                      <w:jc w:val="right"/>
                      <w:rPr>
                        <w:rFonts w:ascii="Minion Pro" w:hAnsi="Minion Pro"/>
                        <w:sz w:val="14"/>
                        <w:szCs w:val="14"/>
                      </w:rPr>
                    </w:pPr>
                    <w:r w:rsidRPr="00701149">
                      <w:rPr>
                        <w:rFonts w:ascii="Minion Pro" w:hAnsi="Minion Pro"/>
                        <w:sz w:val="14"/>
                        <w:szCs w:val="14"/>
                      </w:rPr>
                      <w:t xml:space="preserve">  </w:t>
                    </w:r>
                  </w:p>
                  <w:p w14:paraId="22BA8DE6" w14:textId="77777777" w:rsidR="00775B29" w:rsidRPr="00701149" w:rsidRDefault="00775B29">
                    <w:pPr>
                      <w:widowControl w:val="0"/>
                      <w:tabs>
                        <w:tab w:val="left" w:pos="1269"/>
                      </w:tabs>
                      <w:ind w:right="51"/>
                      <w:jc w:val="right"/>
                      <w:rPr>
                        <w:sz w:val="16"/>
                        <w:szCs w:val="16"/>
                      </w:rPr>
                    </w:pPr>
                  </w:p>
                  <w:p w14:paraId="69E287EB" w14:textId="77777777" w:rsidR="00775B29" w:rsidRPr="00701149" w:rsidRDefault="00775B29">
                    <w:pPr>
                      <w:widowControl w:val="0"/>
                      <w:tabs>
                        <w:tab w:val="left" w:pos="1269"/>
                      </w:tabs>
                      <w:ind w:right="480"/>
                      <w:jc w:val="right"/>
                      <w:rPr>
                        <w:rFonts w:ascii="Arial" w:hAnsi="Arial" w:cs="Arial"/>
                        <w:sz w:val="16"/>
                        <w:szCs w:val="16"/>
                      </w:rPr>
                    </w:pPr>
                  </w:p>
                  <w:p w14:paraId="32853AA2" w14:textId="77777777" w:rsidR="00775B29" w:rsidRPr="00701149" w:rsidRDefault="00775B29">
                    <w:pPr>
                      <w:widowControl w:val="0"/>
                      <w:tabs>
                        <w:tab w:val="left" w:pos="1269"/>
                      </w:tabs>
                      <w:ind w:right="480"/>
                      <w:jc w:val="right"/>
                      <w:rPr>
                        <w:rFonts w:ascii="Arial" w:hAnsi="Arial" w:cs="Arial"/>
                        <w:sz w:val="16"/>
                        <w:szCs w:val="16"/>
                      </w:rPr>
                    </w:pPr>
                  </w:p>
                </w:txbxContent>
              </v:textbox>
            </v:shape>
          </w:pict>
        </mc:Fallback>
      </mc:AlternateContent>
    </w:r>
    <w:r w:rsidRPr="00701149">
      <w:rPr>
        <w:noProof/>
      </w:rPr>
      <w:drawing>
        <wp:inline distT="0" distB="0" distL="0" distR="0" wp14:anchorId="3DC66414" wp14:editId="07777777">
          <wp:extent cx="1586230" cy="534035"/>
          <wp:effectExtent l="0" t="0" r="0" b="0"/>
          <wp:docPr id="8019727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972725" name="Pictur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586269" cy="534484"/>
                  </a:xfrm>
                  <a:prstGeom prst="rect">
                    <a:avLst/>
                  </a:prstGeom>
                </pic:spPr>
              </pic:pic>
            </a:graphicData>
          </a:graphic>
        </wp:inline>
      </w:drawing>
    </w:r>
  </w:p>
  <w:p w14:paraId="0D2A6F6C" w14:textId="77777777" w:rsidR="00775B29" w:rsidRPr="00701149" w:rsidRDefault="00162DC5">
    <w:pPr>
      <w:pStyle w:val="af"/>
    </w:pPr>
    <w:r w:rsidRPr="00701149">
      <w:rPr>
        <w:noProof/>
      </w:rPr>
      <mc:AlternateContent>
        <mc:Choice Requires="wps">
          <w:drawing>
            <wp:anchor distT="0" distB="0" distL="114300" distR="114300" simplePos="0" relativeHeight="251658241" behindDoc="0" locked="0" layoutInCell="1" allowOverlap="1" wp14:anchorId="519479D9" wp14:editId="07777777">
              <wp:simplePos x="0" y="0"/>
              <wp:positionH relativeFrom="column">
                <wp:posOffset>0</wp:posOffset>
              </wp:positionH>
              <wp:positionV relativeFrom="paragraph">
                <wp:posOffset>56515</wp:posOffset>
              </wp:positionV>
              <wp:extent cx="6083935" cy="0"/>
              <wp:effectExtent l="0" t="0" r="0" b="0"/>
              <wp:wrapNone/>
              <wp:docPr id="3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935" cy="0"/>
                      </a:xfrm>
                      <a:prstGeom prst="line">
                        <a:avLst/>
                      </a:prstGeom>
                      <a:noFill/>
                      <a:ln w="3175">
                        <a:solidFill>
                          <a:srgbClr val="000000"/>
                        </a:solidFill>
                        <a:round/>
                      </a:ln>
                      <a:effectLst/>
                    </wps:spPr>
                    <wps:bodyPr/>
                  </wps:wsp>
                </a:graphicData>
              </a:graphic>
            </wp:anchor>
          </w:drawing>
        </mc:Choice>
        <mc:Fallback>
          <w:pict>
            <v:line w14:anchorId="5C7E3D66" id="Line 25"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4.45pt" to="479.0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" strokeweight=".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15"/>
      <w:gridCol w:w="3215"/>
      <w:gridCol w:w="3215"/>
    </w:tblGrid>
    <w:tr w:rsidR="00775B29" w:rsidRPr="00701149" w14:paraId="1C0341E1" w14:textId="77777777">
      <w:trPr>
        <w:trHeight w:val="300"/>
      </w:trPr>
      <w:tc>
        <w:tcPr>
          <w:tcW w:w="3215" w:type="dxa"/>
        </w:tcPr>
        <w:p w14:paraId="39C1156D" w14:textId="77777777" w:rsidR="00775B29" w:rsidRPr="00701149" w:rsidRDefault="00775B29">
          <w:pPr>
            <w:pStyle w:val="af"/>
            <w:ind w:left="-115"/>
          </w:pPr>
        </w:p>
      </w:tc>
      <w:tc>
        <w:tcPr>
          <w:tcW w:w="3215" w:type="dxa"/>
        </w:tcPr>
        <w:p w14:paraId="3F5FD7EE" w14:textId="77777777" w:rsidR="00775B29" w:rsidRPr="00701149" w:rsidRDefault="00775B29">
          <w:pPr>
            <w:pStyle w:val="af"/>
            <w:jc w:val="center"/>
          </w:pPr>
        </w:p>
      </w:tc>
      <w:tc>
        <w:tcPr>
          <w:tcW w:w="3215" w:type="dxa"/>
        </w:tcPr>
        <w:p w14:paraId="5AEB9D6D" w14:textId="77777777" w:rsidR="00775B29" w:rsidRPr="00701149" w:rsidRDefault="00775B29">
          <w:pPr>
            <w:pStyle w:val="af"/>
            <w:ind w:right="-115"/>
            <w:jc w:val="right"/>
          </w:pPr>
        </w:p>
      </w:tc>
    </w:tr>
  </w:tbl>
  <w:p w14:paraId="44032210" w14:textId="77777777" w:rsidR="00775B29" w:rsidRPr="00701149" w:rsidRDefault="00775B29">
    <w:pPr>
      <w:pStyle w:val="a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15"/>
      <w:gridCol w:w="3215"/>
      <w:gridCol w:w="3215"/>
    </w:tblGrid>
    <w:tr w:rsidR="00775B29" w:rsidRPr="00701149" w14:paraId="2C651EA5" w14:textId="77777777">
      <w:trPr>
        <w:trHeight w:val="300"/>
      </w:trPr>
      <w:tc>
        <w:tcPr>
          <w:tcW w:w="3215" w:type="dxa"/>
        </w:tcPr>
        <w:p w14:paraId="4A344F56" w14:textId="77777777" w:rsidR="00775B29" w:rsidRPr="00701149" w:rsidRDefault="00775B29">
          <w:pPr>
            <w:pStyle w:val="af"/>
            <w:ind w:left="-115"/>
          </w:pPr>
        </w:p>
      </w:tc>
      <w:tc>
        <w:tcPr>
          <w:tcW w:w="3215" w:type="dxa"/>
        </w:tcPr>
        <w:p w14:paraId="53D472A1" w14:textId="77777777" w:rsidR="00775B29" w:rsidRPr="00701149" w:rsidRDefault="00775B29">
          <w:pPr>
            <w:pStyle w:val="af"/>
            <w:jc w:val="center"/>
          </w:pPr>
        </w:p>
      </w:tc>
      <w:tc>
        <w:tcPr>
          <w:tcW w:w="3215" w:type="dxa"/>
        </w:tcPr>
        <w:p w14:paraId="183E62E8" w14:textId="77777777" w:rsidR="00775B29" w:rsidRPr="00701149" w:rsidRDefault="00775B29">
          <w:pPr>
            <w:pStyle w:val="af"/>
            <w:ind w:right="-115"/>
            <w:jc w:val="right"/>
          </w:pPr>
        </w:p>
      </w:tc>
    </w:tr>
  </w:tbl>
  <w:p w14:paraId="3E557AE8" w14:textId="77777777" w:rsidR="00775B29" w:rsidRPr="00701149" w:rsidRDefault="00775B29">
    <w:pPr>
      <w:pStyle w:val="a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215"/>
      <w:gridCol w:w="3215"/>
      <w:gridCol w:w="3215"/>
    </w:tblGrid>
    <w:tr w:rsidR="00775B29" w:rsidRPr="00701149" w14:paraId="23DA7EC2" w14:textId="77777777">
      <w:trPr>
        <w:trHeight w:val="300"/>
      </w:trPr>
      <w:tc>
        <w:tcPr>
          <w:tcW w:w="3215" w:type="dxa"/>
        </w:tcPr>
        <w:p w14:paraId="1C320744" w14:textId="77777777" w:rsidR="00775B29" w:rsidRPr="00701149" w:rsidRDefault="00775B29">
          <w:pPr>
            <w:pStyle w:val="af"/>
            <w:ind w:left="-115"/>
          </w:pPr>
        </w:p>
      </w:tc>
      <w:tc>
        <w:tcPr>
          <w:tcW w:w="3215" w:type="dxa"/>
        </w:tcPr>
        <w:p w14:paraId="464D8F8C" w14:textId="77777777" w:rsidR="00775B29" w:rsidRPr="00701149" w:rsidRDefault="00775B29">
          <w:pPr>
            <w:pStyle w:val="af"/>
            <w:jc w:val="center"/>
          </w:pPr>
        </w:p>
      </w:tc>
      <w:tc>
        <w:tcPr>
          <w:tcW w:w="3215" w:type="dxa"/>
        </w:tcPr>
        <w:p w14:paraId="2888D184" w14:textId="77777777" w:rsidR="00775B29" w:rsidRPr="00701149" w:rsidRDefault="00775B29">
          <w:pPr>
            <w:pStyle w:val="af"/>
            <w:ind w:right="-115"/>
            <w:jc w:val="right"/>
          </w:pPr>
        </w:p>
      </w:tc>
    </w:tr>
  </w:tbl>
  <w:p w14:paraId="103DAF19" w14:textId="77777777" w:rsidR="00775B29" w:rsidRPr="00701149" w:rsidRDefault="00775B29">
    <w:pPr>
      <w:pStyle w:val="af"/>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20"/>
      <w:gridCol w:w="3120"/>
      <w:gridCol w:w="3120"/>
    </w:tblGrid>
    <w:tr w:rsidR="00775B29" w:rsidRPr="00701149" w14:paraId="504E4904" w14:textId="77777777">
      <w:trPr>
        <w:trHeight w:val="300"/>
      </w:trPr>
      <w:tc>
        <w:tcPr>
          <w:tcW w:w="3120" w:type="dxa"/>
        </w:tcPr>
        <w:p w14:paraId="3C86922C" w14:textId="77777777" w:rsidR="00775B29" w:rsidRPr="00701149" w:rsidRDefault="00775B29">
          <w:pPr>
            <w:pStyle w:val="af"/>
            <w:ind w:left="-115"/>
          </w:pPr>
        </w:p>
      </w:tc>
      <w:tc>
        <w:tcPr>
          <w:tcW w:w="3120" w:type="dxa"/>
        </w:tcPr>
        <w:p w14:paraId="11A28677" w14:textId="77777777" w:rsidR="00775B29" w:rsidRPr="00701149" w:rsidRDefault="00775B29">
          <w:pPr>
            <w:pStyle w:val="af"/>
            <w:jc w:val="center"/>
          </w:pPr>
        </w:p>
      </w:tc>
      <w:tc>
        <w:tcPr>
          <w:tcW w:w="3120" w:type="dxa"/>
        </w:tcPr>
        <w:p w14:paraId="230D4CF6" w14:textId="77777777" w:rsidR="00775B29" w:rsidRPr="00701149" w:rsidRDefault="00775B29">
          <w:pPr>
            <w:pStyle w:val="af"/>
            <w:ind w:right="-115"/>
            <w:jc w:val="right"/>
          </w:pPr>
        </w:p>
      </w:tc>
    </w:tr>
  </w:tbl>
  <w:p w14:paraId="6653FB83" w14:textId="77777777" w:rsidR="00775B29" w:rsidRPr="00701149" w:rsidRDefault="00775B29">
    <w:pPr>
      <w:pStyle w:val="af"/>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20"/>
      <w:gridCol w:w="3120"/>
      <w:gridCol w:w="3120"/>
    </w:tblGrid>
    <w:tr w:rsidR="00775B29" w:rsidRPr="00701149" w14:paraId="3A97236A" w14:textId="77777777">
      <w:trPr>
        <w:trHeight w:val="300"/>
      </w:trPr>
      <w:tc>
        <w:tcPr>
          <w:tcW w:w="3120" w:type="dxa"/>
        </w:tcPr>
        <w:p w14:paraId="68DAA80F" w14:textId="77777777" w:rsidR="00775B29" w:rsidRPr="00701149" w:rsidRDefault="00775B29">
          <w:pPr>
            <w:pStyle w:val="af"/>
            <w:ind w:left="-115"/>
          </w:pPr>
        </w:p>
      </w:tc>
      <w:tc>
        <w:tcPr>
          <w:tcW w:w="3120" w:type="dxa"/>
        </w:tcPr>
        <w:p w14:paraId="276E25C9" w14:textId="77777777" w:rsidR="00775B29" w:rsidRPr="00701149" w:rsidRDefault="00775B29">
          <w:pPr>
            <w:pStyle w:val="af"/>
            <w:jc w:val="center"/>
          </w:pPr>
        </w:p>
      </w:tc>
      <w:tc>
        <w:tcPr>
          <w:tcW w:w="3120" w:type="dxa"/>
        </w:tcPr>
        <w:p w14:paraId="47AC5DCC" w14:textId="77777777" w:rsidR="00775B29" w:rsidRPr="00701149" w:rsidRDefault="00775B29">
          <w:pPr>
            <w:pStyle w:val="af"/>
            <w:ind w:right="-115"/>
            <w:jc w:val="right"/>
          </w:pPr>
        </w:p>
      </w:tc>
    </w:tr>
  </w:tbl>
  <w:p w14:paraId="53367E36" w14:textId="77777777" w:rsidR="00775B29" w:rsidRPr="00701149" w:rsidRDefault="00775B29">
    <w:pPr>
      <w:pStyle w:val="af"/>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4320"/>
      <w:gridCol w:w="4320"/>
      <w:gridCol w:w="4320"/>
    </w:tblGrid>
    <w:tr w:rsidR="00775B29" w:rsidRPr="00701149" w14:paraId="79A2BB4B" w14:textId="77777777">
      <w:trPr>
        <w:trHeight w:val="300"/>
      </w:trPr>
      <w:tc>
        <w:tcPr>
          <w:tcW w:w="4320" w:type="dxa"/>
        </w:tcPr>
        <w:p w14:paraId="28F1059B" w14:textId="77777777" w:rsidR="00775B29" w:rsidRPr="00701149" w:rsidRDefault="00775B29">
          <w:pPr>
            <w:pStyle w:val="af"/>
            <w:ind w:left="-115"/>
          </w:pPr>
        </w:p>
      </w:tc>
      <w:tc>
        <w:tcPr>
          <w:tcW w:w="4320" w:type="dxa"/>
        </w:tcPr>
        <w:p w14:paraId="4170D39D" w14:textId="77777777" w:rsidR="00775B29" w:rsidRPr="00701149" w:rsidRDefault="00775B29">
          <w:pPr>
            <w:pStyle w:val="af"/>
            <w:jc w:val="center"/>
          </w:pPr>
        </w:p>
      </w:tc>
      <w:tc>
        <w:tcPr>
          <w:tcW w:w="4320" w:type="dxa"/>
        </w:tcPr>
        <w:p w14:paraId="207312BE" w14:textId="77777777" w:rsidR="00775B29" w:rsidRPr="00701149" w:rsidRDefault="00775B29">
          <w:pPr>
            <w:pStyle w:val="af"/>
            <w:ind w:right="-115"/>
            <w:jc w:val="right"/>
          </w:pPr>
        </w:p>
      </w:tc>
    </w:tr>
  </w:tbl>
  <w:p w14:paraId="72F815E4" w14:textId="77777777" w:rsidR="00775B29" w:rsidRPr="00701149" w:rsidRDefault="00775B29">
    <w:pPr>
      <w:pStyle w:val="af"/>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20"/>
      <w:gridCol w:w="3120"/>
      <w:gridCol w:w="3120"/>
    </w:tblGrid>
    <w:tr w:rsidR="00775B29" w:rsidRPr="00701149" w14:paraId="673CE3A5" w14:textId="77777777">
      <w:trPr>
        <w:trHeight w:val="300"/>
      </w:trPr>
      <w:tc>
        <w:tcPr>
          <w:tcW w:w="3120" w:type="dxa"/>
        </w:tcPr>
        <w:p w14:paraId="138898E6" w14:textId="77777777" w:rsidR="00775B29" w:rsidRPr="00701149" w:rsidRDefault="00775B29">
          <w:pPr>
            <w:pStyle w:val="af"/>
            <w:ind w:left="-115"/>
          </w:pPr>
        </w:p>
      </w:tc>
      <w:tc>
        <w:tcPr>
          <w:tcW w:w="3120" w:type="dxa"/>
        </w:tcPr>
        <w:p w14:paraId="7A5E5876" w14:textId="77777777" w:rsidR="00775B29" w:rsidRPr="00701149" w:rsidRDefault="00775B29">
          <w:pPr>
            <w:pStyle w:val="af"/>
            <w:jc w:val="center"/>
          </w:pPr>
        </w:p>
      </w:tc>
      <w:tc>
        <w:tcPr>
          <w:tcW w:w="3120" w:type="dxa"/>
        </w:tcPr>
        <w:p w14:paraId="1074ADD1" w14:textId="77777777" w:rsidR="00775B29" w:rsidRPr="00701149" w:rsidRDefault="00775B29">
          <w:pPr>
            <w:pStyle w:val="af"/>
            <w:ind w:right="-115"/>
            <w:jc w:val="right"/>
          </w:pPr>
        </w:p>
      </w:tc>
    </w:tr>
  </w:tbl>
  <w:p w14:paraId="25F61E0A" w14:textId="77777777" w:rsidR="00775B29" w:rsidRPr="00701149" w:rsidRDefault="00775B29">
    <w:pPr>
      <w:pStyle w:val="af"/>
    </w:pPr>
  </w:p>
</w:hdr>
</file>

<file path=word/intelligence2.xml><?xml version="1.0" encoding="utf-8"?>
<int2:intelligence xmlns:int2="http://schemas.microsoft.com/office/intelligence/2020/intelligence" xmlns:oel="http://schemas.microsoft.com/office/2019/extlst">
  <int2:observations>
    <int2:textHash int2:hashCode="FLjw401eRPhFkL" int2:id="qmSbtjPT">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74E151"/>
    <w:multiLevelType w:val="singleLevel"/>
    <w:tmpl w:val="9674E151"/>
    <w:lvl w:ilvl="0">
      <w:start w:val="1"/>
      <w:numFmt w:val="bullet"/>
      <w:lvlText w:val=""/>
      <w:lvlJc w:val="left"/>
      <w:pPr>
        <w:ind w:left="420" w:hanging="420"/>
      </w:pPr>
      <w:rPr>
        <w:rFonts w:ascii="Wingdings" w:hAnsi="Wingdings" w:hint="default"/>
        <w:sz w:val="16"/>
        <w:szCs w:val="16"/>
      </w:rPr>
    </w:lvl>
  </w:abstractNum>
  <w:abstractNum w:abstractNumId="1" w15:restartNumberingAfterBreak="0">
    <w:nsid w:val="011CA8FC"/>
    <w:multiLevelType w:val="hybridMultilevel"/>
    <w:tmpl w:val="C3704EC6"/>
    <w:lvl w:ilvl="0" w:tplc="5CB636CA">
      <w:start w:val="1"/>
      <w:numFmt w:val="decimal"/>
      <w:lvlText w:val="%1."/>
      <w:lvlJc w:val="left"/>
      <w:pPr>
        <w:ind w:left="420" w:hanging="420"/>
      </w:pPr>
    </w:lvl>
    <w:lvl w:ilvl="1" w:tplc="603E8216">
      <w:start w:val="1"/>
      <w:numFmt w:val="lowerLetter"/>
      <w:lvlText w:val="%2."/>
      <w:lvlJc w:val="left"/>
      <w:pPr>
        <w:ind w:left="840" w:hanging="420"/>
      </w:pPr>
    </w:lvl>
    <w:lvl w:ilvl="2" w:tplc="00CCD222">
      <w:start w:val="1"/>
      <w:numFmt w:val="lowerRoman"/>
      <w:lvlText w:val="%3."/>
      <w:lvlJc w:val="right"/>
      <w:pPr>
        <w:ind w:left="1260" w:hanging="420"/>
      </w:pPr>
    </w:lvl>
    <w:lvl w:ilvl="3" w:tplc="EDBE0F7C">
      <w:start w:val="1"/>
      <w:numFmt w:val="decimal"/>
      <w:lvlText w:val="%4."/>
      <w:lvlJc w:val="left"/>
      <w:pPr>
        <w:ind w:left="1680" w:hanging="420"/>
      </w:pPr>
    </w:lvl>
    <w:lvl w:ilvl="4" w:tplc="512A36CA">
      <w:start w:val="1"/>
      <w:numFmt w:val="lowerLetter"/>
      <w:lvlText w:val="%5."/>
      <w:lvlJc w:val="left"/>
      <w:pPr>
        <w:ind w:left="2100" w:hanging="420"/>
      </w:pPr>
    </w:lvl>
    <w:lvl w:ilvl="5" w:tplc="390250D8">
      <w:start w:val="1"/>
      <w:numFmt w:val="lowerRoman"/>
      <w:lvlText w:val="%6."/>
      <w:lvlJc w:val="right"/>
      <w:pPr>
        <w:ind w:left="2520" w:hanging="420"/>
      </w:pPr>
    </w:lvl>
    <w:lvl w:ilvl="6" w:tplc="EA4CFE12">
      <w:start w:val="1"/>
      <w:numFmt w:val="decimal"/>
      <w:lvlText w:val="%7."/>
      <w:lvlJc w:val="left"/>
      <w:pPr>
        <w:ind w:left="2940" w:hanging="420"/>
      </w:pPr>
    </w:lvl>
    <w:lvl w:ilvl="7" w:tplc="BFC6C6DE">
      <w:start w:val="1"/>
      <w:numFmt w:val="lowerLetter"/>
      <w:lvlText w:val="%8."/>
      <w:lvlJc w:val="left"/>
      <w:pPr>
        <w:ind w:left="3360" w:hanging="420"/>
      </w:pPr>
    </w:lvl>
    <w:lvl w:ilvl="8" w:tplc="D26AA928">
      <w:start w:val="1"/>
      <w:numFmt w:val="lowerRoman"/>
      <w:lvlText w:val="%9."/>
      <w:lvlJc w:val="right"/>
      <w:pPr>
        <w:ind w:left="3780" w:hanging="420"/>
      </w:pPr>
    </w:lvl>
  </w:abstractNum>
  <w:abstractNum w:abstractNumId="2" w15:restartNumberingAfterBreak="0">
    <w:nsid w:val="02C56F42"/>
    <w:multiLevelType w:val="multilevel"/>
    <w:tmpl w:val="02C56F42"/>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3" w15:restartNumberingAfterBreak="0">
    <w:nsid w:val="0D924B87"/>
    <w:multiLevelType w:val="multilevel"/>
    <w:tmpl w:val="0D924B87"/>
    <w:lvl w:ilvl="0">
      <w:start w:val="1"/>
      <w:numFmt w:val="decimal"/>
      <w:pStyle w:val="Sch2style1"/>
      <w:lvlText w:val="%1."/>
      <w:lvlJc w:val="left"/>
      <w:pPr>
        <w:tabs>
          <w:tab w:val="left" w:pos="709"/>
        </w:tabs>
        <w:ind w:left="709" w:hanging="709"/>
      </w:pPr>
      <w:rPr>
        <w:rFonts w:cs="Times New Roman" w:hint="default"/>
      </w:rPr>
    </w:lvl>
    <w:lvl w:ilvl="1">
      <w:start w:val="1"/>
      <w:numFmt w:val="lowerLetter"/>
      <w:pStyle w:val="Sch2stylea"/>
      <w:lvlText w:val="(%2)"/>
      <w:lvlJc w:val="left"/>
      <w:pPr>
        <w:tabs>
          <w:tab w:val="left" w:pos="1559"/>
        </w:tabs>
        <w:ind w:left="1559" w:hanging="567"/>
      </w:pPr>
      <w:rPr>
        <w:rFonts w:cs="Times New Roman" w:hint="default"/>
      </w:rPr>
    </w:lvl>
    <w:lvl w:ilvl="2">
      <w:start w:val="1"/>
      <w:numFmt w:val="lowerRoman"/>
      <w:pStyle w:val="Sch2stylei"/>
      <w:lvlText w:val="(%3)"/>
      <w:lvlJc w:val="left"/>
      <w:pPr>
        <w:tabs>
          <w:tab w:val="left" w:pos="2421"/>
        </w:tabs>
        <w:ind w:left="2268" w:hanging="567"/>
      </w:pPr>
      <w:rPr>
        <w:rFonts w:cs="Times New Roman" w:hint="default"/>
      </w:rPr>
    </w:lvl>
    <w:lvl w:ilvl="3">
      <w:start w:val="1"/>
      <w:numFmt w:val="lowerRoman"/>
      <w:lvlText w:val="(%4)"/>
      <w:lvlJc w:val="left"/>
      <w:pPr>
        <w:tabs>
          <w:tab w:val="left" w:pos="2421"/>
        </w:tabs>
        <w:ind w:left="2268" w:hanging="567"/>
      </w:pPr>
      <w:rPr>
        <w:rFonts w:cs="Times New Roman" w:hint="default"/>
      </w:rPr>
    </w:lvl>
    <w:lvl w:ilvl="4">
      <w:start w:val="1"/>
      <w:numFmt w:val="lowerLetter"/>
      <w:lvlText w:val="(%5)"/>
      <w:lvlJc w:val="left"/>
      <w:pPr>
        <w:tabs>
          <w:tab w:val="left" w:pos="1800"/>
        </w:tabs>
        <w:ind w:left="1800" w:hanging="360"/>
      </w:pPr>
      <w:rPr>
        <w:rFonts w:cs="Times New Roman" w:hint="default"/>
      </w:rPr>
    </w:lvl>
    <w:lvl w:ilvl="5">
      <w:start w:val="1"/>
      <w:numFmt w:val="lowerRoman"/>
      <w:lvlText w:val="(%6)"/>
      <w:lvlJc w:val="left"/>
      <w:pPr>
        <w:tabs>
          <w:tab w:val="left" w:pos="2160"/>
        </w:tabs>
        <w:ind w:left="2160" w:hanging="360"/>
      </w:pPr>
      <w:rPr>
        <w:rFonts w:cs="Times New Roman" w:hint="default"/>
      </w:rPr>
    </w:lvl>
    <w:lvl w:ilvl="6">
      <w:start w:val="1"/>
      <w:numFmt w:val="decimal"/>
      <w:lvlText w:val="%7."/>
      <w:lvlJc w:val="left"/>
      <w:pPr>
        <w:tabs>
          <w:tab w:val="left" w:pos="2520"/>
        </w:tabs>
        <w:ind w:left="2520" w:hanging="360"/>
      </w:pPr>
      <w:rPr>
        <w:rFonts w:cs="Times New Roman" w:hint="default"/>
      </w:rPr>
    </w:lvl>
    <w:lvl w:ilvl="7">
      <w:start w:val="1"/>
      <w:numFmt w:val="lowerLetter"/>
      <w:lvlText w:val="%8."/>
      <w:lvlJc w:val="left"/>
      <w:pPr>
        <w:tabs>
          <w:tab w:val="left" w:pos="2880"/>
        </w:tabs>
        <w:ind w:left="2880" w:hanging="360"/>
      </w:pPr>
      <w:rPr>
        <w:rFonts w:cs="Times New Roman" w:hint="default"/>
      </w:rPr>
    </w:lvl>
    <w:lvl w:ilvl="8">
      <w:start w:val="1"/>
      <w:numFmt w:val="lowerRoman"/>
      <w:lvlText w:val="%9."/>
      <w:lvlJc w:val="left"/>
      <w:pPr>
        <w:tabs>
          <w:tab w:val="left" w:pos="3240"/>
        </w:tabs>
        <w:ind w:left="3240" w:hanging="360"/>
      </w:pPr>
      <w:rPr>
        <w:rFonts w:cs="Times New Roman" w:hint="default"/>
      </w:rPr>
    </w:lvl>
  </w:abstractNum>
  <w:abstractNum w:abstractNumId="4" w15:restartNumberingAfterBreak="0">
    <w:nsid w:val="13A6D96B"/>
    <w:multiLevelType w:val="singleLevel"/>
    <w:tmpl w:val="13A6D96B"/>
    <w:lvl w:ilvl="0">
      <w:start w:val="1"/>
      <w:numFmt w:val="bullet"/>
      <w:lvlText w:val=""/>
      <w:lvlJc w:val="left"/>
      <w:pPr>
        <w:ind w:left="420" w:hanging="420"/>
      </w:pPr>
      <w:rPr>
        <w:rFonts w:ascii="Wingdings" w:hAnsi="Wingdings" w:hint="default"/>
        <w:sz w:val="16"/>
        <w:szCs w:val="16"/>
      </w:rPr>
    </w:lvl>
  </w:abstractNum>
  <w:abstractNum w:abstractNumId="5" w15:restartNumberingAfterBreak="0">
    <w:nsid w:val="15CB511E"/>
    <w:multiLevelType w:val="multilevel"/>
    <w:tmpl w:val="15CB511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551879"/>
    <w:multiLevelType w:val="multilevel"/>
    <w:tmpl w:val="19551879"/>
    <w:lvl w:ilvl="0">
      <w:start w:val="10"/>
      <w:numFmt w:val="decimal"/>
      <w:lvlText w:val="%1."/>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abstractNum>
  <w:abstractNum w:abstractNumId="7" w15:restartNumberingAfterBreak="0">
    <w:nsid w:val="1C8DE0C8"/>
    <w:multiLevelType w:val="multilevel"/>
    <w:tmpl w:val="1C8DE0C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952FDE"/>
    <w:multiLevelType w:val="hybridMultilevel"/>
    <w:tmpl w:val="2EB661F6"/>
    <w:lvl w:ilvl="0" w:tplc="0A34D904">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23082CE8"/>
    <w:multiLevelType w:val="multilevel"/>
    <w:tmpl w:val="23082CE8"/>
    <w:lvl w:ilvl="0">
      <w:start w:val="1"/>
      <w:numFmt w:val="bullet"/>
      <w:lvlText w:val=""/>
      <w:lvlJc w:val="left"/>
      <w:pPr>
        <w:ind w:left="720" w:hanging="360"/>
      </w:pPr>
      <w:rPr>
        <w:rFonts w:ascii="Symbol" w:hAnsi="Symbol" w:hint="default"/>
        <w:strike w:val="0"/>
        <w:dstrike w:val="0"/>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5030FAE"/>
    <w:multiLevelType w:val="singleLevel"/>
    <w:tmpl w:val="25030FAE"/>
    <w:lvl w:ilvl="0">
      <w:start w:val="1"/>
      <w:numFmt w:val="upperRoman"/>
      <w:lvlText w:val="%1."/>
      <w:lvlJc w:val="left"/>
      <w:pPr>
        <w:tabs>
          <w:tab w:val="left" w:pos="1440"/>
        </w:tabs>
        <w:ind w:left="1080" w:hanging="360"/>
      </w:pPr>
    </w:lvl>
  </w:abstractNum>
  <w:abstractNum w:abstractNumId="11" w15:restartNumberingAfterBreak="0">
    <w:nsid w:val="28D70ED0"/>
    <w:multiLevelType w:val="hybridMultilevel"/>
    <w:tmpl w:val="71B0EEB4"/>
    <w:lvl w:ilvl="0" w:tplc="F97A66C6">
      <w:start w:val="1"/>
      <w:numFmt w:val="decimal"/>
      <w:lvlText w:val="%1."/>
      <w:lvlJc w:val="left"/>
      <w:pPr>
        <w:ind w:left="420" w:hanging="420"/>
      </w:pPr>
    </w:lvl>
    <w:lvl w:ilvl="1" w:tplc="42029F34">
      <w:start w:val="1"/>
      <w:numFmt w:val="lowerLetter"/>
      <w:lvlText w:val="%2."/>
      <w:lvlJc w:val="left"/>
      <w:pPr>
        <w:ind w:left="840" w:hanging="420"/>
      </w:pPr>
    </w:lvl>
    <w:lvl w:ilvl="2" w:tplc="34D0849A">
      <w:start w:val="1"/>
      <w:numFmt w:val="lowerRoman"/>
      <w:lvlText w:val="%3."/>
      <w:lvlJc w:val="right"/>
      <w:pPr>
        <w:ind w:left="1260" w:hanging="420"/>
      </w:pPr>
    </w:lvl>
    <w:lvl w:ilvl="3" w:tplc="A580CBEA">
      <w:start w:val="1"/>
      <w:numFmt w:val="decimal"/>
      <w:lvlText w:val="%4."/>
      <w:lvlJc w:val="left"/>
      <w:pPr>
        <w:ind w:left="1680" w:hanging="420"/>
      </w:pPr>
    </w:lvl>
    <w:lvl w:ilvl="4" w:tplc="6B7A8296">
      <w:start w:val="1"/>
      <w:numFmt w:val="lowerLetter"/>
      <w:lvlText w:val="%5."/>
      <w:lvlJc w:val="left"/>
      <w:pPr>
        <w:ind w:left="2100" w:hanging="420"/>
      </w:pPr>
    </w:lvl>
    <w:lvl w:ilvl="5" w:tplc="232EDDB6">
      <w:start w:val="1"/>
      <w:numFmt w:val="lowerRoman"/>
      <w:lvlText w:val="%6."/>
      <w:lvlJc w:val="right"/>
      <w:pPr>
        <w:ind w:left="2520" w:hanging="420"/>
      </w:pPr>
    </w:lvl>
    <w:lvl w:ilvl="6" w:tplc="354E4FC0">
      <w:start w:val="1"/>
      <w:numFmt w:val="decimal"/>
      <w:lvlText w:val="%7."/>
      <w:lvlJc w:val="left"/>
      <w:pPr>
        <w:ind w:left="2940" w:hanging="420"/>
      </w:pPr>
    </w:lvl>
    <w:lvl w:ilvl="7" w:tplc="035AE2D0">
      <w:start w:val="1"/>
      <w:numFmt w:val="lowerLetter"/>
      <w:lvlText w:val="%8."/>
      <w:lvlJc w:val="left"/>
      <w:pPr>
        <w:ind w:left="3360" w:hanging="420"/>
      </w:pPr>
    </w:lvl>
    <w:lvl w:ilvl="8" w:tplc="CCF4611A">
      <w:start w:val="1"/>
      <w:numFmt w:val="lowerRoman"/>
      <w:lvlText w:val="%9."/>
      <w:lvlJc w:val="right"/>
      <w:pPr>
        <w:ind w:left="3780" w:hanging="420"/>
      </w:pPr>
    </w:lvl>
  </w:abstractNum>
  <w:abstractNum w:abstractNumId="12" w15:restartNumberingAfterBreak="0">
    <w:nsid w:val="30F6109D"/>
    <w:multiLevelType w:val="multilevel"/>
    <w:tmpl w:val="30F6109D"/>
    <w:lvl w:ilvl="0">
      <w:start w:val="1"/>
      <w:numFmt w:val="decimal"/>
      <w:lvlText w:val="%1."/>
      <w:lvlJc w:val="left"/>
      <w:pPr>
        <w:ind w:left="838" w:hanging="721"/>
      </w:pPr>
      <w:rPr>
        <w:rFonts w:ascii="Arial" w:eastAsia="Arial" w:hAnsi="Arial" w:cs="Arial" w:hint="default"/>
        <w:b/>
        <w:bCs/>
        <w:spacing w:val="-1"/>
        <w:w w:val="100"/>
        <w:sz w:val="20"/>
        <w:szCs w:val="20"/>
      </w:rPr>
    </w:lvl>
    <w:lvl w:ilvl="1">
      <w:start w:val="1"/>
      <w:numFmt w:val="decimal"/>
      <w:lvlText w:val="%1.%2"/>
      <w:lvlJc w:val="left"/>
      <w:pPr>
        <w:ind w:left="838" w:hanging="721"/>
      </w:pPr>
      <w:rPr>
        <w:rFonts w:ascii="Arial" w:eastAsia="Arial" w:hAnsi="Arial" w:cs="Arial" w:hint="default"/>
        <w:spacing w:val="-1"/>
        <w:w w:val="100"/>
        <w:sz w:val="20"/>
        <w:szCs w:val="20"/>
      </w:rPr>
    </w:lvl>
    <w:lvl w:ilvl="2">
      <w:start w:val="1"/>
      <w:numFmt w:val="lowerLetter"/>
      <w:lvlText w:val="(%3)"/>
      <w:lvlJc w:val="left"/>
      <w:pPr>
        <w:ind w:left="1677" w:hanging="567"/>
      </w:pPr>
      <w:rPr>
        <w:rFonts w:ascii="Times New Roman" w:eastAsia="Times New Roman" w:hAnsi="Times New Roman" w:cs="Times New Roman" w:hint="default"/>
        <w:w w:val="100"/>
        <w:sz w:val="20"/>
        <w:szCs w:val="20"/>
      </w:rPr>
    </w:lvl>
    <w:lvl w:ilvl="3">
      <w:numFmt w:val="bullet"/>
      <w:lvlText w:val="•"/>
      <w:lvlJc w:val="left"/>
      <w:pPr>
        <w:ind w:left="3449" w:hanging="567"/>
      </w:pPr>
    </w:lvl>
    <w:lvl w:ilvl="4">
      <w:numFmt w:val="bullet"/>
      <w:lvlText w:val="•"/>
      <w:lvlJc w:val="left"/>
      <w:pPr>
        <w:ind w:left="4334" w:hanging="567"/>
      </w:pPr>
    </w:lvl>
    <w:lvl w:ilvl="5">
      <w:numFmt w:val="bullet"/>
      <w:lvlText w:val="•"/>
      <w:lvlJc w:val="left"/>
      <w:pPr>
        <w:ind w:left="5219" w:hanging="567"/>
      </w:pPr>
    </w:lvl>
    <w:lvl w:ilvl="6">
      <w:numFmt w:val="bullet"/>
      <w:lvlText w:val="•"/>
      <w:lvlJc w:val="left"/>
      <w:pPr>
        <w:ind w:left="6104" w:hanging="567"/>
      </w:pPr>
    </w:lvl>
    <w:lvl w:ilvl="7">
      <w:numFmt w:val="bullet"/>
      <w:lvlText w:val="•"/>
      <w:lvlJc w:val="left"/>
      <w:pPr>
        <w:ind w:left="6989" w:hanging="567"/>
      </w:pPr>
    </w:lvl>
    <w:lvl w:ilvl="8">
      <w:numFmt w:val="bullet"/>
      <w:lvlText w:val="•"/>
      <w:lvlJc w:val="left"/>
      <w:pPr>
        <w:ind w:left="7874" w:hanging="567"/>
      </w:pPr>
    </w:lvl>
  </w:abstractNum>
  <w:abstractNum w:abstractNumId="13" w15:restartNumberingAfterBreak="0">
    <w:nsid w:val="3290061E"/>
    <w:multiLevelType w:val="multilevel"/>
    <w:tmpl w:val="3290061E"/>
    <w:lvl w:ilvl="0">
      <w:start w:val="13"/>
      <w:numFmt w:val="decimal"/>
      <w:lvlText w:val="%1."/>
      <w:lvlJc w:val="left"/>
      <w:rPr>
        <w:rFonts w:hAnsi="Arial Unicode MS"/>
        <w:caps w:val="0"/>
        <w:smallCaps w:val="0"/>
        <w:strike w:val="0"/>
        <w:dstrike w:val="0"/>
        <w:color w:val="000000"/>
        <w:spacing w:val="0"/>
        <w:w w:val="10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373659"/>
    <w:multiLevelType w:val="multilevel"/>
    <w:tmpl w:val="40373659"/>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54404C"/>
    <w:multiLevelType w:val="multilevel"/>
    <w:tmpl w:val="4354404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EDE61BB"/>
    <w:multiLevelType w:val="hybridMultilevel"/>
    <w:tmpl w:val="28663772"/>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5C282B65"/>
    <w:multiLevelType w:val="multilevel"/>
    <w:tmpl w:val="5C282B65"/>
    <w:lvl w:ilvl="0">
      <w:start w:val="1"/>
      <w:numFmt w:val="decimal"/>
      <w:pStyle w:val="Schmainheadsingle"/>
      <w:lvlText w:val="Schedule"/>
      <w:lvlJc w:val="left"/>
      <w:pPr>
        <w:tabs>
          <w:tab w:val="left" w:pos="720"/>
        </w:tabs>
        <w:ind w:left="720" w:hanging="720"/>
      </w:pPr>
      <w:rPr>
        <w:rFonts w:cs="Times New Roman"/>
        <w:sz w:val="20"/>
        <w:szCs w:val="20"/>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8" w15:restartNumberingAfterBreak="0">
    <w:nsid w:val="5D6D6174"/>
    <w:multiLevelType w:val="multilevel"/>
    <w:tmpl w:val="5D6D6174"/>
    <w:lvl w:ilvl="0">
      <w:start w:val="1"/>
      <w:numFmt w:val="lowerLetter"/>
      <w:lvlText w:val="%1."/>
      <w:lvlJc w:val="left"/>
      <w:pPr>
        <w:ind w:left="993"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1">
      <w:start w:val="1"/>
      <w:numFmt w:val="lowerLetter"/>
      <w:lvlText w:val="%2."/>
      <w:lvlJc w:val="left"/>
      <w:pPr>
        <w:ind w:left="1713"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2">
      <w:start w:val="1"/>
      <w:numFmt w:val="lowerRoman"/>
      <w:lvlText w:val="%3."/>
      <w:lvlJc w:val="left"/>
      <w:pPr>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3">
      <w:start w:val="1"/>
      <w:numFmt w:val="decimal"/>
      <w:lvlText w:val="%4."/>
      <w:lvlJc w:val="left"/>
      <w:pPr>
        <w:ind w:left="3153"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4">
      <w:start w:val="1"/>
      <w:numFmt w:val="lowerLetter"/>
      <w:lvlText w:val="%5."/>
      <w:lvlJc w:val="left"/>
      <w:pPr>
        <w:ind w:left="3873"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5">
      <w:start w:val="1"/>
      <w:numFmt w:val="lowerRoman"/>
      <w:lvlText w:val="%6."/>
      <w:lvlJc w:val="left"/>
      <w:pPr>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6">
      <w:start w:val="1"/>
      <w:numFmt w:val="decimal"/>
      <w:lvlText w:val="%7."/>
      <w:lvlJc w:val="left"/>
      <w:pPr>
        <w:ind w:left="5313"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7">
      <w:start w:val="1"/>
      <w:numFmt w:val="lowerLetter"/>
      <w:lvlText w:val="%8."/>
      <w:lvlJc w:val="left"/>
      <w:pPr>
        <w:ind w:left="6033"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lvl w:ilvl="8">
      <w:start w:val="1"/>
      <w:numFmt w:val="lowerRoman"/>
      <w:lvlText w:val="%9."/>
      <w:lvlJc w:val="left"/>
      <w:pPr>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rPr>
    </w:lvl>
  </w:abstractNum>
  <w:abstractNum w:abstractNumId="19" w15:restartNumberingAfterBreak="0">
    <w:nsid w:val="5DA67C4C"/>
    <w:multiLevelType w:val="hybridMultilevel"/>
    <w:tmpl w:val="66B45E56"/>
    <w:lvl w:ilvl="0" w:tplc="0409001B">
      <w:start w:val="1"/>
      <w:numFmt w:val="lowerRoman"/>
      <w:lvlText w:val="%1."/>
      <w:lvlJc w:val="righ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656012E8"/>
    <w:multiLevelType w:val="hybridMultilevel"/>
    <w:tmpl w:val="B970AE52"/>
    <w:lvl w:ilvl="0" w:tplc="13EE1092">
      <w:start w:val="1"/>
      <w:numFmt w:val="upperRoman"/>
      <w:lvlText w:val="%1."/>
      <w:lvlJc w:val="left"/>
      <w:pPr>
        <w:ind w:left="720" w:hanging="360"/>
      </w:pPr>
    </w:lvl>
    <w:lvl w:ilvl="1" w:tplc="23BC4564">
      <w:start w:val="1"/>
      <w:numFmt w:val="lowerLetter"/>
      <w:lvlText w:val="%2."/>
      <w:lvlJc w:val="left"/>
      <w:pPr>
        <w:ind w:left="1440" w:hanging="360"/>
      </w:pPr>
    </w:lvl>
    <w:lvl w:ilvl="2" w:tplc="9DD69D84">
      <w:start w:val="1"/>
      <w:numFmt w:val="lowerRoman"/>
      <w:lvlText w:val="%3."/>
      <w:lvlJc w:val="right"/>
      <w:pPr>
        <w:ind w:left="2160" w:hanging="180"/>
      </w:pPr>
    </w:lvl>
    <w:lvl w:ilvl="3" w:tplc="44107BD2">
      <w:start w:val="1"/>
      <w:numFmt w:val="decimal"/>
      <w:lvlText w:val="%4."/>
      <w:lvlJc w:val="left"/>
      <w:pPr>
        <w:ind w:left="2880" w:hanging="360"/>
      </w:pPr>
    </w:lvl>
    <w:lvl w:ilvl="4" w:tplc="B9A6BA28">
      <w:start w:val="1"/>
      <w:numFmt w:val="lowerLetter"/>
      <w:lvlText w:val="%5."/>
      <w:lvlJc w:val="left"/>
      <w:pPr>
        <w:ind w:left="3600" w:hanging="360"/>
      </w:pPr>
    </w:lvl>
    <w:lvl w:ilvl="5" w:tplc="373A381E">
      <w:start w:val="1"/>
      <w:numFmt w:val="lowerRoman"/>
      <w:lvlText w:val="%6."/>
      <w:lvlJc w:val="right"/>
      <w:pPr>
        <w:ind w:left="4320" w:hanging="180"/>
      </w:pPr>
    </w:lvl>
    <w:lvl w:ilvl="6" w:tplc="5A7A65C6">
      <w:start w:val="1"/>
      <w:numFmt w:val="decimal"/>
      <w:lvlText w:val="%7."/>
      <w:lvlJc w:val="left"/>
      <w:pPr>
        <w:ind w:left="5040" w:hanging="360"/>
      </w:pPr>
    </w:lvl>
    <w:lvl w:ilvl="7" w:tplc="D3A05106">
      <w:start w:val="1"/>
      <w:numFmt w:val="lowerLetter"/>
      <w:lvlText w:val="%8."/>
      <w:lvlJc w:val="left"/>
      <w:pPr>
        <w:ind w:left="5760" w:hanging="360"/>
      </w:pPr>
    </w:lvl>
    <w:lvl w:ilvl="8" w:tplc="E6C482A6">
      <w:start w:val="1"/>
      <w:numFmt w:val="lowerRoman"/>
      <w:lvlText w:val="%9."/>
      <w:lvlJc w:val="right"/>
      <w:pPr>
        <w:ind w:left="6480" w:hanging="180"/>
      </w:pPr>
    </w:lvl>
  </w:abstractNum>
  <w:abstractNum w:abstractNumId="21" w15:restartNumberingAfterBreak="0">
    <w:nsid w:val="6955629D"/>
    <w:multiLevelType w:val="multilevel"/>
    <w:tmpl w:val="D9C2AA8A"/>
    <w:lvl w:ilvl="0">
      <w:start w:val="1"/>
      <w:numFmt w:val="bullet"/>
      <w:lvlText w:val=""/>
      <w:lvlJc w:val="left"/>
      <w:pPr>
        <w:ind w:left="72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6ADA0345"/>
    <w:multiLevelType w:val="multilevel"/>
    <w:tmpl w:val="6ADA0345"/>
    <w:lvl w:ilvl="0">
      <w:start w:val="8"/>
      <w:numFmt w:val="decimal"/>
      <w:lvlText w:val="%1."/>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1">
      <w:start w:val="1"/>
      <w:numFmt w:val="lowerLetter"/>
      <w:lvlText w:val="%2."/>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2">
      <w:start w:val="1"/>
      <w:numFmt w:val="lowerRoman"/>
      <w:lvlText w:val="%3."/>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3">
      <w:start w:val="1"/>
      <w:numFmt w:val="decimal"/>
      <w:lvlText w:val="%4."/>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4">
      <w:start w:val="1"/>
      <w:numFmt w:val="lowerLetter"/>
      <w:lvlText w:val="%5."/>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5">
      <w:start w:val="1"/>
      <w:numFmt w:val="lowerRoman"/>
      <w:lvlText w:val="%6."/>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6">
      <w:start w:val="1"/>
      <w:numFmt w:val="decimal"/>
      <w:lvlText w:val="%7."/>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7">
      <w:start w:val="1"/>
      <w:numFmt w:val="lowerLetter"/>
      <w:lvlText w:val="%8."/>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lvl w:ilvl="8">
      <w:start w:val="1"/>
      <w:numFmt w:val="lowerRoman"/>
      <w:lvlText w:val="%9."/>
      <w:lvlJc w:val="left"/>
      <w:rPr>
        <w:rFonts w:hAnsi="Arial Unicode MS"/>
        <w:caps w:val="0"/>
        <w:smallCaps w:val="0"/>
        <w:strike w:val="0"/>
        <w:dstrike w:val="0"/>
        <w:color w:val="000000"/>
        <w:spacing w:val="0"/>
        <w:w w:val="100"/>
        <w:kern w:val="0"/>
        <w:position w:val="0"/>
        <w:highlight w:val="none"/>
        <w:u w:val="none"/>
        <w:vertAlign w:val="baseline"/>
        <w14:shadow w14:blurRad="0" w14:dist="0" w14:dir="0" w14:sx="0" w14:sy="0" w14:kx="0" w14:ky="0" w14:algn="none">
          <w14:srgbClr w14:val="000000"/>
        </w14:shadow>
      </w:rPr>
    </w:lvl>
  </w:abstractNum>
  <w:abstractNum w:abstractNumId="23" w15:restartNumberingAfterBreak="0">
    <w:nsid w:val="6C8C290B"/>
    <w:multiLevelType w:val="hybridMultilevel"/>
    <w:tmpl w:val="C882BEFE"/>
    <w:lvl w:ilvl="0" w:tplc="BE1265CA">
      <w:start w:val="1"/>
      <w:numFmt w:val="decimal"/>
      <w:lvlText w:val="%1-"/>
      <w:lvlJc w:val="left"/>
      <w:pPr>
        <w:ind w:left="720" w:hanging="360"/>
      </w:pPr>
    </w:lvl>
    <w:lvl w:ilvl="1" w:tplc="5494427E">
      <w:start w:val="1"/>
      <w:numFmt w:val="lowerLetter"/>
      <w:lvlText w:val="%2."/>
      <w:lvlJc w:val="left"/>
      <w:pPr>
        <w:ind w:left="1440" w:hanging="360"/>
      </w:pPr>
    </w:lvl>
    <w:lvl w:ilvl="2" w:tplc="397A5DB6">
      <w:start w:val="1"/>
      <w:numFmt w:val="lowerRoman"/>
      <w:lvlText w:val="%3."/>
      <w:lvlJc w:val="right"/>
      <w:pPr>
        <w:ind w:left="2160" w:hanging="180"/>
      </w:pPr>
    </w:lvl>
    <w:lvl w:ilvl="3" w:tplc="98EE6880">
      <w:start w:val="1"/>
      <w:numFmt w:val="decimal"/>
      <w:lvlText w:val="%4."/>
      <w:lvlJc w:val="left"/>
      <w:pPr>
        <w:ind w:left="2880" w:hanging="360"/>
      </w:pPr>
    </w:lvl>
    <w:lvl w:ilvl="4" w:tplc="7B366328">
      <w:start w:val="1"/>
      <w:numFmt w:val="lowerLetter"/>
      <w:lvlText w:val="%5."/>
      <w:lvlJc w:val="left"/>
      <w:pPr>
        <w:ind w:left="3600" w:hanging="360"/>
      </w:pPr>
    </w:lvl>
    <w:lvl w:ilvl="5" w:tplc="92B46CC8">
      <w:start w:val="1"/>
      <w:numFmt w:val="lowerRoman"/>
      <w:lvlText w:val="%6."/>
      <w:lvlJc w:val="right"/>
      <w:pPr>
        <w:ind w:left="4320" w:hanging="180"/>
      </w:pPr>
    </w:lvl>
    <w:lvl w:ilvl="6" w:tplc="C332CBA2">
      <w:start w:val="1"/>
      <w:numFmt w:val="decimal"/>
      <w:lvlText w:val="%7."/>
      <w:lvlJc w:val="left"/>
      <w:pPr>
        <w:ind w:left="5040" w:hanging="360"/>
      </w:pPr>
    </w:lvl>
    <w:lvl w:ilvl="7" w:tplc="A73053C2">
      <w:start w:val="1"/>
      <w:numFmt w:val="lowerLetter"/>
      <w:lvlText w:val="%8."/>
      <w:lvlJc w:val="left"/>
      <w:pPr>
        <w:ind w:left="5760" w:hanging="360"/>
      </w:pPr>
    </w:lvl>
    <w:lvl w:ilvl="8" w:tplc="8D08FF50">
      <w:start w:val="1"/>
      <w:numFmt w:val="lowerRoman"/>
      <w:lvlText w:val="%9."/>
      <w:lvlJc w:val="right"/>
      <w:pPr>
        <w:ind w:left="6480" w:hanging="180"/>
      </w:pPr>
    </w:lvl>
  </w:abstractNum>
  <w:abstractNum w:abstractNumId="24" w15:restartNumberingAfterBreak="0">
    <w:nsid w:val="7BA24F28"/>
    <w:multiLevelType w:val="multilevel"/>
    <w:tmpl w:val="7BA24F28"/>
    <w:lvl w:ilvl="0">
      <w:start w:val="1"/>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3F6F23"/>
    <w:multiLevelType w:val="hybridMultilevel"/>
    <w:tmpl w:val="D514FDF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6" w15:restartNumberingAfterBreak="0">
    <w:nsid w:val="7FE559E7"/>
    <w:multiLevelType w:val="multilevel"/>
    <w:tmpl w:val="7FE559E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40677101">
    <w:abstractNumId w:val="23"/>
  </w:num>
  <w:num w:numId="2" w16cid:durableId="2052916544">
    <w:abstractNumId w:val="20"/>
  </w:num>
  <w:num w:numId="3" w16cid:durableId="1716006465">
    <w:abstractNumId w:val="21"/>
  </w:num>
  <w:num w:numId="4" w16cid:durableId="861239336">
    <w:abstractNumId w:val="3"/>
  </w:num>
  <w:num w:numId="5" w16cid:durableId="1835604268">
    <w:abstractNumId w:val="17"/>
  </w:num>
  <w:num w:numId="6" w16cid:durableId="1964843129">
    <w:abstractNumId w:val="14"/>
  </w:num>
  <w:num w:numId="7" w16cid:durableId="1819304533">
    <w:abstractNumId w:val="10"/>
    <w:lvlOverride w:ilvl="0">
      <w:startOverride w:val="1"/>
    </w:lvlOverride>
  </w:num>
  <w:num w:numId="8" w16cid:durableId="687559465">
    <w:abstractNumId w:val="4"/>
  </w:num>
  <w:num w:numId="9" w16cid:durableId="422262281">
    <w:abstractNumId w:val="26"/>
  </w:num>
  <w:num w:numId="10" w16cid:durableId="1159926911">
    <w:abstractNumId w:val="9"/>
  </w:num>
  <w:num w:numId="11" w16cid:durableId="7428408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16cid:durableId="1581163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16707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08363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0115938">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4048251">
    <w:abstractNumId w:val="22"/>
    <w:lvlOverride w:ilvl="0">
      <w:lvl w:ilvl="0">
        <w:start w:val="8"/>
        <w:numFmt w:val="decimal"/>
        <w:lvlText w:val="%1."/>
        <w:lvlJc w:val="left"/>
        <w:pPr>
          <w:ind w:left="680" w:hanging="680"/>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1">
      <w:lvl w:ilvl="1" w:tentative="1">
        <w:start w:val="1"/>
        <w:numFmt w:val="decimal"/>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2">
      <w:lvl w:ilvl="2" w:tentative="1">
        <w:start w:val="1"/>
        <w:numFmt w:val="decimal"/>
        <w:lvlText w:val="%3."/>
        <w:lvlJc w:val="left"/>
        <w:pPr>
          <w:ind w:left="2160" w:hanging="295"/>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3">
      <w:lvl w:ilvl="3" w:tentative="1">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4">
      <w:lvl w:ilvl="4" w:tentative="1">
        <w:start w:val="1"/>
        <w:numFmt w:val="decimal"/>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5">
      <w:lvl w:ilvl="5" w:tentative="1">
        <w:start w:val="1"/>
        <w:numFmt w:val="decimal"/>
        <w:lvlText w:val="%6."/>
        <w:lvlJc w:val="left"/>
        <w:pPr>
          <w:ind w:left="4320" w:hanging="295"/>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6">
      <w:lvl w:ilvl="6" w:tentative="1">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7">
      <w:lvl w:ilvl="7" w:tentative="1">
        <w:start w:val="1"/>
        <w:numFmt w:val="decimal"/>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lvlOverride w:ilvl="8">
      <w:lvl w:ilvl="8" w:tentative="1">
        <w:start w:val="1"/>
        <w:numFmt w:val="decimal"/>
        <w:lvlText w:val="%9."/>
        <w:lvlJc w:val="left"/>
        <w:pPr>
          <w:ind w:left="6480" w:hanging="295"/>
        </w:pPr>
        <w:rPr>
          <w:rFonts w:hAnsi="Arial Unicode MS"/>
          <w:caps w:val="0"/>
          <w:smallCaps w:val="0"/>
          <w:strike w:val="0"/>
          <w:dstrike w:val="0"/>
          <w:outline w:val="0"/>
          <w:shadow w:val="0"/>
          <w:emboss w:val="0"/>
          <w:imprint w:val="0"/>
          <w:spacing w:val="0"/>
          <w:w w:val="100"/>
          <w:kern w:val="0"/>
          <w:position w:val="0"/>
          <w:highlight w:val="none"/>
          <w:u w:val="none"/>
          <w:vertAlign w:val="baseline"/>
        </w:rPr>
      </w:lvl>
    </w:lvlOverride>
  </w:num>
  <w:num w:numId="17" w16cid:durableId="207489067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5558901">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8527868">
    <w:abstractNumId w:val="12"/>
    <w:lvlOverride w:ilvl="0">
      <w:startOverride w:val="1"/>
    </w:lvlOverride>
    <w:lvlOverride w:ilvl="1">
      <w:startOverride w:val="1"/>
    </w:lvlOverride>
    <w:lvlOverride w:ilvl="2">
      <w:startOverride w:val="1"/>
    </w:lvlOverride>
  </w:num>
  <w:num w:numId="20" w16cid:durableId="1057973716">
    <w:abstractNumId w:val="5"/>
  </w:num>
  <w:num w:numId="21" w16cid:durableId="1124153265">
    <w:abstractNumId w:val="24"/>
  </w:num>
  <w:num w:numId="22" w16cid:durableId="1010789231">
    <w:abstractNumId w:val="0"/>
  </w:num>
  <w:num w:numId="23" w16cid:durableId="1431000439">
    <w:abstractNumId w:val="7"/>
  </w:num>
  <w:num w:numId="24" w16cid:durableId="2083136372">
    <w:abstractNumId w:val="11"/>
  </w:num>
  <w:num w:numId="25" w16cid:durableId="1390569712">
    <w:abstractNumId w:val="1"/>
  </w:num>
  <w:num w:numId="26" w16cid:durableId="503978247">
    <w:abstractNumId w:val="25"/>
  </w:num>
  <w:num w:numId="27" w16cid:durableId="1767461545">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3798144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9" w16cid:durableId="1954819001">
    <w:abstractNumId w:val="8"/>
  </w:num>
  <w:num w:numId="30" w16cid:durableId="2093507996">
    <w:abstractNumId w:val="19"/>
  </w:num>
  <w:num w:numId="31" w16cid:durableId="1333992574">
    <w:abstractNumId w:val="16"/>
  </w:num>
  <w:num w:numId="32" w16cid:durableId="56688974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0M7Y0NzIyNzS2NDNX0lEKTi0uzszPAykwMqoFABr1ubItAAAA"/>
  </w:docVars>
  <w:rsids>
    <w:rsidRoot w:val="00077AE6"/>
    <w:rsid w:val="000002A2"/>
    <w:rsid w:val="000003EB"/>
    <w:rsid w:val="00002AB0"/>
    <w:rsid w:val="00003B90"/>
    <w:rsid w:val="00005EF6"/>
    <w:rsid w:val="00007629"/>
    <w:rsid w:val="000133EE"/>
    <w:rsid w:val="00013461"/>
    <w:rsid w:val="00017210"/>
    <w:rsid w:val="00020983"/>
    <w:rsid w:val="000235B7"/>
    <w:rsid w:val="00031A3E"/>
    <w:rsid w:val="0003323D"/>
    <w:rsid w:val="00033AB7"/>
    <w:rsid w:val="00033C78"/>
    <w:rsid w:val="00034197"/>
    <w:rsid w:val="00034369"/>
    <w:rsid w:val="00034B21"/>
    <w:rsid w:val="000378ED"/>
    <w:rsid w:val="000400E3"/>
    <w:rsid w:val="0004399E"/>
    <w:rsid w:val="00043DB7"/>
    <w:rsid w:val="00046073"/>
    <w:rsid w:val="0005002F"/>
    <w:rsid w:val="00050C76"/>
    <w:rsid w:val="00054FD6"/>
    <w:rsid w:val="00060A4A"/>
    <w:rsid w:val="00061258"/>
    <w:rsid w:val="000640BF"/>
    <w:rsid w:val="00064E8E"/>
    <w:rsid w:val="00067135"/>
    <w:rsid w:val="000707E2"/>
    <w:rsid w:val="000744E9"/>
    <w:rsid w:val="000754AB"/>
    <w:rsid w:val="0007562A"/>
    <w:rsid w:val="00076C7B"/>
    <w:rsid w:val="00077AE6"/>
    <w:rsid w:val="000800C7"/>
    <w:rsid w:val="00082042"/>
    <w:rsid w:val="00084CFF"/>
    <w:rsid w:val="0008550C"/>
    <w:rsid w:val="00086B0C"/>
    <w:rsid w:val="000911DC"/>
    <w:rsid w:val="00095010"/>
    <w:rsid w:val="000960E3"/>
    <w:rsid w:val="000966AC"/>
    <w:rsid w:val="000970CD"/>
    <w:rsid w:val="000B037D"/>
    <w:rsid w:val="000B1AAD"/>
    <w:rsid w:val="000B1FA6"/>
    <w:rsid w:val="000B2209"/>
    <w:rsid w:val="000B6465"/>
    <w:rsid w:val="000B68C6"/>
    <w:rsid w:val="000C232D"/>
    <w:rsid w:val="000C280F"/>
    <w:rsid w:val="000C3353"/>
    <w:rsid w:val="000C5135"/>
    <w:rsid w:val="000C7618"/>
    <w:rsid w:val="000D28BE"/>
    <w:rsid w:val="000D3DD7"/>
    <w:rsid w:val="000D4C6D"/>
    <w:rsid w:val="000D5B32"/>
    <w:rsid w:val="000D6A15"/>
    <w:rsid w:val="000D6CCA"/>
    <w:rsid w:val="000E09BC"/>
    <w:rsid w:val="000E333C"/>
    <w:rsid w:val="000E4EF9"/>
    <w:rsid w:val="000E5104"/>
    <w:rsid w:val="000E553F"/>
    <w:rsid w:val="000E6ADC"/>
    <w:rsid w:val="000F0D95"/>
    <w:rsid w:val="000F270D"/>
    <w:rsid w:val="000F3887"/>
    <w:rsid w:val="000F7307"/>
    <w:rsid w:val="001019E8"/>
    <w:rsid w:val="00106C31"/>
    <w:rsid w:val="00110409"/>
    <w:rsid w:val="00120EF2"/>
    <w:rsid w:val="00121FCF"/>
    <w:rsid w:val="00126001"/>
    <w:rsid w:val="0013053D"/>
    <w:rsid w:val="00130A2C"/>
    <w:rsid w:val="001327B5"/>
    <w:rsid w:val="00132FDF"/>
    <w:rsid w:val="001334E1"/>
    <w:rsid w:val="00134524"/>
    <w:rsid w:val="001357A6"/>
    <w:rsid w:val="001403DF"/>
    <w:rsid w:val="00140B82"/>
    <w:rsid w:val="0014357D"/>
    <w:rsid w:val="0014410D"/>
    <w:rsid w:val="00146452"/>
    <w:rsid w:val="00146991"/>
    <w:rsid w:val="00151451"/>
    <w:rsid w:val="00151DBA"/>
    <w:rsid w:val="00153C98"/>
    <w:rsid w:val="00155DEA"/>
    <w:rsid w:val="0015663C"/>
    <w:rsid w:val="00156871"/>
    <w:rsid w:val="00156E37"/>
    <w:rsid w:val="0015717B"/>
    <w:rsid w:val="00160014"/>
    <w:rsid w:val="00160B62"/>
    <w:rsid w:val="00161D5A"/>
    <w:rsid w:val="001624A0"/>
    <w:rsid w:val="00162DC5"/>
    <w:rsid w:val="00163A22"/>
    <w:rsid w:val="00171729"/>
    <w:rsid w:val="00171844"/>
    <w:rsid w:val="001736B7"/>
    <w:rsid w:val="00175386"/>
    <w:rsid w:val="00176F5A"/>
    <w:rsid w:val="0018136B"/>
    <w:rsid w:val="0018307F"/>
    <w:rsid w:val="00183713"/>
    <w:rsid w:val="0018459B"/>
    <w:rsid w:val="00184A23"/>
    <w:rsid w:val="00185E55"/>
    <w:rsid w:val="00187701"/>
    <w:rsid w:val="00187AB1"/>
    <w:rsid w:val="00191378"/>
    <w:rsid w:val="00191C94"/>
    <w:rsid w:val="001A04ED"/>
    <w:rsid w:val="001A05D5"/>
    <w:rsid w:val="001A0A7B"/>
    <w:rsid w:val="001A135C"/>
    <w:rsid w:val="001A206C"/>
    <w:rsid w:val="001A2933"/>
    <w:rsid w:val="001A2D91"/>
    <w:rsid w:val="001A7BD4"/>
    <w:rsid w:val="001B5553"/>
    <w:rsid w:val="001B5A5F"/>
    <w:rsid w:val="001B74F2"/>
    <w:rsid w:val="001C08E7"/>
    <w:rsid w:val="001C0A7C"/>
    <w:rsid w:val="001C0DF1"/>
    <w:rsid w:val="001C4450"/>
    <w:rsid w:val="001C5162"/>
    <w:rsid w:val="001C5EAF"/>
    <w:rsid w:val="001C7472"/>
    <w:rsid w:val="001C7D9B"/>
    <w:rsid w:val="001D15D3"/>
    <w:rsid w:val="001D3B7C"/>
    <w:rsid w:val="001D43B8"/>
    <w:rsid w:val="001D6184"/>
    <w:rsid w:val="001D739A"/>
    <w:rsid w:val="001E09E7"/>
    <w:rsid w:val="001E0D0C"/>
    <w:rsid w:val="001E3022"/>
    <w:rsid w:val="001E4435"/>
    <w:rsid w:val="001EFD80"/>
    <w:rsid w:val="001F1742"/>
    <w:rsid w:val="001F1B19"/>
    <w:rsid w:val="001F2589"/>
    <w:rsid w:val="001F260B"/>
    <w:rsid w:val="001F292C"/>
    <w:rsid w:val="001F3F57"/>
    <w:rsid w:val="001F5D7B"/>
    <w:rsid w:val="001F6F8C"/>
    <w:rsid w:val="00200131"/>
    <w:rsid w:val="002002BB"/>
    <w:rsid w:val="002011CE"/>
    <w:rsid w:val="002047A1"/>
    <w:rsid w:val="0020572F"/>
    <w:rsid w:val="00207538"/>
    <w:rsid w:val="00210440"/>
    <w:rsid w:val="00211DA7"/>
    <w:rsid w:val="00215EB2"/>
    <w:rsid w:val="002169EB"/>
    <w:rsid w:val="002203CE"/>
    <w:rsid w:val="00224D9B"/>
    <w:rsid w:val="00232FA4"/>
    <w:rsid w:val="0023368D"/>
    <w:rsid w:val="002348C0"/>
    <w:rsid w:val="00237A99"/>
    <w:rsid w:val="00237C4A"/>
    <w:rsid w:val="0024291C"/>
    <w:rsid w:val="002429B1"/>
    <w:rsid w:val="00246B96"/>
    <w:rsid w:val="00252D63"/>
    <w:rsid w:val="00254470"/>
    <w:rsid w:val="002553F1"/>
    <w:rsid w:val="0026072B"/>
    <w:rsid w:val="0026252B"/>
    <w:rsid w:val="00262546"/>
    <w:rsid w:val="002631F1"/>
    <w:rsid w:val="002636FE"/>
    <w:rsid w:val="00265823"/>
    <w:rsid w:val="002660FA"/>
    <w:rsid w:val="002666EB"/>
    <w:rsid w:val="00271B6D"/>
    <w:rsid w:val="00272CAC"/>
    <w:rsid w:val="00273DA1"/>
    <w:rsid w:val="00276B31"/>
    <w:rsid w:val="002770B3"/>
    <w:rsid w:val="00280520"/>
    <w:rsid w:val="00282FBC"/>
    <w:rsid w:val="002854F0"/>
    <w:rsid w:val="00292225"/>
    <w:rsid w:val="00293C8E"/>
    <w:rsid w:val="00294C57"/>
    <w:rsid w:val="00297AA5"/>
    <w:rsid w:val="002A0C31"/>
    <w:rsid w:val="002A213A"/>
    <w:rsid w:val="002A3E13"/>
    <w:rsid w:val="002A62F9"/>
    <w:rsid w:val="002A705E"/>
    <w:rsid w:val="002A7F58"/>
    <w:rsid w:val="002B0926"/>
    <w:rsid w:val="002B1BAE"/>
    <w:rsid w:val="002B21F6"/>
    <w:rsid w:val="002B779B"/>
    <w:rsid w:val="002C20DA"/>
    <w:rsid w:val="002C3CDE"/>
    <w:rsid w:val="002C3EAD"/>
    <w:rsid w:val="002D1197"/>
    <w:rsid w:val="002D1B99"/>
    <w:rsid w:val="002D1BF3"/>
    <w:rsid w:val="002D2446"/>
    <w:rsid w:val="002D2819"/>
    <w:rsid w:val="002D3530"/>
    <w:rsid w:val="002D3F04"/>
    <w:rsid w:val="002D410C"/>
    <w:rsid w:val="002D5BFA"/>
    <w:rsid w:val="002D5C06"/>
    <w:rsid w:val="002E3F97"/>
    <w:rsid w:val="002E474F"/>
    <w:rsid w:val="002F16E9"/>
    <w:rsid w:val="002F1728"/>
    <w:rsid w:val="002F3181"/>
    <w:rsid w:val="002F3B48"/>
    <w:rsid w:val="003002B8"/>
    <w:rsid w:val="0030088D"/>
    <w:rsid w:val="00301771"/>
    <w:rsid w:val="003049AB"/>
    <w:rsid w:val="003063F0"/>
    <w:rsid w:val="00306840"/>
    <w:rsid w:val="003133CC"/>
    <w:rsid w:val="00314D1C"/>
    <w:rsid w:val="00316D84"/>
    <w:rsid w:val="003209F9"/>
    <w:rsid w:val="00330775"/>
    <w:rsid w:val="00332321"/>
    <w:rsid w:val="00333469"/>
    <w:rsid w:val="00334062"/>
    <w:rsid w:val="00334700"/>
    <w:rsid w:val="00335829"/>
    <w:rsid w:val="00335B17"/>
    <w:rsid w:val="0033780F"/>
    <w:rsid w:val="00342485"/>
    <w:rsid w:val="00347B3F"/>
    <w:rsid w:val="0035274C"/>
    <w:rsid w:val="003532B4"/>
    <w:rsid w:val="0035401E"/>
    <w:rsid w:val="0035587D"/>
    <w:rsid w:val="00355AE2"/>
    <w:rsid w:val="0035629F"/>
    <w:rsid w:val="00356DF5"/>
    <w:rsid w:val="003572EF"/>
    <w:rsid w:val="00361526"/>
    <w:rsid w:val="00361C3D"/>
    <w:rsid w:val="003628CC"/>
    <w:rsid w:val="00362AD0"/>
    <w:rsid w:val="00364BEC"/>
    <w:rsid w:val="003664B2"/>
    <w:rsid w:val="003704E9"/>
    <w:rsid w:val="003764A7"/>
    <w:rsid w:val="003776E9"/>
    <w:rsid w:val="00381096"/>
    <w:rsid w:val="003821C2"/>
    <w:rsid w:val="00382C94"/>
    <w:rsid w:val="003864FA"/>
    <w:rsid w:val="00386BF0"/>
    <w:rsid w:val="00387798"/>
    <w:rsid w:val="00387B3D"/>
    <w:rsid w:val="0039249D"/>
    <w:rsid w:val="003929A8"/>
    <w:rsid w:val="003952F2"/>
    <w:rsid w:val="00395B5B"/>
    <w:rsid w:val="00397E1C"/>
    <w:rsid w:val="003A03AD"/>
    <w:rsid w:val="003A0763"/>
    <w:rsid w:val="003A152B"/>
    <w:rsid w:val="003A2598"/>
    <w:rsid w:val="003A574F"/>
    <w:rsid w:val="003B124D"/>
    <w:rsid w:val="003B16FA"/>
    <w:rsid w:val="003B1EC7"/>
    <w:rsid w:val="003B3E88"/>
    <w:rsid w:val="003B554E"/>
    <w:rsid w:val="003C0525"/>
    <w:rsid w:val="003C1B1F"/>
    <w:rsid w:val="003C528E"/>
    <w:rsid w:val="003C55F1"/>
    <w:rsid w:val="003C5E70"/>
    <w:rsid w:val="003D0E16"/>
    <w:rsid w:val="003D1721"/>
    <w:rsid w:val="003D3000"/>
    <w:rsid w:val="003D46B9"/>
    <w:rsid w:val="003D7BD6"/>
    <w:rsid w:val="003D7D4A"/>
    <w:rsid w:val="003E070E"/>
    <w:rsid w:val="003E14FB"/>
    <w:rsid w:val="003E2736"/>
    <w:rsid w:val="003E32DE"/>
    <w:rsid w:val="003E49CF"/>
    <w:rsid w:val="003E5ECE"/>
    <w:rsid w:val="003F2A2F"/>
    <w:rsid w:val="003F394C"/>
    <w:rsid w:val="003F3DDC"/>
    <w:rsid w:val="003F4460"/>
    <w:rsid w:val="004012B0"/>
    <w:rsid w:val="00402B8E"/>
    <w:rsid w:val="004064EA"/>
    <w:rsid w:val="00412B04"/>
    <w:rsid w:val="0041454F"/>
    <w:rsid w:val="00420127"/>
    <w:rsid w:val="0042102E"/>
    <w:rsid w:val="004225C2"/>
    <w:rsid w:val="0042710F"/>
    <w:rsid w:val="00434397"/>
    <w:rsid w:val="00435A63"/>
    <w:rsid w:val="00436E9E"/>
    <w:rsid w:val="00440842"/>
    <w:rsid w:val="00440D35"/>
    <w:rsid w:val="004456D0"/>
    <w:rsid w:val="004517CB"/>
    <w:rsid w:val="00454D97"/>
    <w:rsid w:val="004566C6"/>
    <w:rsid w:val="0046226B"/>
    <w:rsid w:val="00462FE3"/>
    <w:rsid w:val="00464783"/>
    <w:rsid w:val="00470B6E"/>
    <w:rsid w:val="00471E4C"/>
    <w:rsid w:val="004726B0"/>
    <w:rsid w:val="00476B16"/>
    <w:rsid w:val="00480216"/>
    <w:rsid w:val="004814EC"/>
    <w:rsid w:val="0048158A"/>
    <w:rsid w:val="0048381A"/>
    <w:rsid w:val="004844FC"/>
    <w:rsid w:val="004906F7"/>
    <w:rsid w:val="00490E42"/>
    <w:rsid w:val="004951DB"/>
    <w:rsid w:val="00496078"/>
    <w:rsid w:val="00497887"/>
    <w:rsid w:val="00497A90"/>
    <w:rsid w:val="004A15BC"/>
    <w:rsid w:val="004A1BD3"/>
    <w:rsid w:val="004A1EA8"/>
    <w:rsid w:val="004A29A5"/>
    <w:rsid w:val="004A36A0"/>
    <w:rsid w:val="004A4DDF"/>
    <w:rsid w:val="004A5F29"/>
    <w:rsid w:val="004B14BC"/>
    <w:rsid w:val="004B1E3F"/>
    <w:rsid w:val="004B20DA"/>
    <w:rsid w:val="004B21D8"/>
    <w:rsid w:val="004B39B6"/>
    <w:rsid w:val="004B3F01"/>
    <w:rsid w:val="004B45F7"/>
    <w:rsid w:val="004B52BD"/>
    <w:rsid w:val="004B5DA8"/>
    <w:rsid w:val="004B6281"/>
    <w:rsid w:val="004C13EC"/>
    <w:rsid w:val="004C1D08"/>
    <w:rsid w:val="004C5BF5"/>
    <w:rsid w:val="004C6473"/>
    <w:rsid w:val="004D3E7E"/>
    <w:rsid w:val="004D446D"/>
    <w:rsid w:val="004E2B03"/>
    <w:rsid w:val="004E4FBF"/>
    <w:rsid w:val="004E6001"/>
    <w:rsid w:val="004E76BB"/>
    <w:rsid w:val="004F365A"/>
    <w:rsid w:val="004F6787"/>
    <w:rsid w:val="004F73B0"/>
    <w:rsid w:val="0050012D"/>
    <w:rsid w:val="005006DD"/>
    <w:rsid w:val="00500E37"/>
    <w:rsid w:val="00501E54"/>
    <w:rsid w:val="00502096"/>
    <w:rsid w:val="0050342C"/>
    <w:rsid w:val="00504D65"/>
    <w:rsid w:val="005057B7"/>
    <w:rsid w:val="0050728D"/>
    <w:rsid w:val="005103B9"/>
    <w:rsid w:val="00510C05"/>
    <w:rsid w:val="005162CA"/>
    <w:rsid w:val="00521873"/>
    <w:rsid w:val="0052274D"/>
    <w:rsid w:val="00523AE5"/>
    <w:rsid w:val="00525974"/>
    <w:rsid w:val="00526100"/>
    <w:rsid w:val="00527C81"/>
    <w:rsid w:val="0053084C"/>
    <w:rsid w:val="00532352"/>
    <w:rsid w:val="005345CB"/>
    <w:rsid w:val="005350D5"/>
    <w:rsid w:val="00535333"/>
    <w:rsid w:val="00537F20"/>
    <w:rsid w:val="00540B87"/>
    <w:rsid w:val="005442FA"/>
    <w:rsid w:val="005451EE"/>
    <w:rsid w:val="005453C1"/>
    <w:rsid w:val="00545E7A"/>
    <w:rsid w:val="00550815"/>
    <w:rsid w:val="00552F45"/>
    <w:rsid w:val="005543EE"/>
    <w:rsid w:val="005545FC"/>
    <w:rsid w:val="005636EA"/>
    <w:rsid w:val="00563806"/>
    <w:rsid w:val="005649E2"/>
    <w:rsid w:val="00565A27"/>
    <w:rsid w:val="00565CD0"/>
    <w:rsid w:val="00567BAB"/>
    <w:rsid w:val="00571085"/>
    <w:rsid w:val="00571EC1"/>
    <w:rsid w:val="00573021"/>
    <w:rsid w:val="005733F0"/>
    <w:rsid w:val="005824C3"/>
    <w:rsid w:val="00582899"/>
    <w:rsid w:val="005858E0"/>
    <w:rsid w:val="00585EF3"/>
    <w:rsid w:val="005879E2"/>
    <w:rsid w:val="00591E01"/>
    <w:rsid w:val="00592D96"/>
    <w:rsid w:val="00593337"/>
    <w:rsid w:val="005943E2"/>
    <w:rsid w:val="00594832"/>
    <w:rsid w:val="005A1400"/>
    <w:rsid w:val="005A4081"/>
    <w:rsid w:val="005A77CF"/>
    <w:rsid w:val="005B0778"/>
    <w:rsid w:val="005B0D72"/>
    <w:rsid w:val="005B319F"/>
    <w:rsid w:val="005B3B06"/>
    <w:rsid w:val="005B4919"/>
    <w:rsid w:val="005B6639"/>
    <w:rsid w:val="005C02EF"/>
    <w:rsid w:val="005C1300"/>
    <w:rsid w:val="005C3917"/>
    <w:rsid w:val="005C554B"/>
    <w:rsid w:val="005D0F3B"/>
    <w:rsid w:val="005D22A3"/>
    <w:rsid w:val="005D3752"/>
    <w:rsid w:val="005D5D94"/>
    <w:rsid w:val="005D6207"/>
    <w:rsid w:val="005E40C5"/>
    <w:rsid w:val="005E45C1"/>
    <w:rsid w:val="005E4F8E"/>
    <w:rsid w:val="005E6419"/>
    <w:rsid w:val="005F1747"/>
    <w:rsid w:val="005F2510"/>
    <w:rsid w:val="005F2655"/>
    <w:rsid w:val="005F32B9"/>
    <w:rsid w:val="005F3C02"/>
    <w:rsid w:val="005F47DF"/>
    <w:rsid w:val="005F6005"/>
    <w:rsid w:val="00600066"/>
    <w:rsid w:val="00600F0D"/>
    <w:rsid w:val="006065BB"/>
    <w:rsid w:val="00610CFF"/>
    <w:rsid w:val="0061115D"/>
    <w:rsid w:val="00613F5E"/>
    <w:rsid w:val="00614C6E"/>
    <w:rsid w:val="00614E55"/>
    <w:rsid w:val="006162A7"/>
    <w:rsid w:val="00617282"/>
    <w:rsid w:val="006179AB"/>
    <w:rsid w:val="0062054E"/>
    <w:rsid w:val="00623AA9"/>
    <w:rsid w:val="00626849"/>
    <w:rsid w:val="00626F40"/>
    <w:rsid w:val="00627749"/>
    <w:rsid w:val="00627AC9"/>
    <w:rsid w:val="0063003C"/>
    <w:rsid w:val="00634D29"/>
    <w:rsid w:val="0063734A"/>
    <w:rsid w:val="00637640"/>
    <w:rsid w:val="006429F3"/>
    <w:rsid w:val="00644661"/>
    <w:rsid w:val="00647D36"/>
    <w:rsid w:val="006516E0"/>
    <w:rsid w:val="00654624"/>
    <w:rsid w:val="006561E2"/>
    <w:rsid w:val="00657FBD"/>
    <w:rsid w:val="006609D0"/>
    <w:rsid w:val="00660A1D"/>
    <w:rsid w:val="00661AFB"/>
    <w:rsid w:val="006630A2"/>
    <w:rsid w:val="00664994"/>
    <w:rsid w:val="00664A61"/>
    <w:rsid w:val="00667704"/>
    <w:rsid w:val="00670B7E"/>
    <w:rsid w:val="0067148D"/>
    <w:rsid w:val="00673345"/>
    <w:rsid w:val="00673CEA"/>
    <w:rsid w:val="00673FA9"/>
    <w:rsid w:val="006808E9"/>
    <w:rsid w:val="00680F0D"/>
    <w:rsid w:val="0068586B"/>
    <w:rsid w:val="006924DB"/>
    <w:rsid w:val="00693797"/>
    <w:rsid w:val="00695319"/>
    <w:rsid w:val="00695C83"/>
    <w:rsid w:val="006A034A"/>
    <w:rsid w:val="006A1DF1"/>
    <w:rsid w:val="006A47B0"/>
    <w:rsid w:val="006A752D"/>
    <w:rsid w:val="006B0310"/>
    <w:rsid w:val="006B0409"/>
    <w:rsid w:val="006B4500"/>
    <w:rsid w:val="006C2202"/>
    <w:rsid w:val="006D2CFE"/>
    <w:rsid w:val="006D41AE"/>
    <w:rsid w:val="006D6D56"/>
    <w:rsid w:val="006D76C3"/>
    <w:rsid w:val="006E1E54"/>
    <w:rsid w:val="006E3D95"/>
    <w:rsid w:val="006E4CAC"/>
    <w:rsid w:val="006E4DB0"/>
    <w:rsid w:val="006F2908"/>
    <w:rsid w:val="006F4021"/>
    <w:rsid w:val="00700ADC"/>
    <w:rsid w:val="00700CC1"/>
    <w:rsid w:val="00701149"/>
    <w:rsid w:val="00701167"/>
    <w:rsid w:val="00701AA4"/>
    <w:rsid w:val="0070207A"/>
    <w:rsid w:val="00702306"/>
    <w:rsid w:val="0070530D"/>
    <w:rsid w:val="00706362"/>
    <w:rsid w:val="007093D9"/>
    <w:rsid w:val="0071493D"/>
    <w:rsid w:val="00714C99"/>
    <w:rsid w:val="00714E57"/>
    <w:rsid w:val="0072146D"/>
    <w:rsid w:val="00722A64"/>
    <w:rsid w:val="007238D5"/>
    <w:rsid w:val="007304B8"/>
    <w:rsid w:val="00731E02"/>
    <w:rsid w:val="00732084"/>
    <w:rsid w:val="007350B1"/>
    <w:rsid w:val="00735ECB"/>
    <w:rsid w:val="00737351"/>
    <w:rsid w:val="00737DAC"/>
    <w:rsid w:val="00742A3E"/>
    <w:rsid w:val="00743CDE"/>
    <w:rsid w:val="00745EA7"/>
    <w:rsid w:val="007464F6"/>
    <w:rsid w:val="00750255"/>
    <w:rsid w:val="00751FD9"/>
    <w:rsid w:val="00752610"/>
    <w:rsid w:val="00754E44"/>
    <w:rsid w:val="0075F080"/>
    <w:rsid w:val="00766FE0"/>
    <w:rsid w:val="00773232"/>
    <w:rsid w:val="00773D1C"/>
    <w:rsid w:val="0077406A"/>
    <w:rsid w:val="0077472E"/>
    <w:rsid w:val="00774F76"/>
    <w:rsid w:val="00775B29"/>
    <w:rsid w:val="00776440"/>
    <w:rsid w:val="007806F4"/>
    <w:rsid w:val="007818BF"/>
    <w:rsid w:val="00784B69"/>
    <w:rsid w:val="00791BE3"/>
    <w:rsid w:val="00791FCC"/>
    <w:rsid w:val="007925F9"/>
    <w:rsid w:val="0079415E"/>
    <w:rsid w:val="00797EE6"/>
    <w:rsid w:val="007A4D97"/>
    <w:rsid w:val="007A52E5"/>
    <w:rsid w:val="007A587E"/>
    <w:rsid w:val="007B0558"/>
    <w:rsid w:val="007B2256"/>
    <w:rsid w:val="007B3E62"/>
    <w:rsid w:val="007C224F"/>
    <w:rsid w:val="007C6388"/>
    <w:rsid w:val="007D164E"/>
    <w:rsid w:val="007D2580"/>
    <w:rsid w:val="007D3B21"/>
    <w:rsid w:val="007D42CA"/>
    <w:rsid w:val="007D6F44"/>
    <w:rsid w:val="007D762E"/>
    <w:rsid w:val="007D7DD4"/>
    <w:rsid w:val="007E0836"/>
    <w:rsid w:val="007E3470"/>
    <w:rsid w:val="007E48EC"/>
    <w:rsid w:val="007E5BD9"/>
    <w:rsid w:val="007E5DA6"/>
    <w:rsid w:val="007E7432"/>
    <w:rsid w:val="007F11F0"/>
    <w:rsid w:val="007F1A99"/>
    <w:rsid w:val="007F1C3E"/>
    <w:rsid w:val="007F47F0"/>
    <w:rsid w:val="008002E6"/>
    <w:rsid w:val="00801545"/>
    <w:rsid w:val="008018EF"/>
    <w:rsid w:val="0080347D"/>
    <w:rsid w:val="00804E69"/>
    <w:rsid w:val="0080698F"/>
    <w:rsid w:val="00810413"/>
    <w:rsid w:val="00811C23"/>
    <w:rsid w:val="008122DB"/>
    <w:rsid w:val="0081410C"/>
    <w:rsid w:val="00816F8F"/>
    <w:rsid w:val="008174AC"/>
    <w:rsid w:val="008176F0"/>
    <w:rsid w:val="00817ECA"/>
    <w:rsid w:val="00822D6D"/>
    <w:rsid w:val="00823284"/>
    <w:rsid w:val="0082436A"/>
    <w:rsid w:val="00830D35"/>
    <w:rsid w:val="00835B5E"/>
    <w:rsid w:val="00836A9E"/>
    <w:rsid w:val="00837765"/>
    <w:rsid w:val="0084311B"/>
    <w:rsid w:val="008433E7"/>
    <w:rsid w:val="00845A26"/>
    <w:rsid w:val="00846C53"/>
    <w:rsid w:val="00851683"/>
    <w:rsid w:val="0085280E"/>
    <w:rsid w:val="0085631D"/>
    <w:rsid w:val="0085643B"/>
    <w:rsid w:val="00860CDD"/>
    <w:rsid w:val="00863C93"/>
    <w:rsid w:val="0086587D"/>
    <w:rsid w:val="00865B7F"/>
    <w:rsid w:val="00870533"/>
    <w:rsid w:val="00874CB2"/>
    <w:rsid w:val="00874F4E"/>
    <w:rsid w:val="00876FEA"/>
    <w:rsid w:val="008770AA"/>
    <w:rsid w:val="008774E9"/>
    <w:rsid w:val="00877F96"/>
    <w:rsid w:val="00881942"/>
    <w:rsid w:val="0088328D"/>
    <w:rsid w:val="00883AA4"/>
    <w:rsid w:val="00892536"/>
    <w:rsid w:val="00895BAD"/>
    <w:rsid w:val="00896089"/>
    <w:rsid w:val="008960E8"/>
    <w:rsid w:val="008976AC"/>
    <w:rsid w:val="008A3C56"/>
    <w:rsid w:val="008A63EB"/>
    <w:rsid w:val="008A7087"/>
    <w:rsid w:val="008A7347"/>
    <w:rsid w:val="008A79A6"/>
    <w:rsid w:val="008A7EB3"/>
    <w:rsid w:val="008B0A0F"/>
    <w:rsid w:val="008B0BAF"/>
    <w:rsid w:val="008B378F"/>
    <w:rsid w:val="008B6DAD"/>
    <w:rsid w:val="008B7EFF"/>
    <w:rsid w:val="008C2627"/>
    <w:rsid w:val="008C36D5"/>
    <w:rsid w:val="008C3D64"/>
    <w:rsid w:val="008C447D"/>
    <w:rsid w:val="008C5567"/>
    <w:rsid w:val="008C6C73"/>
    <w:rsid w:val="008C71F9"/>
    <w:rsid w:val="008D5212"/>
    <w:rsid w:val="008D5952"/>
    <w:rsid w:val="008D617E"/>
    <w:rsid w:val="008E01A2"/>
    <w:rsid w:val="008E0936"/>
    <w:rsid w:val="008E2D8E"/>
    <w:rsid w:val="008E36A3"/>
    <w:rsid w:val="008E6F52"/>
    <w:rsid w:val="008F0657"/>
    <w:rsid w:val="008F1261"/>
    <w:rsid w:val="008F22BA"/>
    <w:rsid w:val="008F5162"/>
    <w:rsid w:val="008F54A5"/>
    <w:rsid w:val="008F5837"/>
    <w:rsid w:val="008F7900"/>
    <w:rsid w:val="009012F3"/>
    <w:rsid w:val="0090430F"/>
    <w:rsid w:val="009046B8"/>
    <w:rsid w:val="009056BB"/>
    <w:rsid w:val="00906801"/>
    <w:rsid w:val="00907B47"/>
    <w:rsid w:val="00911D54"/>
    <w:rsid w:val="0091201E"/>
    <w:rsid w:val="00914C56"/>
    <w:rsid w:val="00915829"/>
    <w:rsid w:val="00917535"/>
    <w:rsid w:val="00920FF2"/>
    <w:rsid w:val="00922D1E"/>
    <w:rsid w:val="00922DAE"/>
    <w:rsid w:val="00923866"/>
    <w:rsid w:val="00923DEF"/>
    <w:rsid w:val="00924CBF"/>
    <w:rsid w:val="00925391"/>
    <w:rsid w:val="0092677E"/>
    <w:rsid w:val="009268CC"/>
    <w:rsid w:val="009319E0"/>
    <w:rsid w:val="00931AC1"/>
    <w:rsid w:val="0093384E"/>
    <w:rsid w:val="00933D32"/>
    <w:rsid w:val="00936743"/>
    <w:rsid w:val="00937885"/>
    <w:rsid w:val="00943AD8"/>
    <w:rsid w:val="00944372"/>
    <w:rsid w:val="009445F8"/>
    <w:rsid w:val="00950257"/>
    <w:rsid w:val="00951309"/>
    <w:rsid w:val="009523CC"/>
    <w:rsid w:val="0095316C"/>
    <w:rsid w:val="00953B75"/>
    <w:rsid w:val="00956DC9"/>
    <w:rsid w:val="009664FF"/>
    <w:rsid w:val="00974EE8"/>
    <w:rsid w:val="00981D5D"/>
    <w:rsid w:val="00983A9D"/>
    <w:rsid w:val="00983E0D"/>
    <w:rsid w:val="00983E2A"/>
    <w:rsid w:val="00985202"/>
    <w:rsid w:val="0098583C"/>
    <w:rsid w:val="009858FB"/>
    <w:rsid w:val="009935B2"/>
    <w:rsid w:val="0099449A"/>
    <w:rsid w:val="00995D66"/>
    <w:rsid w:val="0099603E"/>
    <w:rsid w:val="00997013"/>
    <w:rsid w:val="009A7717"/>
    <w:rsid w:val="009B0BCB"/>
    <w:rsid w:val="009B13F8"/>
    <w:rsid w:val="009B15D3"/>
    <w:rsid w:val="009B1DA2"/>
    <w:rsid w:val="009B24E2"/>
    <w:rsid w:val="009B35EA"/>
    <w:rsid w:val="009B3FC6"/>
    <w:rsid w:val="009B4F83"/>
    <w:rsid w:val="009B6B47"/>
    <w:rsid w:val="009C022C"/>
    <w:rsid w:val="009C0648"/>
    <w:rsid w:val="009C1B96"/>
    <w:rsid w:val="009C1BCB"/>
    <w:rsid w:val="009C25C8"/>
    <w:rsid w:val="009C2DF0"/>
    <w:rsid w:val="009C41DE"/>
    <w:rsid w:val="009C5062"/>
    <w:rsid w:val="009C55F4"/>
    <w:rsid w:val="009C58D1"/>
    <w:rsid w:val="009D0C58"/>
    <w:rsid w:val="009D11CF"/>
    <w:rsid w:val="009D1C82"/>
    <w:rsid w:val="009D2981"/>
    <w:rsid w:val="009D3AD6"/>
    <w:rsid w:val="009D4527"/>
    <w:rsid w:val="009E01EB"/>
    <w:rsid w:val="009E1956"/>
    <w:rsid w:val="009E1C5D"/>
    <w:rsid w:val="009E422A"/>
    <w:rsid w:val="009E5747"/>
    <w:rsid w:val="009E5C12"/>
    <w:rsid w:val="009E61F9"/>
    <w:rsid w:val="009E65B4"/>
    <w:rsid w:val="009E7FCD"/>
    <w:rsid w:val="009F1D6F"/>
    <w:rsid w:val="009F325F"/>
    <w:rsid w:val="009F4FC1"/>
    <w:rsid w:val="009F7B92"/>
    <w:rsid w:val="00A00305"/>
    <w:rsid w:val="00A02C22"/>
    <w:rsid w:val="00A040AE"/>
    <w:rsid w:val="00A04E50"/>
    <w:rsid w:val="00A05BFF"/>
    <w:rsid w:val="00A05D27"/>
    <w:rsid w:val="00A11404"/>
    <w:rsid w:val="00A1362D"/>
    <w:rsid w:val="00A13A06"/>
    <w:rsid w:val="00A143DD"/>
    <w:rsid w:val="00A21A76"/>
    <w:rsid w:val="00A2412F"/>
    <w:rsid w:val="00A25951"/>
    <w:rsid w:val="00A26F98"/>
    <w:rsid w:val="00A27A52"/>
    <w:rsid w:val="00A40195"/>
    <w:rsid w:val="00A423FD"/>
    <w:rsid w:val="00A430C5"/>
    <w:rsid w:val="00A44314"/>
    <w:rsid w:val="00A45B61"/>
    <w:rsid w:val="00A50DC3"/>
    <w:rsid w:val="00A522BC"/>
    <w:rsid w:val="00A53722"/>
    <w:rsid w:val="00A53A21"/>
    <w:rsid w:val="00A54921"/>
    <w:rsid w:val="00A54E84"/>
    <w:rsid w:val="00A55EB4"/>
    <w:rsid w:val="00A60DA2"/>
    <w:rsid w:val="00A61BBB"/>
    <w:rsid w:val="00A62899"/>
    <w:rsid w:val="00A64CD8"/>
    <w:rsid w:val="00A652E3"/>
    <w:rsid w:val="00A6637E"/>
    <w:rsid w:val="00A67BEE"/>
    <w:rsid w:val="00A70CB8"/>
    <w:rsid w:val="00A718B4"/>
    <w:rsid w:val="00A71C88"/>
    <w:rsid w:val="00A837AD"/>
    <w:rsid w:val="00A848FC"/>
    <w:rsid w:val="00A853BD"/>
    <w:rsid w:val="00A85A0E"/>
    <w:rsid w:val="00A94034"/>
    <w:rsid w:val="00A9440C"/>
    <w:rsid w:val="00A948F2"/>
    <w:rsid w:val="00A9509E"/>
    <w:rsid w:val="00A955EE"/>
    <w:rsid w:val="00AA3203"/>
    <w:rsid w:val="00AA4B8E"/>
    <w:rsid w:val="00AA4EF6"/>
    <w:rsid w:val="00AA5BBF"/>
    <w:rsid w:val="00AA60D8"/>
    <w:rsid w:val="00AA6F78"/>
    <w:rsid w:val="00AA74F0"/>
    <w:rsid w:val="00AA7E17"/>
    <w:rsid w:val="00AB1A7F"/>
    <w:rsid w:val="00AB380B"/>
    <w:rsid w:val="00AB4E61"/>
    <w:rsid w:val="00AB62C9"/>
    <w:rsid w:val="00AB76FF"/>
    <w:rsid w:val="00AC4B8D"/>
    <w:rsid w:val="00AC63C5"/>
    <w:rsid w:val="00AC762B"/>
    <w:rsid w:val="00AD0303"/>
    <w:rsid w:val="00AD110C"/>
    <w:rsid w:val="00AD2921"/>
    <w:rsid w:val="00AD775C"/>
    <w:rsid w:val="00AE40D8"/>
    <w:rsid w:val="00AE4579"/>
    <w:rsid w:val="00AE55DB"/>
    <w:rsid w:val="00AE5CE5"/>
    <w:rsid w:val="00AE7554"/>
    <w:rsid w:val="00AE7D36"/>
    <w:rsid w:val="00AF0D1A"/>
    <w:rsid w:val="00AF5710"/>
    <w:rsid w:val="00AF7A0F"/>
    <w:rsid w:val="00B009D2"/>
    <w:rsid w:val="00B01543"/>
    <w:rsid w:val="00B01569"/>
    <w:rsid w:val="00B02F1C"/>
    <w:rsid w:val="00B03152"/>
    <w:rsid w:val="00B05683"/>
    <w:rsid w:val="00B07F8D"/>
    <w:rsid w:val="00B1011B"/>
    <w:rsid w:val="00B136D2"/>
    <w:rsid w:val="00B144C8"/>
    <w:rsid w:val="00B1701E"/>
    <w:rsid w:val="00B1757E"/>
    <w:rsid w:val="00B21225"/>
    <w:rsid w:val="00B21DC1"/>
    <w:rsid w:val="00B23658"/>
    <w:rsid w:val="00B273B4"/>
    <w:rsid w:val="00B27652"/>
    <w:rsid w:val="00B321F6"/>
    <w:rsid w:val="00B32A57"/>
    <w:rsid w:val="00B32DD1"/>
    <w:rsid w:val="00B34240"/>
    <w:rsid w:val="00B36145"/>
    <w:rsid w:val="00B40240"/>
    <w:rsid w:val="00B43F22"/>
    <w:rsid w:val="00B44D28"/>
    <w:rsid w:val="00B45820"/>
    <w:rsid w:val="00B52A9E"/>
    <w:rsid w:val="00B6159F"/>
    <w:rsid w:val="00B73B5A"/>
    <w:rsid w:val="00B7614A"/>
    <w:rsid w:val="00B83274"/>
    <w:rsid w:val="00B8652B"/>
    <w:rsid w:val="00B86861"/>
    <w:rsid w:val="00B879CF"/>
    <w:rsid w:val="00B90E16"/>
    <w:rsid w:val="00B91149"/>
    <w:rsid w:val="00B92120"/>
    <w:rsid w:val="00B92BD9"/>
    <w:rsid w:val="00B93C70"/>
    <w:rsid w:val="00B977B7"/>
    <w:rsid w:val="00B979C6"/>
    <w:rsid w:val="00BA0E50"/>
    <w:rsid w:val="00BA1238"/>
    <w:rsid w:val="00BA1608"/>
    <w:rsid w:val="00BA17DE"/>
    <w:rsid w:val="00BA4821"/>
    <w:rsid w:val="00BA6788"/>
    <w:rsid w:val="00BC080F"/>
    <w:rsid w:val="00BC0ACF"/>
    <w:rsid w:val="00BC1B35"/>
    <w:rsid w:val="00BC1F77"/>
    <w:rsid w:val="00BC5477"/>
    <w:rsid w:val="00BC5C03"/>
    <w:rsid w:val="00BC5C41"/>
    <w:rsid w:val="00BD150C"/>
    <w:rsid w:val="00BD3933"/>
    <w:rsid w:val="00BD3A9E"/>
    <w:rsid w:val="00BD3DBD"/>
    <w:rsid w:val="00BD479D"/>
    <w:rsid w:val="00BD560E"/>
    <w:rsid w:val="00BD6EB8"/>
    <w:rsid w:val="00BD720D"/>
    <w:rsid w:val="00BE2D8B"/>
    <w:rsid w:val="00BE2E81"/>
    <w:rsid w:val="00BE3C0B"/>
    <w:rsid w:val="00BE4919"/>
    <w:rsid w:val="00BE4FBF"/>
    <w:rsid w:val="00BE5388"/>
    <w:rsid w:val="00BE694C"/>
    <w:rsid w:val="00BE735D"/>
    <w:rsid w:val="00BE7C28"/>
    <w:rsid w:val="00BE7E78"/>
    <w:rsid w:val="00BF0664"/>
    <w:rsid w:val="00BF0FF2"/>
    <w:rsid w:val="00BF2431"/>
    <w:rsid w:val="00BF4B43"/>
    <w:rsid w:val="00BF4DF5"/>
    <w:rsid w:val="00BF63EB"/>
    <w:rsid w:val="00BF721C"/>
    <w:rsid w:val="00C01677"/>
    <w:rsid w:val="00C035AF"/>
    <w:rsid w:val="00C036CC"/>
    <w:rsid w:val="00C0389C"/>
    <w:rsid w:val="00C04AB3"/>
    <w:rsid w:val="00C058AD"/>
    <w:rsid w:val="00C05F02"/>
    <w:rsid w:val="00C0754B"/>
    <w:rsid w:val="00C07A20"/>
    <w:rsid w:val="00C12B77"/>
    <w:rsid w:val="00C14B54"/>
    <w:rsid w:val="00C16AE6"/>
    <w:rsid w:val="00C16D0D"/>
    <w:rsid w:val="00C176D6"/>
    <w:rsid w:val="00C17CD0"/>
    <w:rsid w:val="00C17E07"/>
    <w:rsid w:val="00C218C9"/>
    <w:rsid w:val="00C25A54"/>
    <w:rsid w:val="00C27244"/>
    <w:rsid w:val="00C27343"/>
    <w:rsid w:val="00C3030B"/>
    <w:rsid w:val="00C332D2"/>
    <w:rsid w:val="00C33736"/>
    <w:rsid w:val="00C34849"/>
    <w:rsid w:val="00C35F81"/>
    <w:rsid w:val="00C36DC5"/>
    <w:rsid w:val="00C374EE"/>
    <w:rsid w:val="00C41349"/>
    <w:rsid w:val="00C41AFC"/>
    <w:rsid w:val="00C45A0E"/>
    <w:rsid w:val="00C51DF3"/>
    <w:rsid w:val="00C520C9"/>
    <w:rsid w:val="00C573FD"/>
    <w:rsid w:val="00C64633"/>
    <w:rsid w:val="00C64A26"/>
    <w:rsid w:val="00C6703F"/>
    <w:rsid w:val="00C67173"/>
    <w:rsid w:val="00C746D6"/>
    <w:rsid w:val="00C75D9C"/>
    <w:rsid w:val="00C77867"/>
    <w:rsid w:val="00C80F8B"/>
    <w:rsid w:val="00C81837"/>
    <w:rsid w:val="00C8422D"/>
    <w:rsid w:val="00C84E23"/>
    <w:rsid w:val="00C86C8F"/>
    <w:rsid w:val="00C9010F"/>
    <w:rsid w:val="00C90FD0"/>
    <w:rsid w:val="00C91308"/>
    <w:rsid w:val="00C949CA"/>
    <w:rsid w:val="00C95871"/>
    <w:rsid w:val="00CA0841"/>
    <w:rsid w:val="00CA1C9E"/>
    <w:rsid w:val="00CA6CE5"/>
    <w:rsid w:val="00CA727F"/>
    <w:rsid w:val="00CA7E8A"/>
    <w:rsid w:val="00CB0134"/>
    <w:rsid w:val="00CB21F2"/>
    <w:rsid w:val="00CB42AE"/>
    <w:rsid w:val="00CB441E"/>
    <w:rsid w:val="00CB54DC"/>
    <w:rsid w:val="00CB6CA5"/>
    <w:rsid w:val="00CB6D37"/>
    <w:rsid w:val="00CB73F8"/>
    <w:rsid w:val="00CC0BFD"/>
    <w:rsid w:val="00CC13A8"/>
    <w:rsid w:val="00CC432C"/>
    <w:rsid w:val="00CC438A"/>
    <w:rsid w:val="00CC6CB3"/>
    <w:rsid w:val="00CC6E38"/>
    <w:rsid w:val="00CD0764"/>
    <w:rsid w:val="00CD22F0"/>
    <w:rsid w:val="00CD6685"/>
    <w:rsid w:val="00CE171D"/>
    <w:rsid w:val="00CE1F8A"/>
    <w:rsid w:val="00CE242A"/>
    <w:rsid w:val="00CF0040"/>
    <w:rsid w:val="00CF32F9"/>
    <w:rsid w:val="00CF6C44"/>
    <w:rsid w:val="00CF7492"/>
    <w:rsid w:val="00CF769E"/>
    <w:rsid w:val="00CF7C51"/>
    <w:rsid w:val="00D00199"/>
    <w:rsid w:val="00D00F89"/>
    <w:rsid w:val="00D01CE1"/>
    <w:rsid w:val="00D06038"/>
    <w:rsid w:val="00D078BF"/>
    <w:rsid w:val="00D1340C"/>
    <w:rsid w:val="00D17EA4"/>
    <w:rsid w:val="00D20078"/>
    <w:rsid w:val="00D20A9A"/>
    <w:rsid w:val="00D21DD2"/>
    <w:rsid w:val="00D248B9"/>
    <w:rsid w:val="00D26464"/>
    <w:rsid w:val="00D27102"/>
    <w:rsid w:val="00D30954"/>
    <w:rsid w:val="00D35C90"/>
    <w:rsid w:val="00D3606D"/>
    <w:rsid w:val="00D401E3"/>
    <w:rsid w:val="00D4180D"/>
    <w:rsid w:val="00D41B31"/>
    <w:rsid w:val="00D41DD2"/>
    <w:rsid w:val="00D43CB8"/>
    <w:rsid w:val="00D43D18"/>
    <w:rsid w:val="00D44128"/>
    <w:rsid w:val="00D44330"/>
    <w:rsid w:val="00D457A5"/>
    <w:rsid w:val="00D45D86"/>
    <w:rsid w:val="00D463A4"/>
    <w:rsid w:val="00D465F3"/>
    <w:rsid w:val="00D47851"/>
    <w:rsid w:val="00D47A85"/>
    <w:rsid w:val="00D47D93"/>
    <w:rsid w:val="00D50C95"/>
    <w:rsid w:val="00D513EA"/>
    <w:rsid w:val="00D52067"/>
    <w:rsid w:val="00D5245A"/>
    <w:rsid w:val="00D5591C"/>
    <w:rsid w:val="00D6073D"/>
    <w:rsid w:val="00D620AC"/>
    <w:rsid w:val="00D6288C"/>
    <w:rsid w:val="00D63E7E"/>
    <w:rsid w:val="00D65200"/>
    <w:rsid w:val="00D70180"/>
    <w:rsid w:val="00D7183C"/>
    <w:rsid w:val="00D7491E"/>
    <w:rsid w:val="00D81BA3"/>
    <w:rsid w:val="00D82642"/>
    <w:rsid w:val="00D82D91"/>
    <w:rsid w:val="00D853B3"/>
    <w:rsid w:val="00D85A68"/>
    <w:rsid w:val="00D85F32"/>
    <w:rsid w:val="00D86105"/>
    <w:rsid w:val="00D86FC1"/>
    <w:rsid w:val="00D9035E"/>
    <w:rsid w:val="00D91405"/>
    <w:rsid w:val="00D915E9"/>
    <w:rsid w:val="00D92E48"/>
    <w:rsid w:val="00D9460D"/>
    <w:rsid w:val="00D96F0A"/>
    <w:rsid w:val="00D9710A"/>
    <w:rsid w:val="00DA1280"/>
    <w:rsid w:val="00DA30E0"/>
    <w:rsid w:val="00DA4CF7"/>
    <w:rsid w:val="00DA6EAA"/>
    <w:rsid w:val="00DA7E7D"/>
    <w:rsid w:val="00DC1CC9"/>
    <w:rsid w:val="00DC2133"/>
    <w:rsid w:val="00DC6F43"/>
    <w:rsid w:val="00DC73DA"/>
    <w:rsid w:val="00DD253B"/>
    <w:rsid w:val="00DD5A3E"/>
    <w:rsid w:val="00DE15D5"/>
    <w:rsid w:val="00DE424C"/>
    <w:rsid w:val="00DE6125"/>
    <w:rsid w:val="00DE71AA"/>
    <w:rsid w:val="00DF1E25"/>
    <w:rsid w:val="00DF2F59"/>
    <w:rsid w:val="00DF42D6"/>
    <w:rsid w:val="00DF6CB9"/>
    <w:rsid w:val="00E009C1"/>
    <w:rsid w:val="00E03C8D"/>
    <w:rsid w:val="00E03EEF"/>
    <w:rsid w:val="00E042D3"/>
    <w:rsid w:val="00E0594F"/>
    <w:rsid w:val="00E07A70"/>
    <w:rsid w:val="00E07DE6"/>
    <w:rsid w:val="00E11FC4"/>
    <w:rsid w:val="00E179CC"/>
    <w:rsid w:val="00E21CC0"/>
    <w:rsid w:val="00E22DEA"/>
    <w:rsid w:val="00E31D2A"/>
    <w:rsid w:val="00E35ECF"/>
    <w:rsid w:val="00E37D3D"/>
    <w:rsid w:val="00E43C1F"/>
    <w:rsid w:val="00E45CC2"/>
    <w:rsid w:val="00E51C88"/>
    <w:rsid w:val="00E54398"/>
    <w:rsid w:val="00E6316E"/>
    <w:rsid w:val="00E73191"/>
    <w:rsid w:val="00E73626"/>
    <w:rsid w:val="00E75236"/>
    <w:rsid w:val="00E81B8F"/>
    <w:rsid w:val="00E8203C"/>
    <w:rsid w:val="00E83FD3"/>
    <w:rsid w:val="00E8407B"/>
    <w:rsid w:val="00E870F6"/>
    <w:rsid w:val="00E9113F"/>
    <w:rsid w:val="00E92BAD"/>
    <w:rsid w:val="00E93B16"/>
    <w:rsid w:val="00E93B2B"/>
    <w:rsid w:val="00E952E8"/>
    <w:rsid w:val="00EA038D"/>
    <w:rsid w:val="00EA3E9F"/>
    <w:rsid w:val="00EA77DE"/>
    <w:rsid w:val="00EB3B4E"/>
    <w:rsid w:val="00EB503A"/>
    <w:rsid w:val="00EC0FCA"/>
    <w:rsid w:val="00EC16AF"/>
    <w:rsid w:val="00EC1F70"/>
    <w:rsid w:val="00EC420D"/>
    <w:rsid w:val="00EC494E"/>
    <w:rsid w:val="00ED0238"/>
    <w:rsid w:val="00ED1663"/>
    <w:rsid w:val="00ED25E6"/>
    <w:rsid w:val="00ED72A6"/>
    <w:rsid w:val="00EE0699"/>
    <w:rsid w:val="00EE4632"/>
    <w:rsid w:val="00EE5F30"/>
    <w:rsid w:val="00EE7381"/>
    <w:rsid w:val="00EE7A5A"/>
    <w:rsid w:val="00EE7B28"/>
    <w:rsid w:val="00EE7C17"/>
    <w:rsid w:val="00EF61AE"/>
    <w:rsid w:val="00EF693C"/>
    <w:rsid w:val="00F07EC9"/>
    <w:rsid w:val="00F1037E"/>
    <w:rsid w:val="00F11D51"/>
    <w:rsid w:val="00F20741"/>
    <w:rsid w:val="00F22C7E"/>
    <w:rsid w:val="00F23C6C"/>
    <w:rsid w:val="00F24981"/>
    <w:rsid w:val="00F25FCB"/>
    <w:rsid w:val="00F306EE"/>
    <w:rsid w:val="00F32C88"/>
    <w:rsid w:val="00F332A7"/>
    <w:rsid w:val="00F34D55"/>
    <w:rsid w:val="00F3763B"/>
    <w:rsid w:val="00F426E3"/>
    <w:rsid w:val="00F42747"/>
    <w:rsid w:val="00F43A10"/>
    <w:rsid w:val="00F43E5E"/>
    <w:rsid w:val="00F50930"/>
    <w:rsid w:val="00F523D3"/>
    <w:rsid w:val="00F539DE"/>
    <w:rsid w:val="00F54902"/>
    <w:rsid w:val="00F549AE"/>
    <w:rsid w:val="00F55580"/>
    <w:rsid w:val="00F5658B"/>
    <w:rsid w:val="00F57998"/>
    <w:rsid w:val="00F60408"/>
    <w:rsid w:val="00F60698"/>
    <w:rsid w:val="00F61199"/>
    <w:rsid w:val="00F62038"/>
    <w:rsid w:val="00F66BB3"/>
    <w:rsid w:val="00F677A4"/>
    <w:rsid w:val="00F7103B"/>
    <w:rsid w:val="00F739C5"/>
    <w:rsid w:val="00F75093"/>
    <w:rsid w:val="00F77897"/>
    <w:rsid w:val="00F82B7A"/>
    <w:rsid w:val="00F8432C"/>
    <w:rsid w:val="00F84D87"/>
    <w:rsid w:val="00F90397"/>
    <w:rsid w:val="00F90BAE"/>
    <w:rsid w:val="00F91EE8"/>
    <w:rsid w:val="00F93903"/>
    <w:rsid w:val="00F93B13"/>
    <w:rsid w:val="00F9528C"/>
    <w:rsid w:val="00F958F3"/>
    <w:rsid w:val="00F959DC"/>
    <w:rsid w:val="00F96759"/>
    <w:rsid w:val="00FA0F57"/>
    <w:rsid w:val="00FA24A3"/>
    <w:rsid w:val="00FA3B0A"/>
    <w:rsid w:val="00FA3D02"/>
    <w:rsid w:val="00FA5992"/>
    <w:rsid w:val="00FA5B0B"/>
    <w:rsid w:val="00FB25ED"/>
    <w:rsid w:val="00FB36C2"/>
    <w:rsid w:val="00FB47A3"/>
    <w:rsid w:val="00FB4C09"/>
    <w:rsid w:val="00FB7652"/>
    <w:rsid w:val="00FC089A"/>
    <w:rsid w:val="00FC212D"/>
    <w:rsid w:val="00FC2DA1"/>
    <w:rsid w:val="00FC36DA"/>
    <w:rsid w:val="00FC604E"/>
    <w:rsid w:val="00FC656C"/>
    <w:rsid w:val="00FC6A9A"/>
    <w:rsid w:val="00FC6F81"/>
    <w:rsid w:val="00FD2987"/>
    <w:rsid w:val="00FD3B4B"/>
    <w:rsid w:val="00FD498D"/>
    <w:rsid w:val="00FD55AB"/>
    <w:rsid w:val="00FD695E"/>
    <w:rsid w:val="00FE0288"/>
    <w:rsid w:val="00FE4499"/>
    <w:rsid w:val="00FE5193"/>
    <w:rsid w:val="00FF01E4"/>
    <w:rsid w:val="00FF05EF"/>
    <w:rsid w:val="00FF29F8"/>
    <w:rsid w:val="00FF4FC6"/>
    <w:rsid w:val="00FF635E"/>
    <w:rsid w:val="00FF7622"/>
    <w:rsid w:val="00FF77BB"/>
    <w:rsid w:val="01260775"/>
    <w:rsid w:val="01823387"/>
    <w:rsid w:val="01960AEB"/>
    <w:rsid w:val="01AF21EA"/>
    <w:rsid w:val="01BC3366"/>
    <w:rsid w:val="01D01964"/>
    <w:rsid w:val="01FC24E7"/>
    <w:rsid w:val="01FD1936"/>
    <w:rsid w:val="0200109D"/>
    <w:rsid w:val="020777F5"/>
    <w:rsid w:val="0212D8BC"/>
    <w:rsid w:val="025454E9"/>
    <w:rsid w:val="02572EAD"/>
    <w:rsid w:val="0279AB59"/>
    <w:rsid w:val="027B4F1C"/>
    <w:rsid w:val="031AAC1B"/>
    <w:rsid w:val="03415952"/>
    <w:rsid w:val="03B060BA"/>
    <w:rsid w:val="03D19A43"/>
    <w:rsid w:val="04051435"/>
    <w:rsid w:val="041B7295"/>
    <w:rsid w:val="041E1341"/>
    <w:rsid w:val="044D0435"/>
    <w:rsid w:val="0456F3A7"/>
    <w:rsid w:val="049FEF1E"/>
    <w:rsid w:val="04BA43C5"/>
    <w:rsid w:val="04E14603"/>
    <w:rsid w:val="04FD2E39"/>
    <w:rsid w:val="051A0BD5"/>
    <w:rsid w:val="05572BE3"/>
    <w:rsid w:val="056148D0"/>
    <w:rsid w:val="059F0D1B"/>
    <w:rsid w:val="05CAA68F"/>
    <w:rsid w:val="064B011D"/>
    <w:rsid w:val="06795D4F"/>
    <w:rsid w:val="069B725B"/>
    <w:rsid w:val="06C1E635"/>
    <w:rsid w:val="07078889"/>
    <w:rsid w:val="070BF9D6"/>
    <w:rsid w:val="0718D70D"/>
    <w:rsid w:val="07296C72"/>
    <w:rsid w:val="0730A260"/>
    <w:rsid w:val="076714E5"/>
    <w:rsid w:val="08465FC7"/>
    <w:rsid w:val="08A06EA7"/>
    <w:rsid w:val="08B90C85"/>
    <w:rsid w:val="08BB4B65"/>
    <w:rsid w:val="0930C15F"/>
    <w:rsid w:val="0944B0D7"/>
    <w:rsid w:val="09BCFEBC"/>
    <w:rsid w:val="09DF3413"/>
    <w:rsid w:val="09E508B8"/>
    <w:rsid w:val="0A038D61"/>
    <w:rsid w:val="0A08A984"/>
    <w:rsid w:val="0A466740"/>
    <w:rsid w:val="0A48D506"/>
    <w:rsid w:val="0A8A9166"/>
    <w:rsid w:val="0AE0A28E"/>
    <w:rsid w:val="0AFF2C8A"/>
    <w:rsid w:val="0B452B4E"/>
    <w:rsid w:val="0B792226"/>
    <w:rsid w:val="0B7B2A59"/>
    <w:rsid w:val="0BCFDB32"/>
    <w:rsid w:val="0C408157"/>
    <w:rsid w:val="0C61BE64"/>
    <w:rsid w:val="0C934EE7"/>
    <w:rsid w:val="0C9D65BE"/>
    <w:rsid w:val="0CBA42A1"/>
    <w:rsid w:val="0CC973D8"/>
    <w:rsid w:val="0CD2B988"/>
    <w:rsid w:val="0CDF151B"/>
    <w:rsid w:val="0D3C34A7"/>
    <w:rsid w:val="0D54C3F3"/>
    <w:rsid w:val="0D73A878"/>
    <w:rsid w:val="0D79C3B1"/>
    <w:rsid w:val="0DA87CAA"/>
    <w:rsid w:val="0DEBD502"/>
    <w:rsid w:val="0E66521B"/>
    <w:rsid w:val="0E74639B"/>
    <w:rsid w:val="0E8D90DC"/>
    <w:rsid w:val="0EAD0895"/>
    <w:rsid w:val="0EFEB591"/>
    <w:rsid w:val="0F42B962"/>
    <w:rsid w:val="0F85C5E9"/>
    <w:rsid w:val="0F94E144"/>
    <w:rsid w:val="0FEA2EE6"/>
    <w:rsid w:val="101F0575"/>
    <w:rsid w:val="102E55E0"/>
    <w:rsid w:val="1052CE18"/>
    <w:rsid w:val="106C14FE"/>
    <w:rsid w:val="1080EFFD"/>
    <w:rsid w:val="1090CF33"/>
    <w:rsid w:val="10B244F7"/>
    <w:rsid w:val="10EB6A72"/>
    <w:rsid w:val="115BF58D"/>
    <w:rsid w:val="1179F3E5"/>
    <w:rsid w:val="118C61EC"/>
    <w:rsid w:val="11A7DBC9"/>
    <w:rsid w:val="11A83FB9"/>
    <w:rsid w:val="11C91E4E"/>
    <w:rsid w:val="11DAC95F"/>
    <w:rsid w:val="120C322F"/>
    <w:rsid w:val="12663F41"/>
    <w:rsid w:val="12DA5332"/>
    <w:rsid w:val="12E7C000"/>
    <w:rsid w:val="131F0CA7"/>
    <w:rsid w:val="132BC32C"/>
    <w:rsid w:val="13ACC0D1"/>
    <w:rsid w:val="140FF607"/>
    <w:rsid w:val="14216DD6"/>
    <w:rsid w:val="1477B750"/>
    <w:rsid w:val="14BAB084"/>
    <w:rsid w:val="159C0888"/>
    <w:rsid w:val="15A40FD5"/>
    <w:rsid w:val="16137098"/>
    <w:rsid w:val="161D3BDF"/>
    <w:rsid w:val="167EBB30"/>
    <w:rsid w:val="16B2A3E1"/>
    <w:rsid w:val="1709EE7B"/>
    <w:rsid w:val="171F0C6A"/>
    <w:rsid w:val="174A7733"/>
    <w:rsid w:val="176501F7"/>
    <w:rsid w:val="1791329A"/>
    <w:rsid w:val="180ED266"/>
    <w:rsid w:val="189B7376"/>
    <w:rsid w:val="18B3CEAA"/>
    <w:rsid w:val="18FC768A"/>
    <w:rsid w:val="19800E0C"/>
    <w:rsid w:val="1993E383"/>
    <w:rsid w:val="1A5AFBDD"/>
    <w:rsid w:val="1A65DCE3"/>
    <w:rsid w:val="1AD16392"/>
    <w:rsid w:val="1ADC6B91"/>
    <w:rsid w:val="1B4593EB"/>
    <w:rsid w:val="1B609DB3"/>
    <w:rsid w:val="1B60DF4C"/>
    <w:rsid w:val="1BB87E7C"/>
    <w:rsid w:val="1BDB1CD9"/>
    <w:rsid w:val="1BE7A56E"/>
    <w:rsid w:val="1C057FD6"/>
    <w:rsid w:val="1C503922"/>
    <w:rsid w:val="1C84A405"/>
    <w:rsid w:val="1CD02959"/>
    <w:rsid w:val="1CEC2037"/>
    <w:rsid w:val="1CF56DBA"/>
    <w:rsid w:val="1D0460DA"/>
    <w:rsid w:val="1D9FEA43"/>
    <w:rsid w:val="1DAB760F"/>
    <w:rsid w:val="1DBE7342"/>
    <w:rsid w:val="1DECA7E8"/>
    <w:rsid w:val="1E23A7C5"/>
    <w:rsid w:val="1E26441B"/>
    <w:rsid w:val="1E3FB852"/>
    <w:rsid w:val="1E6BF9BA"/>
    <w:rsid w:val="1E73FF24"/>
    <w:rsid w:val="1E9DD90D"/>
    <w:rsid w:val="1EC887F9"/>
    <w:rsid w:val="1EC99BF2"/>
    <w:rsid w:val="1ECC1C70"/>
    <w:rsid w:val="1EE03101"/>
    <w:rsid w:val="1EFCC370"/>
    <w:rsid w:val="1F0AB776"/>
    <w:rsid w:val="1F0FE2D4"/>
    <w:rsid w:val="1F17941C"/>
    <w:rsid w:val="1F565FC1"/>
    <w:rsid w:val="1FBB33C8"/>
    <w:rsid w:val="202AE767"/>
    <w:rsid w:val="203C0133"/>
    <w:rsid w:val="20EEB5A7"/>
    <w:rsid w:val="2142F337"/>
    <w:rsid w:val="215CBB35"/>
    <w:rsid w:val="215E9B68"/>
    <w:rsid w:val="2160E8D8"/>
    <w:rsid w:val="21734DB1"/>
    <w:rsid w:val="2178D19A"/>
    <w:rsid w:val="219A5A03"/>
    <w:rsid w:val="21B0E436"/>
    <w:rsid w:val="21BA3A83"/>
    <w:rsid w:val="21C405A9"/>
    <w:rsid w:val="21C85457"/>
    <w:rsid w:val="21D94AEE"/>
    <w:rsid w:val="21D96F0F"/>
    <w:rsid w:val="23040ECE"/>
    <w:rsid w:val="233F6ADD"/>
    <w:rsid w:val="2356BA58"/>
    <w:rsid w:val="23814312"/>
    <w:rsid w:val="2401386A"/>
    <w:rsid w:val="240A9815"/>
    <w:rsid w:val="243AF8FD"/>
    <w:rsid w:val="24E365D6"/>
    <w:rsid w:val="24E86DDB"/>
    <w:rsid w:val="2510D0BE"/>
    <w:rsid w:val="2548DF30"/>
    <w:rsid w:val="254EFA44"/>
    <w:rsid w:val="2572749F"/>
    <w:rsid w:val="25EF0106"/>
    <w:rsid w:val="265E79AF"/>
    <w:rsid w:val="266FA896"/>
    <w:rsid w:val="26C61AAB"/>
    <w:rsid w:val="270C7202"/>
    <w:rsid w:val="2714164E"/>
    <w:rsid w:val="271626AC"/>
    <w:rsid w:val="274E12DE"/>
    <w:rsid w:val="277615BA"/>
    <w:rsid w:val="2790551B"/>
    <w:rsid w:val="27933978"/>
    <w:rsid w:val="27B3EB4F"/>
    <w:rsid w:val="27BB7EFF"/>
    <w:rsid w:val="27EACD28"/>
    <w:rsid w:val="28233C7B"/>
    <w:rsid w:val="283A673F"/>
    <w:rsid w:val="286C9000"/>
    <w:rsid w:val="2875DA27"/>
    <w:rsid w:val="289755C1"/>
    <w:rsid w:val="28C8DE53"/>
    <w:rsid w:val="291A4798"/>
    <w:rsid w:val="2922762B"/>
    <w:rsid w:val="29231F75"/>
    <w:rsid w:val="292D2A44"/>
    <w:rsid w:val="2941BB26"/>
    <w:rsid w:val="29539B8A"/>
    <w:rsid w:val="2967588D"/>
    <w:rsid w:val="2977E8D7"/>
    <w:rsid w:val="299163ED"/>
    <w:rsid w:val="29BECC41"/>
    <w:rsid w:val="2A0EB7EC"/>
    <w:rsid w:val="2A62D850"/>
    <w:rsid w:val="2A7D9EBE"/>
    <w:rsid w:val="2AB2CB17"/>
    <w:rsid w:val="2B6A3141"/>
    <w:rsid w:val="2B79266C"/>
    <w:rsid w:val="2B88EC3A"/>
    <w:rsid w:val="2BEC45C2"/>
    <w:rsid w:val="2C04443D"/>
    <w:rsid w:val="2C0D5FC6"/>
    <w:rsid w:val="2C417074"/>
    <w:rsid w:val="2C9C120A"/>
    <w:rsid w:val="2CFDDFE7"/>
    <w:rsid w:val="2D58BDA0"/>
    <w:rsid w:val="2D6610EE"/>
    <w:rsid w:val="2D8E8917"/>
    <w:rsid w:val="2DD3A41A"/>
    <w:rsid w:val="2E0AC486"/>
    <w:rsid w:val="2E9DA256"/>
    <w:rsid w:val="2EB00712"/>
    <w:rsid w:val="2EF2ED5F"/>
    <w:rsid w:val="2F18C78E"/>
    <w:rsid w:val="2F1B36B0"/>
    <w:rsid w:val="2F20A0A7"/>
    <w:rsid w:val="2F887492"/>
    <w:rsid w:val="2FB8DECF"/>
    <w:rsid w:val="2FC53074"/>
    <w:rsid w:val="2FE508C5"/>
    <w:rsid w:val="303786DC"/>
    <w:rsid w:val="3074DB79"/>
    <w:rsid w:val="30E51062"/>
    <w:rsid w:val="30EF2611"/>
    <w:rsid w:val="31748311"/>
    <w:rsid w:val="31DE05EF"/>
    <w:rsid w:val="320565A3"/>
    <w:rsid w:val="32623E73"/>
    <w:rsid w:val="329DE5EE"/>
    <w:rsid w:val="32A0A080"/>
    <w:rsid w:val="32AFEE87"/>
    <w:rsid w:val="32D36194"/>
    <w:rsid w:val="331ED750"/>
    <w:rsid w:val="3330772C"/>
    <w:rsid w:val="336DBAE5"/>
    <w:rsid w:val="3378E488"/>
    <w:rsid w:val="3379D650"/>
    <w:rsid w:val="337D429A"/>
    <w:rsid w:val="33BAA37F"/>
    <w:rsid w:val="33C77093"/>
    <w:rsid w:val="33E6561A"/>
    <w:rsid w:val="33FBD392"/>
    <w:rsid w:val="34068F8E"/>
    <w:rsid w:val="344558A1"/>
    <w:rsid w:val="3468B1D0"/>
    <w:rsid w:val="347CFC61"/>
    <w:rsid w:val="34AF4725"/>
    <w:rsid w:val="34D48A94"/>
    <w:rsid w:val="34FB52D2"/>
    <w:rsid w:val="350F0CCC"/>
    <w:rsid w:val="354F6B71"/>
    <w:rsid w:val="356A2AFB"/>
    <w:rsid w:val="359D7B12"/>
    <w:rsid w:val="35D5AB3A"/>
    <w:rsid w:val="35FB53DF"/>
    <w:rsid w:val="361CE264"/>
    <w:rsid w:val="364BED6E"/>
    <w:rsid w:val="367BCAC0"/>
    <w:rsid w:val="36879517"/>
    <w:rsid w:val="36C948F6"/>
    <w:rsid w:val="37779A96"/>
    <w:rsid w:val="37A1D010"/>
    <w:rsid w:val="37DC5362"/>
    <w:rsid w:val="37E7852A"/>
    <w:rsid w:val="382BAB83"/>
    <w:rsid w:val="389527C0"/>
    <w:rsid w:val="389879D2"/>
    <w:rsid w:val="38EA4AE3"/>
    <w:rsid w:val="398A26AA"/>
    <w:rsid w:val="39CC3A5C"/>
    <w:rsid w:val="3A096D0B"/>
    <w:rsid w:val="3A09DB0C"/>
    <w:rsid w:val="3AC62A6A"/>
    <w:rsid w:val="3AC99319"/>
    <w:rsid w:val="3B376386"/>
    <w:rsid w:val="3B520290"/>
    <w:rsid w:val="3B558A6A"/>
    <w:rsid w:val="3B594E5A"/>
    <w:rsid w:val="3B597802"/>
    <w:rsid w:val="3B718509"/>
    <w:rsid w:val="3B75C681"/>
    <w:rsid w:val="3BBCE3B3"/>
    <w:rsid w:val="3BEDB2EE"/>
    <w:rsid w:val="3C0AEE57"/>
    <w:rsid w:val="3C15AAB4"/>
    <w:rsid w:val="3C1940D9"/>
    <w:rsid w:val="3C4F353E"/>
    <w:rsid w:val="3CD482B9"/>
    <w:rsid w:val="3D18CFD2"/>
    <w:rsid w:val="3D2225EF"/>
    <w:rsid w:val="3D743A71"/>
    <w:rsid w:val="3D7AEC3D"/>
    <w:rsid w:val="3D89D8B2"/>
    <w:rsid w:val="3DCA1910"/>
    <w:rsid w:val="3DE1DA27"/>
    <w:rsid w:val="3DE8526D"/>
    <w:rsid w:val="3DEDE41E"/>
    <w:rsid w:val="3E25800F"/>
    <w:rsid w:val="3EC1BDFF"/>
    <w:rsid w:val="3EDD6291"/>
    <w:rsid w:val="3EE1ED48"/>
    <w:rsid w:val="3F529C81"/>
    <w:rsid w:val="3F81BDAE"/>
    <w:rsid w:val="3FD61C25"/>
    <w:rsid w:val="3FDA5AC8"/>
    <w:rsid w:val="3FE355C3"/>
    <w:rsid w:val="3FFBE886"/>
    <w:rsid w:val="400399D9"/>
    <w:rsid w:val="40067AFE"/>
    <w:rsid w:val="405CB191"/>
    <w:rsid w:val="4083C08E"/>
    <w:rsid w:val="40860E8B"/>
    <w:rsid w:val="40871CED"/>
    <w:rsid w:val="40D57E19"/>
    <w:rsid w:val="40D7D8E5"/>
    <w:rsid w:val="40DBBFBB"/>
    <w:rsid w:val="410A2FE1"/>
    <w:rsid w:val="410ABDA0"/>
    <w:rsid w:val="410B9845"/>
    <w:rsid w:val="41715CF0"/>
    <w:rsid w:val="417CD0F8"/>
    <w:rsid w:val="418B0A90"/>
    <w:rsid w:val="41A27E69"/>
    <w:rsid w:val="41ABAF8B"/>
    <w:rsid w:val="41DCDB5E"/>
    <w:rsid w:val="41ED8ADF"/>
    <w:rsid w:val="42229AC4"/>
    <w:rsid w:val="4224C2DB"/>
    <w:rsid w:val="425AEF6C"/>
    <w:rsid w:val="42761A4F"/>
    <w:rsid w:val="427C6234"/>
    <w:rsid w:val="4281D10F"/>
    <w:rsid w:val="42CB25BF"/>
    <w:rsid w:val="431C9F8E"/>
    <w:rsid w:val="43212584"/>
    <w:rsid w:val="4357BEA4"/>
    <w:rsid w:val="4360E109"/>
    <w:rsid w:val="438B16C5"/>
    <w:rsid w:val="43A71BD7"/>
    <w:rsid w:val="43F00BFD"/>
    <w:rsid w:val="441AB146"/>
    <w:rsid w:val="44685D2E"/>
    <w:rsid w:val="44692B6D"/>
    <w:rsid w:val="4481D885"/>
    <w:rsid w:val="448A8B1B"/>
    <w:rsid w:val="4494B2C4"/>
    <w:rsid w:val="44AC8419"/>
    <w:rsid w:val="44E35677"/>
    <w:rsid w:val="45162B43"/>
    <w:rsid w:val="4542339C"/>
    <w:rsid w:val="454CA415"/>
    <w:rsid w:val="4558F3AE"/>
    <w:rsid w:val="456A0186"/>
    <w:rsid w:val="456DAAFE"/>
    <w:rsid w:val="45886A23"/>
    <w:rsid w:val="45977F4B"/>
    <w:rsid w:val="464CBA6A"/>
    <w:rsid w:val="4652FFD4"/>
    <w:rsid w:val="46632B0A"/>
    <w:rsid w:val="467CE5C8"/>
    <w:rsid w:val="4697BEDB"/>
    <w:rsid w:val="46B0339C"/>
    <w:rsid w:val="46BF4231"/>
    <w:rsid w:val="46E05950"/>
    <w:rsid w:val="4702921D"/>
    <w:rsid w:val="472824BB"/>
    <w:rsid w:val="474CA580"/>
    <w:rsid w:val="4784541D"/>
    <w:rsid w:val="47A33C60"/>
    <w:rsid w:val="47AD8F50"/>
    <w:rsid w:val="47B8E24D"/>
    <w:rsid w:val="48B4EB33"/>
    <w:rsid w:val="48C92735"/>
    <w:rsid w:val="48E214AC"/>
    <w:rsid w:val="48ECDD86"/>
    <w:rsid w:val="49287040"/>
    <w:rsid w:val="494A7650"/>
    <w:rsid w:val="498B5650"/>
    <w:rsid w:val="49943799"/>
    <w:rsid w:val="49A60395"/>
    <w:rsid w:val="49BE6A28"/>
    <w:rsid w:val="49C8AA46"/>
    <w:rsid w:val="4A0F5F3A"/>
    <w:rsid w:val="4A329F16"/>
    <w:rsid w:val="4A506221"/>
    <w:rsid w:val="4A56DC77"/>
    <w:rsid w:val="4AB42919"/>
    <w:rsid w:val="4AF8ADA2"/>
    <w:rsid w:val="4B0CEAEE"/>
    <w:rsid w:val="4C1635B0"/>
    <w:rsid w:val="4CB2310A"/>
    <w:rsid w:val="4CB93F3C"/>
    <w:rsid w:val="4D31121B"/>
    <w:rsid w:val="4D447693"/>
    <w:rsid w:val="4D8E7D39"/>
    <w:rsid w:val="4DA03FAA"/>
    <w:rsid w:val="4DA3A4CB"/>
    <w:rsid w:val="4DB05773"/>
    <w:rsid w:val="4DFCD731"/>
    <w:rsid w:val="4E1BE9E4"/>
    <w:rsid w:val="4E335D63"/>
    <w:rsid w:val="4E990159"/>
    <w:rsid w:val="4EB03EB4"/>
    <w:rsid w:val="4EC3624E"/>
    <w:rsid w:val="4ED2C73A"/>
    <w:rsid w:val="4F1727BE"/>
    <w:rsid w:val="4F5CD4FF"/>
    <w:rsid w:val="4F90ED34"/>
    <w:rsid w:val="500890E4"/>
    <w:rsid w:val="5030A70A"/>
    <w:rsid w:val="5056A466"/>
    <w:rsid w:val="506CF9B5"/>
    <w:rsid w:val="5073569F"/>
    <w:rsid w:val="5088AC36"/>
    <w:rsid w:val="50ACCD36"/>
    <w:rsid w:val="50BA68AA"/>
    <w:rsid w:val="50C5BF30"/>
    <w:rsid w:val="50DCB693"/>
    <w:rsid w:val="50F990B9"/>
    <w:rsid w:val="511F86FD"/>
    <w:rsid w:val="514500B8"/>
    <w:rsid w:val="515FACEB"/>
    <w:rsid w:val="51E45491"/>
    <w:rsid w:val="51FA8789"/>
    <w:rsid w:val="521B49E5"/>
    <w:rsid w:val="521E7E65"/>
    <w:rsid w:val="52815C64"/>
    <w:rsid w:val="52C149F4"/>
    <w:rsid w:val="52F4B328"/>
    <w:rsid w:val="533A7003"/>
    <w:rsid w:val="54122A62"/>
    <w:rsid w:val="5474BED2"/>
    <w:rsid w:val="547E334D"/>
    <w:rsid w:val="54896ACE"/>
    <w:rsid w:val="54D8D9F5"/>
    <w:rsid w:val="54F46163"/>
    <w:rsid w:val="550300EB"/>
    <w:rsid w:val="55AD3B2D"/>
    <w:rsid w:val="55B8DAE4"/>
    <w:rsid w:val="56615827"/>
    <w:rsid w:val="56BC7408"/>
    <w:rsid w:val="56D21136"/>
    <w:rsid w:val="56FEDD3B"/>
    <w:rsid w:val="574D4C2A"/>
    <w:rsid w:val="57B83638"/>
    <w:rsid w:val="57C2E31A"/>
    <w:rsid w:val="57E13A5A"/>
    <w:rsid w:val="57F33935"/>
    <w:rsid w:val="58345E50"/>
    <w:rsid w:val="585F35FF"/>
    <w:rsid w:val="5874B8CA"/>
    <w:rsid w:val="588432EE"/>
    <w:rsid w:val="58AB422A"/>
    <w:rsid w:val="59260D0D"/>
    <w:rsid w:val="5926E564"/>
    <w:rsid w:val="5940155B"/>
    <w:rsid w:val="59460739"/>
    <w:rsid w:val="5947F66D"/>
    <w:rsid w:val="59733112"/>
    <w:rsid w:val="59CD63AB"/>
    <w:rsid w:val="59DEE0C9"/>
    <w:rsid w:val="59E4C4C8"/>
    <w:rsid w:val="59EC74D6"/>
    <w:rsid w:val="5A05E26D"/>
    <w:rsid w:val="5A4BF837"/>
    <w:rsid w:val="5A5767B0"/>
    <w:rsid w:val="5AB9FB13"/>
    <w:rsid w:val="5ABF3065"/>
    <w:rsid w:val="5B32F2D6"/>
    <w:rsid w:val="5B3875E2"/>
    <w:rsid w:val="5B5D4352"/>
    <w:rsid w:val="5B712CCA"/>
    <w:rsid w:val="5BD7D6A5"/>
    <w:rsid w:val="5C0D4B2D"/>
    <w:rsid w:val="5C1A10A7"/>
    <w:rsid w:val="5C37C6BE"/>
    <w:rsid w:val="5C4719F2"/>
    <w:rsid w:val="5C487FF6"/>
    <w:rsid w:val="5C6EB438"/>
    <w:rsid w:val="5CE8A7A6"/>
    <w:rsid w:val="5D22F90B"/>
    <w:rsid w:val="5DABCF5D"/>
    <w:rsid w:val="5DCB9602"/>
    <w:rsid w:val="5DD338F1"/>
    <w:rsid w:val="5DE8F5DE"/>
    <w:rsid w:val="5E1D3080"/>
    <w:rsid w:val="5E3A716C"/>
    <w:rsid w:val="5E41B1D0"/>
    <w:rsid w:val="5E5E9661"/>
    <w:rsid w:val="5EA49AA7"/>
    <w:rsid w:val="5ED2BD56"/>
    <w:rsid w:val="5EEC98A3"/>
    <w:rsid w:val="5F152596"/>
    <w:rsid w:val="5F347FCC"/>
    <w:rsid w:val="5F9BEA30"/>
    <w:rsid w:val="5FBE8862"/>
    <w:rsid w:val="5FC9B2CE"/>
    <w:rsid w:val="5FFCA69F"/>
    <w:rsid w:val="602968E1"/>
    <w:rsid w:val="605C873E"/>
    <w:rsid w:val="60725088"/>
    <w:rsid w:val="60D2190E"/>
    <w:rsid w:val="61442F10"/>
    <w:rsid w:val="61543184"/>
    <w:rsid w:val="6196163A"/>
    <w:rsid w:val="61EA3FD6"/>
    <w:rsid w:val="6204B833"/>
    <w:rsid w:val="620B6B90"/>
    <w:rsid w:val="621DAEC6"/>
    <w:rsid w:val="62258140"/>
    <w:rsid w:val="62351906"/>
    <w:rsid w:val="6262FF41"/>
    <w:rsid w:val="628E9E7E"/>
    <w:rsid w:val="628FDFAA"/>
    <w:rsid w:val="6294F711"/>
    <w:rsid w:val="62DFE9F1"/>
    <w:rsid w:val="631CBF43"/>
    <w:rsid w:val="63920726"/>
    <w:rsid w:val="63A08894"/>
    <w:rsid w:val="63E9E5EF"/>
    <w:rsid w:val="64266AE8"/>
    <w:rsid w:val="64567A62"/>
    <w:rsid w:val="6472065D"/>
    <w:rsid w:val="648BD246"/>
    <w:rsid w:val="649F94FB"/>
    <w:rsid w:val="64AFDB2F"/>
    <w:rsid w:val="64C46540"/>
    <w:rsid w:val="64DF2FE3"/>
    <w:rsid w:val="64EE7D1D"/>
    <w:rsid w:val="65058A58"/>
    <w:rsid w:val="651369BA"/>
    <w:rsid w:val="65551806"/>
    <w:rsid w:val="656D3290"/>
    <w:rsid w:val="658508ED"/>
    <w:rsid w:val="65ADD135"/>
    <w:rsid w:val="65C3085F"/>
    <w:rsid w:val="66226193"/>
    <w:rsid w:val="668D2E81"/>
    <w:rsid w:val="670F8D85"/>
    <w:rsid w:val="67207115"/>
    <w:rsid w:val="678C3153"/>
    <w:rsid w:val="678DD3B8"/>
    <w:rsid w:val="67BF7B4E"/>
    <w:rsid w:val="67C37308"/>
    <w:rsid w:val="680C5E4B"/>
    <w:rsid w:val="684658D2"/>
    <w:rsid w:val="68783991"/>
    <w:rsid w:val="6879D91D"/>
    <w:rsid w:val="68A1E461"/>
    <w:rsid w:val="68F1146C"/>
    <w:rsid w:val="68FD701E"/>
    <w:rsid w:val="691E5A28"/>
    <w:rsid w:val="695670DA"/>
    <w:rsid w:val="695F4369"/>
    <w:rsid w:val="6972B7EB"/>
    <w:rsid w:val="698F6233"/>
    <w:rsid w:val="69929024"/>
    <w:rsid w:val="6A8DB918"/>
    <w:rsid w:val="6B18B888"/>
    <w:rsid w:val="6B2BEEB5"/>
    <w:rsid w:val="6B701473"/>
    <w:rsid w:val="6B8441DC"/>
    <w:rsid w:val="6BA966B7"/>
    <w:rsid w:val="6BE6AB4E"/>
    <w:rsid w:val="6BF5A738"/>
    <w:rsid w:val="6C043100"/>
    <w:rsid w:val="6C06CAA3"/>
    <w:rsid w:val="6C177983"/>
    <w:rsid w:val="6C1A0402"/>
    <w:rsid w:val="6C37F820"/>
    <w:rsid w:val="6C58BA6F"/>
    <w:rsid w:val="6CE736DE"/>
    <w:rsid w:val="6D9DD923"/>
    <w:rsid w:val="6DA603C5"/>
    <w:rsid w:val="6DBA30CB"/>
    <w:rsid w:val="6DC23B97"/>
    <w:rsid w:val="6E198C2F"/>
    <w:rsid w:val="6E240496"/>
    <w:rsid w:val="6E6B7946"/>
    <w:rsid w:val="6EECABEC"/>
    <w:rsid w:val="6EF3EFB0"/>
    <w:rsid w:val="6EF80604"/>
    <w:rsid w:val="6EFFBFE4"/>
    <w:rsid w:val="6F2F093E"/>
    <w:rsid w:val="6F32DA85"/>
    <w:rsid w:val="6F47DC8C"/>
    <w:rsid w:val="6F520629"/>
    <w:rsid w:val="6F7B26EA"/>
    <w:rsid w:val="6F966042"/>
    <w:rsid w:val="6FCFF1B6"/>
    <w:rsid w:val="6FE1ADA1"/>
    <w:rsid w:val="6FE42443"/>
    <w:rsid w:val="700A8D7A"/>
    <w:rsid w:val="7015BDF8"/>
    <w:rsid w:val="701D801E"/>
    <w:rsid w:val="7030EB5A"/>
    <w:rsid w:val="7036C484"/>
    <w:rsid w:val="703C3846"/>
    <w:rsid w:val="704DAC9B"/>
    <w:rsid w:val="705F4667"/>
    <w:rsid w:val="706C339D"/>
    <w:rsid w:val="709BFD22"/>
    <w:rsid w:val="70E26191"/>
    <w:rsid w:val="70FE8F22"/>
    <w:rsid w:val="71204B42"/>
    <w:rsid w:val="7166E41D"/>
    <w:rsid w:val="717A56C5"/>
    <w:rsid w:val="720BF6B5"/>
    <w:rsid w:val="726A9311"/>
    <w:rsid w:val="7282DB43"/>
    <w:rsid w:val="72BBEE07"/>
    <w:rsid w:val="72E0606E"/>
    <w:rsid w:val="7330A881"/>
    <w:rsid w:val="73511596"/>
    <w:rsid w:val="737F11F7"/>
    <w:rsid w:val="738D33C4"/>
    <w:rsid w:val="73F9E8A2"/>
    <w:rsid w:val="74240EB1"/>
    <w:rsid w:val="746A4648"/>
    <w:rsid w:val="74769B41"/>
    <w:rsid w:val="7496FDD8"/>
    <w:rsid w:val="74985707"/>
    <w:rsid w:val="74BD4710"/>
    <w:rsid w:val="74CB47A0"/>
    <w:rsid w:val="74D175FB"/>
    <w:rsid w:val="74D852AE"/>
    <w:rsid w:val="74FCBED7"/>
    <w:rsid w:val="750AF526"/>
    <w:rsid w:val="7593DA52"/>
    <w:rsid w:val="759E4398"/>
    <w:rsid w:val="75C4B0A2"/>
    <w:rsid w:val="761A1D97"/>
    <w:rsid w:val="7636D521"/>
    <w:rsid w:val="7643468D"/>
    <w:rsid w:val="768748EB"/>
    <w:rsid w:val="770F77AA"/>
    <w:rsid w:val="7747FE66"/>
    <w:rsid w:val="7780FC6A"/>
    <w:rsid w:val="7786F3FB"/>
    <w:rsid w:val="778C6AC7"/>
    <w:rsid w:val="77AEC6C5"/>
    <w:rsid w:val="77CE9E9A"/>
    <w:rsid w:val="77D76C44"/>
    <w:rsid w:val="77D78CB0"/>
    <w:rsid w:val="77FACB58"/>
    <w:rsid w:val="781B631B"/>
    <w:rsid w:val="7861181B"/>
    <w:rsid w:val="78797253"/>
    <w:rsid w:val="790E46B5"/>
    <w:rsid w:val="79208846"/>
    <w:rsid w:val="793D9CD4"/>
    <w:rsid w:val="79723B22"/>
    <w:rsid w:val="79A3C98C"/>
    <w:rsid w:val="79B86F15"/>
    <w:rsid w:val="79ED5D5C"/>
    <w:rsid w:val="7A3C3D5A"/>
    <w:rsid w:val="7AAE66EF"/>
    <w:rsid w:val="7ADA1924"/>
    <w:rsid w:val="7AFB925A"/>
    <w:rsid w:val="7B075DF9"/>
    <w:rsid w:val="7B0959F8"/>
    <w:rsid w:val="7B2E9EA6"/>
    <w:rsid w:val="7B87C5C4"/>
    <w:rsid w:val="7BC47C52"/>
    <w:rsid w:val="7C139DAE"/>
    <w:rsid w:val="7C2D83A5"/>
    <w:rsid w:val="7C3471B3"/>
    <w:rsid w:val="7C3F2F31"/>
    <w:rsid w:val="7C682A80"/>
    <w:rsid w:val="7C991744"/>
    <w:rsid w:val="7CB54F6C"/>
    <w:rsid w:val="7CC9C6A1"/>
    <w:rsid w:val="7CD035B4"/>
    <w:rsid w:val="7CE531A3"/>
    <w:rsid w:val="7D27058B"/>
    <w:rsid w:val="7D57EE52"/>
    <w:rsid w:val="7D8740C3"/>
    <w:rsid w:val="7DC63492"/>
    <w:rsid w:val="7DFB6A44"/>
    <w:rsid w:val="7E061D46"/>
    <w:rsid w:val="7E096221"/>
    <w:rsid w:val="7E151AF0"/>
    <w:rsid w:val="7E1C1A72"/>
    <w:rsid w:val="7E1CF16C"/>
    <w:rsid w:val="7E511FCD"/>
    <w:rsid w:val="7E6054A8"/>
    <w:rsid w:val="7E666200"/>
    <w:rsid w:val="7E886D41"/>
    <w:rsid w:val="7EBB77CE"/>
    <w:rsid w:val="7EEC2EF8"/>
    <w:rsid w:val="7EF42955"/>
    <w:rsid w:val="7F0EE19B"/>
    <w:rsid w:val="7F2BFBBA"/>
    <w:rsid w:val="7F706C67"/>
    <w:rsid w:val="7F7FC009"/>
    <w:rsid w:val="7F80D6BD"/>
    <w:rsid w:val="7F9509C4"/>
    <w:rsid w:val="7FA4C1B8"/>
    <w:rsid w:val="7FDFDE73"/>
    <w:rsid w:val="7FECF02E"/>
    <w:rsid w:val="7FEFEE1C"/>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670E865"/>
  <w15:docId w15:val="{BC6BD0D6-6CD4-4CFD-BC8F-98CB49E1D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sz w:val="22"/>
      <w:szCs w:val="22"/>
      <w:lang w:val="en-GB" w:eastAsia="en-GB"/>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spacing w:line="240" w:lineRule="auto"/>
    </w:pPr>
    <w:rPr>
      <w:sz w:val="20"/>
      <w:szCs w:val="20"/>
    </w:rPr>
  </w:style>
  <w:style w:type="paragraph" w:styleId="a5">
    <w:name w:val="Body Text"/>
    <w:basedOn w:val="a"/>
    <w:link w:val="a6"/>
    <w:qFormat/>
    <w:pPr>
      <w:spacing w:after="220" w:line="240" w:lineRule="auto"/>
    </w:pPr>
    <w:rPr>
      <w:rFonts w:ascii="Calibri" w:hAnsi="Calibri" w:cs="Calibri"/>
      <w:lang w:val="en-US" w:eastAsia="en-US"/>
    </w:rPr>
  </w:style>
  <w:style w:type="paragraph" w:styleId="a7">
    <w:name w:val="Body Text Indent"/>
    <w:basedOn w:val="a"/>
    <w:link w:val="a8"/>
    <w:uiPriority w:val="99"/>
    <w:semiHidden/>
    <w:unhideWhenUsed/>
    <w:qFormat/>
    <w:pPr>
      <w:spacing w:after="120"/>
      <w:ind w:left="283"/>
    </w:pPr>
  </w:style>
  <w:style w:type="paragraph" w:styleId="a9">
    <w:name w:val="endnote text"/>
    <w:basedOn w:val="a"/>
    <w:link w:val="aa"/>
    <w:semiHidden/>
    <w:unhideWhenUsed/>
    <w:qFormat/>
    <w:pPr>
      <w:spacing w:after="240" w:line="240" w:lineRule="auto"/>
    </w:pPr>
    <w:rPr>
      <w:rFonts w:ascii="Arial" w:hAnsi="Arial"/>
      <w:sz w:val="20"/>
      <w:szCs w:val="20"/>
    </w:rPr>
  </w:style>
  <w:style w:type="paragraph" w:styleId="ab">
    <w:name w:val="Balloon Text"/>
    <w:basedOn w:val="a"/>
    <w:link w:val="ac"/>
    <w:uiPriority w:val="99"/>
    <w:semiHidden/>
    <w:unhideWhenUsed/>
    <w:qFormat/>
    <w:pPr>
      <w:spacing w:after="0" w:line="240" w:lineRule="auto"/>
    </w:pPr>
    <w:rPr>
      <w:rFonts w:ascii="Segoe UI" w:hAnsi="Segoe UI" w:cs="Segoe UI"/>
      <w:sz w:val="18"/>
      <w:szCs w:val="18"/>
    </w:rPr>
  </w:style>
  <w:style w:type="paragraph" w:styleId="ad">
    <w:name w:val="footer"/>
    <w:basedOn w:val="a"/>
    <w:link w:val="ae"/>
    <w:uiPriority w:val="99"/>
    <w:unhideWhenUsed/>
    <w:qFormat/>
    <w:pPr>
      <w:tabs>
        <w:tab w:val="center" w:pos="4513"/>
        <w:tab w:val="right" w:pos="9026"/>
      </w:tabs>
      <w:spacing w:after="0" w:line="240" w:lineRule="auto"/>
    </w:pPr>
  </w:style>
  <w:style w:type="paragraph" w:styleId="af">
    <w:name w:val="header"/>
    <w:basedOn w:val="a"/>
    <w:link w:val="af0"/>
    <w:uiPriority w:val="99"/>
    <w:unhideWhenUsed/>
    <w:qFormat/>
    <w:pPr>
      <w:tabs>
        <w:tab w:val="center" w:pos="4513"/>
        <w:tab w:val="right" w:pos="9026"/>
      </w:tabs>
      <w:spacing w:after="0" w:line="240" w:lineRule="auto"/>
    </w:pPr>
  </w:style>
  <w:style w:type="paragraph" w:styleId="TOC1">
    <w:name w:val="toc 1"/>
    <w:basedOn w:val="a"/>
    <w:next w:val="a"/>
    <w:autoRedefine/>
    <w:uiPriority w:val="39"/>
    <w:unhideWhenUsed/>
    <w:qFormat/>
    <w:pPr>
      <w:spacing w:after="100"/>
    </w:pPr>
  </w:style>
  <w:style w:type="paragraph" w:styleId="af1">
    <w:name w:val="footnote text"/>
    <w:basedOn w:val="a"/>
    <w:link w:val="af2"/>
    <w:uiPriority w:val="99"/>
    <w:semiHidden/>
    <w:unhideWhenUsed/>
    <w:qFormat/>
    <w:pPr>
      <w:spacing w:after="0" w:line="240" w:lineRule="auto"/>
    </w:pPr>
    <w:rPr>
      <w:sz w:val="20"/>
      <w:szCs w:val="20"/>
    </w:rPr>
  </w:style>
  <w:style w:type="paragraph" w:styleId="TOC2">
    <w:name w:val="toc 2"/>
    <w:basedOn w:val="a"/>
    <w:next w:val="a"/>
    <w:autoRedefine/>
    <w:uiPriority w:val="39"/>
    <w:unhideWhenUsed/>
    <w:qFormat/>
    <w:pPr>
      <w:spacing w:after="100"/>
      <w:ind w:left="220"/>
    </w:pPr>
  </w:style>
  <w:style w:type="paragraph" w:styleId="af3">
    <w:name w:val="Normal (Web)"/>
    <w:basedOn w:val="a"/>
    <w:uiPriority w:val="99"/>
    <w:semiHidden/>
    <w:unhideWhenUsed/>
    <w:qFormat/>
    <w:pPr>
      <w:spacing w:before="100" w:beforeAutospacing="1" w:after="100" w:afterAutospacing="1" w:line="240" w:lineRule="auto"/>
    </w:pPr>
    <w:rPr>
      <w:rFonts w:ascii="宋体" w:hAnsi="宋体" w:cs="宋体"/>
      <w:sz w:val="24"/>
      <w:szCs w:val="24"/>
      <w:lang w:val="en-US" w:eastAsia="zh-CN"/>
    </w:rPr>
  </w:style>
  <w:style w:type="paragraph" w:styleId="af4">
    <w:name w:val="annotation subject"/>
    <w:basedOn w:val="a3"/>
    <w:next w:val="a3"/>
    <w:link w:val="af5"/>
    <w:uiPriority w:val="99"/>
    <w:semiHidden/>
    <w:unhideWhenUsed/>
    <w:qFormat/>
    <w:rPr>
      <w:b/>
      <w:bCs/>
    </w:rPr>
  </w:style>
  <w:style w:type="table" w:styleId="af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0"/>
    <w:uiPriority w:val="22"/>
    <w:qFormat/>
    <w:rPr>
      <w:b/>
      <w:bCs/>
    </w:rPr>
  </w:style>
  <w:style w:type="character" w:styleId="af8">
    <w:name w:val="endnote reference"/>
    <w:semiHidden/>
    <w:unhideWhenUsed/>
    <w:qFormat/>
    <w:rPr>
      <w:vertAlign w:val="superscript"/>
    </w:rPr>
  </w:style>
  <w:style w:type="character" w:styleId="af9">
    <w:name w:val="FollowedHyperlink"/>
    <w:basedOn w:val="a0"/>
    <w:uiPriority w:val="99"/>
    <w:semiHidden/>
    <w:unhideWhenUsed/>
    <w:qFormat/>
    <w:rPr>
      <w:color w:val="954F72" w:themeColor="followedHyperlink"/>
      <w:u w:val="single"/>
    </w:rPr>
  </w:style>
  <w:style w:type="character" w:styleId="afa">
    <w:name w:val="Hyperlink"/>
    <w:basedOn w:val="a0"/>
    <w:uiPriority w:val="99"/>
    <w:unhideWhenUsed/>
    <w:qFormat/>
    <w:rPr>
      <w:color w:val="0563C1" w:themeColor="hyperlink"/>
      <w:u w:val="single"/>
    </w:rPr>
  </w:style>
  <w:style w:type="character" w:styleId="afb">
    <w:name w:val="annotation reference"/>
    <w:basedOn w:val="a0"/>
    <w:uiPriority w:val="99"/>
    <w:semiHidden/>
    <w:unhideWhenUsed/>
    <w:qFormat/>
    <w:rPr>
      <w:sz w:val="16"/>
      <w:szCs w:val="16"/>
    </w:rPr>
  </w:style>
  <w:style w:type="character" w:styleId="afc">
    <w:name w:val="footnote reference"/>
    <w:basedOn w:val="a0"/>
    <w:uiPriority w:val="99"/>
    <w:semiHidden/>
    <w:unhideWhenUsed/>
    <w:qFormat/>
    <w:rPr>
      <w:vertAlign w:val="superscript"/>
    </w:rPr>
  </w:style>
  <w:style w:type="paragraph" w:styleId="afd">
    <w:name w:val="List Paragraph"/>
    <w:aliases w:val="Evidence on Demand bullet points,Dot pt,No Spacing1,List Paragraph Char Char Char,Indicator Text,Numbered Para 1,List Paragraph12,Bullet Points,MAIN CONTENT,Bullet 1,List Paragraph1,F5 List Paragraph,OBC Bullet,IFCL - List Paragraph"/>
    <w:basedOn w:val="a"/>
    <w:link w:val="afe"/>
    <w:uiPriority w:val="1"/>
    <w:qFormat/>
    <w:pPr>
      <w:ind w:left="720"/>
      <w:contextualSpacing/>
    </w:pPr>
  </w:style>
  <w:style w:type="character" w:customStyle="1" w:styleId="a4">
    <w:name w:val="批注文字 字符"/>
    <w:basedOn w:val="a0"/>
    <w:link w:val="a3"/>
    <w:uiPriority w:val="99"/>
    <w:qFormat/>
    <w:rPr>
      <w:sz w:val="20"/>
      <w:szCs w:val="20"/>
    </w:rPr>
  </w:style>
  <w:style w:type="character" w:customStyle="1" w:styleId="af5">
    <w:name w:val="批注主题 字符"/>
    <w:basedOn w:val="a4"/>
    <w:link w:val="af4"/>
    <w:uiPriority w:val="99"/>
    <w:semiHidden/>
    <w:qFormat/>
    <w:rPr>
      <w:b/>
      <w:bCs/>
      <w:sz w:val="20"/>
      <w:szCs w:val="20"/>
    </w:rPr>
  </w:style>
  <w:style w:type="character" w:customStyle="1" w:styleId="ac">
    <w:name w:val="批注框文本 字符"/>
    <w:basedOn w:val="a0"/>
    <w:link w:val="ab"/>
    <w:uiPriority w:val="99"/>
    <w:semiHidden/>
    <w:qFormat/>
    <w:rPr>
      <w:rFonts w:ascii="Segoe UI" w:hAnsi="Segoe UI" w:cs="Segoe UI"/>
      <w:sz w:val="18"/>
      <w:szCs w:val="18"/>
    </w:rPr>
  </w:style>
  <w:style w:type="character" w:customStyle="1" w:styleId="20">
    <w:name w:val="标题 2 字符"/>
    <w:basedOn w:val="a0"/>
    <w:link w:val="2"/>
    <w:uiPriority w:val="9"/>
    <w:rPr>
      <w:rFonts w:asciiTheme="majorHAnsi" w:eastAsiaTheme="majorEastAsia" w:hAnsiTheme="majorHAnsi" w:cstheme="majorBidi"/>
      <w:color w:val="2F5496" w:themeColor="accent1" w:themeShade="BF"/>
      <w:sz w:val="26"/>
      <w:szCs w:val="26"/>
    </w:rPr>
  </w:style>
  <w:style w:type="paragraph" w:customStyle="1" w:styleId="Default">
    <w:name w:val="Default"/>
    <w:qFormat/>
    <w:pPr>
      <w:autoSpaceDE w:val="0"/>
      <w:autoSpaceDN w:val="0"/>
      <w:adjustRightInd w:val="0"/>
    </w:pPr>
    <w:rPr>
      <w:color w:val="000000"/>
      <w:sz w:val="24"/>
      <w:szCs w:val="24"/>
      <w:lang w:val="en-GB" w:eastAsia="en-GB"/>
    </w:rPr>
  </w:style>
  <w:style w:type="character" w:customStyle="1" w:styleId="10">
    <w:name w:val="标题 1 字符"/>
    <w:basedOn w:val="a0"/>
    <w:link w:val="1"/>
    <w:uiPriority w:val="9"/>
    <w:qFormat/>
    <w:rPr>
      <w:rFonts w:asciiTheme="majorHAnsi" w:eastAsiaTheme="majorEastAsia" w:hAnsiTheme="majorHAnsi" w:cstheme="majorBidi"/>
      <w:color w:val="2F5496" w:themeColor="accent1" w:themeShade="BF"/>
      <w:sz w:val="32"/>
      <w:szCs w:val="32"/>
    </w:rPr>
  </w:style>
  <w:style w:type="paragraph" w:customStyle="1" w:styleId="TOCHeading1">
    <w:name w:val="TOC Heading1"/>
    <w:basedOn w:val="1"/>
    <w:next w:val="a"/>
    <w:uiPriority w:val="39"/>
    <w:unhideWhenUsed/>
    <w:qFormat/>
    <w:pPr>
      <w:outlineLvl w:val="9"/>
    </w:pPr>
    <w:rPr>
      <w:lang w:val="en-US" w:eastAsia="en-US"/>
    </w:rPr>
  </w:style>
  <w:style w:type="character" w:customStyle="1" w:styleId="a6">
    <w:name w:val="正文文本 字符"/>
    <w:basedOn w:val="a0"/>
    <w:link w:val="a5"/>
    <w:qFormat/>
    <w:rPr>
      <w:rFonts w:ascii="Calibri" w:hAnsi="Calibri" w:cs="Calibri"/>
      <w:lang w:val="en-US" w:eastAsia="en-US"/>
    </w:rPr>
  </w:style>
  <w:style w:type="character" w:customStyle="1" w:styleId="UnresolvedMention1">
    <w:name w:val="Unresolved Mention1"/>
    <w:basedOn w:val="a0"/>
    <w:uiPriority w:val="99"/>
    <w:semiHidden/>
    <w:unhideWhenUsed/>
    <w:qFormat/>
    <w:rPr>
      <w:color w:val="808080"/>
      <w:shd w:val="clear" w:color="auto" w:fill="E6E6E6"/>
    </w:rPr>
  </w:style>
  <w:style w:type="character" w:customStyle="1" w:styleId="aa">
    <w:name w:val="尾注文本 字符"/>
    <w:basedOn w:val="a0"/>
    <w:link w:val="a9"/>
    <w:semiHidden/>
    <w:qFormat/>
    <w:rPr>
      <w:rFonts w:ascii="Arial" w:hAnsi="Arial"/>
      <w:sz w:val="20"/>
      <w:szCs w:val="20"/>
    </w:rPr>
  </w:style>
  <w:style w:type="character" w:customStyle="1" w:styleId="af2">
    <w:name w:val="脚注文本 字符"/>
    <w:basedOn w:val="a0"/>
    <w:link w:val="af1"/>
    <w:uiPriority w:val="99"/>
    <w:semiHidden/>
    <w:qFormat/>
    <w:rPr>
      <w:sz w:val="20"/>
      <w:szCs w:val="20"/>
    </w:rPr>
  </w:style>
  <w:style w:type="character" w:customStyle="1" w:styleId="af0">
    <w:name w:val="页眉 字符"/>
    <w:basedOn w:val="a0"/>
    <w:link w:val="af"/>
    <w:uiPriority w:val="99"/>
    <w:qFormat/>
  </w:style>
  <w:style w:type="character" w:customStyle="1" w:styleId="ae">
    <w:name w:val="页脚 字符"/>
    <w:basedOn w:val="a0"/>
    <w:link w:val="ad"/>
    <w:uiPriority w:val="99"/>
    <w:qFormat/>
  </w:style>
  <w:style w:type="paragraph" w:customStyle="1" w:styleId="Revision1">
    <w:name w:val="Revision1"/>
    <w:hidden/>
    <w:uiPriority w:val="99"/>
    <w:semiHidden/>
    <w:qFormat/>
    <w:rPr>
      <w:rFonts w:asciiTheme="minorHAnsi"/>
      <w:sz w:val="22"/>
      <w:szCs w:val="22"/>
      <w:lang w:val="en-GB" w:eastAsia="en-GB"/>
    </w:rPr>
  </w:style>
  <w:style w:type="character" w:customStyle="1" w:styleId="UnresolvedMention2">
    <w:name w:val="Unresolved Mention2"/>
    <w:basedOn w:val="a0"/>
    <w:uiPriority w:val="99"/>
    <w:semiHidden/>
    <w:unhideWhenUsed/>
    <w:qFormat/>
    <w:rPr>
      <w:color w:val="808080"/>
      <w:shd w:val="clear" w:color="auto" w:fill="E6E6E6"/>
    </w:rPr>
  </w:style>
  <w:style w:type="character" w:customStyle="1" w:styleId="UnresolvedMention3">
    <w:name w:val="Unresolved Mention3"/>
    <w:basedOn w:val="a0"/>
    <w:uiPriority w:val="99"/>
    <w:semiHidden/>
    <w:unhideWhenUsed/>
    <w:qFormat/>
    <w:rPr>
      <w:color w:val="808080"/>
      <w:shd w:val="clear" w:color="auto" w:fill="E6E6E6"/>
    </w:rPr>
  </w:style>
  <w:style w:type="paragraph" w:customStyle="1" w:styleId="Body">
    <w:name w:val="Body"/>
    <w:qFormat/>
    <w:rPr>
      <w:rFonts w:eastAsia="Arial Unicode MS" w:cs="Arial Unicode MS"/>
      <w:color w:val="000000"/>
      <w:sz w:val="24"/>
      <w:szCs w:val="24"/>
      <w:u w:color="000000"/>
      <w:lang w:eastAsia="en-MY"/>
    </w:rPr>
  </w:style>
  <w:style w:type="paragraph" w:customStyle="1" w:styleId="BodyA">
    <w:name w:val="Body A"/>
    <w:qFormat/>
    <w:rPr>
      <w:rFonts w:ascii="Calibri" w:eastAsia="Calibri" w:hAnsi="Calibri" w:cs="Calibri"/>
      <w:color w:val="000000"/>
      <w:kern w:val="28"/>
      <w:sz w:val="22"/>
      <w:szCs w:val="22"/>
      <w:u w:color="000000"/>
      <w:lang w:val="fr-FR" w:eastAsia="en-MY"/>
    </w:rPr>
  </w:style>
  <w:style w:type="character" w:customStyle="1" w:styleId="Hyperlink1">
    <w:name w:val="Hyperlink.1"/>
    <w:basedOn w:val="a0"/>
    <w:qFormat/>
    <w:rPr>
      <w:color w:val="0000FF"/>
      <w:spacing w:val="0"/>
      <w:u w:val="single" w:color="0000FF"/>
      <w:lang w:val="en-US"/>
    </w:rPr>
  </w:style>
  <w:style w:type="character" w:customStyle="1" w:styleId="None">
    <w:name w:val="None"/>
    <w:qFormat/>
  </w:style>
  <w:style w:type="character" w:customStyle="1" w:styleId="Hyperlink2">
    <w:name w:val="Hyperlink.2"/>
    <w:basedOn w:val="None"/>
    <w:qFormat/>
    <w:rPr>
      <w:color w:val="0000FF"/>
      <w:u w:val="single" w:color="0000FF"/>
      <w:lang w:val="en-US"/>
    </w:rPr>
  </w:style>
  <w:style w:type="paragraph" w:customStyle="1" w:styleId="BodyAA">
    <w:name w:val="Body A A"/>
    <w:qFormat/>
    <w:rPr>
      <w:rFonts w:ascii="Calibri" w:eastAsia="Calibri" w:hAnsi="Calibri" w:cs="Calibri"/>
      <w:color w:val="000000"/>
      <w:kern w:val="28"/>
      <w:sz w:val="22"/>
      <w:szCs w:val="22"/>
      <w:u w:color="000000"/>
      <w:lang w:val="de-DE" w:eastAsia="en-MY"/>
    </w:rPr>
  </w:style>
  <w:style w:type="character" w:customStyle="1" w:styleId="Hyperlink3">
    <w:name w:val="Hyperlink.3"/>
    <w:basedOn w:val="a0"/>
    <w:qFormat/>
    <w:rPr>
      <w:color w:val="000000"/>
      <w:u w:val="single" w:color="000000"/>
    </w:rPr>
  </w:style>
  <w:style w:type="character" w:customStyle="1" w:styleId="afe">
    <w:name w:val="列表段落 字符"/>
    <w:aliases w:val="Evidence on Demand bullet points 字符,Dot pt 字符,No Spacing1 字符,List Paragraph Char Char Char 字符,Indicator Text 字符,Numbered Para 1 字符,List Paragraph12 字符,Bullet Points 字符,MAIN CONTENT 字符,Bullet 1 字符,List Paragraph1 字符,F5 List Paragraph 字符"/>
    <w:basedOn w:val="a0"/>
    <w:link w:val="afd"/>
    <w:uiPriority w:val="1"/>
    <w:qFormat/>
    <w:locked/>
  </w:style>
  <w:style w:type="paragraph" w:customStyle="1" w:styleId="Sch2style1">
    <w:name w:val="Sch (2style)  1"/>
    <w:basedOn w:val="a"/>
    <w:qFormat/>
    <w:pPr>
      <w:numPr>
        <w:numId w:val="4"/>
      </w:numPr>
      <w:spacing w:before="280" w:after="120" w:line="300" w:lineRule="exact"/>
      <w:jc w:val="both"/>
    </w:pPr>
    <w:rPr>
      <w:rFonts w:ascii="Times New Roman" w:eastAsia="Times New Roman"/>
      <w:szCs w:val="20"/>
      <w:lang w:eastAsia="en-US"/>
    </w:rPr>
  </w:style>
  <w:style w:type="paragraph" w:customStyle="1" w:styleId="Sch2stylea">
    <w:name w:val="Sch (2style) (a)"/>
    <w:basedOn w:val="a"/>
    <w:qFormat/>
    <w:pPr>
      <w:numPr>
        <w:ilvl w:val="1"/>
        <w:numId w:val="4"/>
      </w:numPr>
      <w:spacing w:after="120" w:line="300" w:lineRule="exact"/>
      <w:jc w:val="both"/>
    </w:pPr>
    <w:rPr>
      <w:rFonts w:ascii="Times New Roman" w:eastAsia="Times New Roman"/>
      <w:szCs w:val="20"/>
      <w:lang w:eastAsia="en-US"/>
    </w:rPr>
  </w:style>
  <w:style w:type="paragraph" w:customStyle="1" w:styleId="Sch2stylei">
    <w:name w:val="Sch (2style) (i)"/>
    <w:basedOn w:val="4"/>
    <w:qFormat/>
    <w:pPr>
      <w:keepNext w:val="0"/>
      <w:keepLines w:val="0"/>
      <w:numPr>
        <w:ilvl w:val="2"/>
        <w:numId w:val="4"/>
      </w:numPr>
      <w:tabs>
        <w:tab w:val="clear" w:pos="2421"/>
        <w:tab w:val="left" w:pos="2268"/>
      </w:tabs>
      <w:spacing w:before="0" w:after="120" w:line="300" w:lineRule="atLeast"/>
      <w:ind w:left="1800" w:hanging="295"/>
      <w:jc w:val="both"/>
    </w:pPr>
    <w:rPr>
      <w:rFonts w:ascii="Times New Roman" w:eastAsia="Times New Roman" w:hAnsi="Times New Roman" w:cs="Times New Roman"/>
      <w:i w:val="0"/>
      <w:iCs w:val="0"/>
      <w:color w:val="auto"/>
      <w:szCs w:val="20"/>
      <w:lang w:eastAsia="en-US"/>
    </w:rPr>
  </w:style>
  <w:style w:type="paragraph" w:customStyle="1" w:styleId="Schmainheadsingle">
    <w:name w:val="Sch main head single"/>
    <w:basedOn w:val="a"/>
    <w:next w:val="a"/>
    <w:qFormat/>
    <w:pPr>
      <w:pageBreakBefore/>
      <w:numPr>
        <w:numId w:val="5"/>
      </w:numPr>
      <w:spacing w:before="240" w:after="360" w:line="300" w:lineRule="atLeast"/>
      <w:jc w:val="center"/>
    </w:pPr>
    <w:rPr>
      <w:rFonts w:ascii="Times New Roman" w:eastAsia="Times New Roman"/>
      <w:b/>
      <w:kern w:val="28"/>
      <w:szCs w:val="20"/>
      <w:lang w:eastAsia="en-US"/>
    </w:rPr>
  </w:style>
  <w:style w:type="character" w:customStyle="1" w:styleId="40">
    <w:name w:val="标题 4 字符"/>
    <w:basedOn w:val="a0"/>
    <w:link w:val="4"/>
    <w:uiPriority w:val="9"/>
    <w:semiHidden/>
    <w:qFormat/>
    <w:rPr>
      <w:rFonts w:asciiTheme="majorHAnsi" w:eastAsiaTheme="majorEastAsia" w:hAnsiTheme="majorHAnsi" w:cstheme="majorBidi"/>
      <w:i/>
      <w:iCs/>
      <w:color w:val="2F5496" w:themeColor="accent1" w:themeShade="BF"/>
    </w:rPr>
  </w:style>
  <w:style w:type="character" w:customStyle="1" w:styleId="a8">
    <w:name w:val="正文文本缩进 字符"/>
    <w:basedOn w:val="a0"/>
    <w:link w:val="a7"/>
    <w:uiPriority w:val="99"/>
    <w:semiHidden/>
    <w:qFormat/>
  </w:style>
  <w:style w:type="character" w:customStyle="1" w:styleId="Mention1">
    <w:name w:val="Mention1"/>
    <w:basedOn w:val="a0"/>
    <w:uiPriority w:val="99"/>
    <w:unhideWhenUsed/>
    <w:qFormat/>
    <w:rPr>
      <w:color w:val="2B579A"/>
      <w:shd w:val="clear" w:color="auto" w:fill="E1DFDD"/>
    </w:rPr>
  </w:style>
  <w:style w:type="character" w:customStyle="1" w:styleId="cf01">
    <w:name w:val="cf01"/>
    <w:basedOn w:val="a0"/>
    <w:qFormat/>
    <w:rPr>
      <w:rFonts w:ascii="Microsoft YaHei UI" w:eastAsia="Microsoft YaHei UI" w:hAnsi="Microsoft YaHei UI" w:hint="eastAsia"/>
      <w:sz w:val="18"/>
      <w:szCs w:val="18"/>
    </w:rPr>
  </w:style>
  <w:style w:type="paragraph" w:customStyle="1" w:styleId="11">
    <w:name w:val="修订1"/>
    <w:hidden/>
    <w:uiPriority w:val="99"/>
    <w:semiHidden/>
    <w:qFormat/>
    <w:rPr>
      <w:rFonts w:asciiTheme="minorHAnsi"/>
      <w:sz w:val="22"/>
      <w:szCs w:val="22"/>
      <w:lang w:val="en-GB" w:eastAsia="en-GB"/>
    </w:rPr>
  </w:style>
  <w:style w:type="character" w:customStyle="1" w:styleId="12">
    <w:name w:val="未处理的提及1"/>
    <w:basedOn w:val="a0"/>
    <w:uiPriority w:val="99"/>
    <w:semiHidden/>
    <w:unhideWhenUsed/>
    <w:qFormat/>
    <w:rPr>
      <w:color w:val="605E5C"/>
      <w:shd w:val="clear" w:color="auto" w:fill="E1DFDD"/>
    </w:rPr>
  </w:style>
  <w:style w:type="paragraph" w:styleId="aff">
    <w:name w:val="Revision"/>
    <w:hidden/>
    <w:uiPriority w:val="99"/>
    <w:unhideWhenUsed/>
    <w:rsid w:val="003764A7"/>
    <w:rPr>
      <w:rFonts w:asciiTheme="minorHAnsi"/>
      <w:sz w:val="22"/>
      <w:szCs w:val="22"/>
      <w:lang w:val="en-GB" w:eastAsia="en-GB"/>
    </w:rPr>
  </w:style>
  <w:style w:type="character" w:styleId="aff0">
    <w:name w:val="Unresolved Mention"/>
    <w:basedOn w:val="a0"/>
    <w:uiPriority w:val="99"/>
    <w:semiHidden/>
    <w:unhideWhenUsed/>
    <w:rsid w:val="003764A7"/>
    <w:rPr>
      <w:color w:val="605E5C"/>
      <w:shd w:val="clear" w:color="auto" w:fill="E1DFDD"/>
    </w:rPr>
  </w:style>
  <w:style w:type="character" w:styleId="aff1">
    <w:name w:val="Mention"/>
    <w:basedOn w:val="a0"/>
    <w:uiPriority w:val="99"/>
    <w:unhideWhenUsed/>
    <w:rsid w:val="000378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traffic.org/about-us/careers/"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traffic.org" TargetMode="External"/><Relationship Id="rId20" Type="http://schemas.openxmlformats.org/officeDocument/2006/relationships/header" Target="head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image" Target="media/image2.emf"/><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traffic.china@traffic.org" TargetMode="External"/><Relationship Id="rId2" Type="http://schemas.openxmlformats.org/officeDocument/2006/relationships/hyperlink" Target="http://www.trafficchina.org" TargetMode="External"/><Relationship Id="rId1" Type="http://schemas.openxmlformats.org/officeDocument/2006/relationships/hyperlink" Target="mailto:traffic.china@traffic.org" TargetMode="External"/><Relationship Id="rId5" Type="http://schemas.openxmlformats.org/officeDocument/2006/relationships/image" Target="media/image1.png"/><Relationship Id="rId4" Type="http://schemas.openxmlformats.org/officeDocument/2006/relationships/hyperlink" Target="http://www.trafficchin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0de87-c64b-4481-803a-0ad0f4bb5624">
      <Terms xmlns="http://schemas.microsoft.com/office/infopath/2007/PartnerControls"/>
    </lcf76f155ced4ddcb4097134ff3c332f>
    <TaxCatchAll xmlns="4b42943d-f494-4bb1-b45e-e7bd1a28002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32E8A921C0629E4AB41F39116529C69E" ma:contentTypeVersion="19" ma:contentTypeDescription="Create a new document." ma:contentTypeScope="" ma:versionID="81b59352405ac73f79b5412aa0887430">
  <xsd:schema xmlns:xsd="http://www.w3.org/2001/XMLSchema" xmlns:xs="http://www.w3.org/2001/XMLSchema" xmlns:p="http://schemas.microsoft.com/office/2006/metadata/properties" xmlns:ns2="9dd0de87-c64b-4481-803a-0ad0f4bb5624" xmlns:ns3="4b42943d-f494-4bb1-b45e-e7bd1a280029" targetNamespace="http://schemas.microsoft.com/office/2006/metadata/properties" ma:root="true" ma:fieldsID="a2fcc4e6bf34c2dca7ed5082ce08cbcd" ns2:_="" ns3:_="">
    <xsd:import namespace="9dd0de87-c64b-4481-803a-0ad0f4bb5624"/>
    <xsd:import namespace="4b42943d-f494-4bb1-b45e-e7bd1a28002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0de87-c64b-4481-803a-0ad0f4bb56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f40a00f-5788-4917-b5b5-545dfa125a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2943d-f494-4bb1-b45e-e7bd1a2800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2c0de5b-380f-46d0-8e4b-56060204b631}" ma:internalName="TaxCatchAll" ma:showField="CatchAllData" ma:web="4b42943d-f494-4bb1-b45e-e7bd1a2800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BCDDA3-3B45-4E26-AA1D-9542B15421C3}">
  <ds:schemaRefs>
    <ds:schemaRef ds:uri="http://schemas.openxmlformats.org/officeDocument/2006/bibliography"/>
  </ds:schemaRefs>
</ds:datastoreItem>
</file>

<file path=customXml/itemProps2.xml><?xml version="1.0" encoding="utf-8"?>
<ds:datastoreItem xmlns:ds="http://schemas.openxmlformats.org/officeDocument/2006/customXml" ds:itemID="{0EAE6458-3378-40A1-B1FB-3D21E65148CD}">
  <ds:schemaRefs>
    <ds:schemaRef ds:uri="http://schemas.microsoft.com/office/2006/metadata/properties"/>
    <ds:schemaRef ds:uri="http://schemas.microsoft.com/office/infopath/2007/PartnerControls"/>
    <ds:schemaRef ds:uri="9dd0de87-c64b-4481-803a-0ad0f4bb5624"/>
    <ds:schemaRef ds:uri="4b42943d-f494-4bb1-b45e-e7bd1a280029"/>
  </ds:schemaRefs>
</ds:datastoreItem>
</file>

<file path=customXml/itemProps3.xml><?xml version="1.0" encoding="utf-8"?>
<ds:datastoreItem xmlns:ds="http://schemas.openxmlformats.org/officeDocument/2006/customXml" ds:itemID="{F3A0D805-73EE-426B-BA13-36D6EA934FDB}">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29E0930E-9B3B-4C5E-A17D-76EE6B101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0de87-c64b-4481-803a-0ad0f4bb5624"/>
    <ds:schemaRef ds:uri="4b42943d-f494-4bb1-b45e-e7bd1a2800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10108</Words>
  <Characters>57619</Characters>
  <Application>Microsoft Office Word</Application>
  <DocSecurity>0</DocSecurity>
  <Lines>480</Lines>
  <Paragraphs>135</Paragraphs>
  <ScaleCrop>false</ScaleCrop>
  <Company/>
  <LinksUpToDate>false</LinksUpToDate>
  <CharactersWithSpaces>67592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Owen</dc:creator>
  <cp:keywords/>
  <cp:lastModifiedBy>Wu Cheng</cp:lastModifiedBy>
  <cp:revision>2</cp:revision>
  <cp:lastPrinted>2025-03-04T02:36:00Z</cp:lastPrinted>
  <dcterms:created xsi:type="dcterms:W3CDTF">2025-11-24T08:54:00Z</dcterms:created>
  <dcterms:modified xsi:type="dcterms:W3CDTF">2025-11-24T08:54:00Z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0x01010032E8A921C0629E4AB41F39116529C69E</vt:lpwstr>
  </property>
  <property fmtid="{D5CDD505-2E9C-101B-9397-08002B2CF9AE}" pid="3" name="MediaServiceImageTags">
    <vt:lpwstr/>
  </property>
  <property fmtid="{D5CDD505-2E9C-101B-9397-08002B2CF9AE}" pid="4" name="KSOTemplateDocerSaveRecord">
    <vt:lpwstr>eyJoZGlkIjoiZTkxYmRlNzBmNTZjZDQyZjY5NzRlZWI1ODMxODljZDAiLCJ1c2VySWQiOiIxMzgxOTY5MzI0In0=</vt:lpwstr>
  </property>
  <property fmtid="{D5CDD505-2E9C-101B-9397-08002B2CF9AE}" pid="5" name="KSOProductBuildVer">
    <vt:lpwstr>2052-12.1.0.21541</vt:lpwstr>
  </property>
  <property fmtid="{D5CDD505-2E9C-101B-9397-08002B2CF9AE}" pid="6" name="ICV">
    <vt:lpwstr>732B5C26D4C545898C05329FF7AE90E8_13</vt:lpwstr>
  </property>
  <property fmtid="{D5CDD505-2E9C-101B-9397-08002B2CF9AE}" pid="7" name="GrammarlyDocumentId">
    <vt:lpwstr>58df4850-fab3-4a01-9c3d-d0b103e13413</vt:lpwstr>
  </property>
</Properties>
</file>